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F7C" w:rsidRPr="00F31F7C" w:rsidRDefault="00F31F7C" w:rsidP="00833ED4">
      <w:pPr>
        <w:widowControl w:val="0"/>
        <w:spacing w:before="120" w:after="120" w:line="204" w:lineRule="auto"/>
        <w:jc w:val="center"/>
        <w:rPr>
          <w:rFonts w:ascii="Lotus Linotype" w:hAnsi="Lotus Linotype" w:cs="AL-Mateen"/>
          <w:sz w:val="56"/>
          <w:szCs w:val="56"/>
          <w:rtl/>
          <w:lang w:eastAsia="en-US"/>
        </w:rPr>
      </w:pPr>
      <w:r w:rsidRPr="00F31F7C">
        <w:rPr>
          <w:rFonts w:ascii="Lotus Linotype" w:hAnsi="Lotus Linotype" w:cs="AL-Mateen" w:hint="cs"/>
          <w:sz w:val="56"/>
          <w:szCs w:val="56"/>
          <w:rtl/>
          <w:lang w:eastAsia="en-US"/>
        </w:rPr>
        <w:t>الرسائل الشمولية</w:t>
      </w:r>
    </w:p>
    <w:p w:rsidR="00F31F7C" w:rsidRPr="00F31F7C" w:rsidRDefault="00F31F7C" w:rsidP="00833ED4">
      <w:pPr>
        <w:widowControl w:val="0"/>
        <w:spacing w:before="120" w:after="120" w:line="204" w:lineRule="auto"/>
        <w:jc w:val="center"/>
        <w:rPr>
          <w:rFonts w:ascii="Lotus Linotype" w:hAnsi="Lotus Linotype" w:cs="AL-Mateen"/>
          <w:sz w:val="56"/>
          <w:szCs w:val="56"/>
          <w:rtl/>
          <w:lang w:eastAsia="en-US"/>
        </w:rPr>
      </w:pPr>
      <w:r w:rsidRPr="00F31F7C">
        <w:rPr>
          <w:rFonts w:ascii="Lotus Linotype" w:hAnsi="Lotus Linotype" w:cs="AL-Mateen" w:hint="cs"/>
          <w:sz w:val="56"/>
          <w:szCs w:val="56"/>
          <w:rtl/>
          <w:lang w:eastAsia="en-US"/>
        </w:rPr>
        <w:t>في تقرير مبادئ الاعتدال والوسطية</w:t>
      </w:r>
    </w:p>
    <w:p w:rsidR="00F31F7C" w:rsidRPr="007C0127" w:rsidRDefault="00F31F7C" w:rsidP="00833ED4">
      <w:pPr>
        <w:widowControl w:val="0"/>
        <w:spacing w:before="120" w:after="120" w:line="204" w:lineRule="auto"/>
        <w:jc w:val="center"/>
        <w:rPr>
          <w:rFonts w:ascii="Lotus Linotype" w:hAnsi="Lotus Linotype" w:cs="Lotus Linotype"/>
          <w:sz w:val="32"/>
          <w:szCs w:val="32"/>
          <w:rtl/>
          <w:lang w:eastAsia="en-US"/>
        </w:rPr>
      </w:pPr>
    </w:p>
    <w:p w:rsidR="00F31F7C" w:rsidRPr="007C0127" w:rsidRDefault="00F31F7C" w:rsidP="00833ED4">
      <w:pPr>
        <w:widowControl w:val="0"/>
        <w:spacing w:before="120" w:after="120" w:line="204" w:lineRule="auto"/>
        <w:rPr>
          <w:rFonts w:ascii="Lotus Linotype" w:hAnsi="Lotus Linotype" w:cs="Lotus Linotype"/>
          <w:sz w:val="32"/>
          <w:szCs w:val="32"/>
          <w:rtl/>
          <w:lang w:eastAsia="en-US"/>
        </w:rPr>
      </w:pPr>
    </w:p>
    <w:p w:rsidR="00F31F7C" w:rsidRPr="007C0127" w:rsidRDefault="00F31F7C" w:rsidP="00833ED4">
      <w:pPr>
        <w:widowControl w:val="0"/>
        <w:spacing w:before="120" w:after="120" w:line="204" w:lineRule="auto"/>
        <w:jc w:val="center"/>
        <w:rPr>
          <w:rFonts w:ascii="Lotus Linotype" w:hAnsi="Lotus Linotype" w:cs="Lotus Linotype"/>
          <w:sz w:val="32"/>
          <w:szCs w:val="32"/>
          <w:rtl/>
          <w:lang w:eastAsia="en-US"/>
        </w:rPr>
      </w:pPr>
    </w:p>
    <w:p w:rsidR="00F31F7C" w:rsidRPr="007C0127" w:rsidRDefault="00F31F7C" w:rsidP="00833ED4">
      <w:pPr>
        <w:pStyle w:val="a7"/>
        <w:widowControl w:val="0"/>
        <w:spacing w:before="120" w:after="120" w:line="204" w:lineRule="auto"/>
        <w:rPr>
          <w:rFonts w:ascii="Lotus Linotype" w:hAnsi="Lotus Linotype" w:cs="Lotus Linotype"/>
          <w:b/>
          <w:bCs/>
          <w:sz w:val="32"/>
          <w:szCs w:val="32"/>
        </w:rPr>
      </w:pPr>
      <w:r w:rsidRPr="007C0127">
        <w:rPr>
          <w:rFonts w:ascii="Lotus Linotype" w:hAnsi="Lotus Linotype" w:cs="Lotus Linotype"/>
          <w:b/>
          <w:bCs/>
          <w:sz w:val="32"/>
          <w:szCs w:val="32"/>
          <w:rtl/>
        </w:rPr>
        <w:t>إعداد الدكتور</w:t>
      </w:r>
    </w:p>
    <w:p w:rsidR="00F31F7C" w:rsidRPr="007C0127" w:rsidRDefault="00F31F7C" w:rsidP="00833ED4">
      <w:pPr>
        <w:pStyle w:val="a7"/>
        <w:widowControl w:val="0"/>
        <w:spacing w:before="120" w:after="120" w:line="204" w:lineRule="auto"/>
        <w:rPr>
          <w:rFonts w:cs="AL-Hor"/>
          <w:sz w:val="32"/>
          <w:szCs w:val="32"/>
        </w:rPr>
      </w:pPr>
      <w:r w:rsidRPr="007C0127">
        <w:rPr>
          <w:rFonts w:cs="AL-Hor" w:hint="cs"/>
          <w:sz w:val="32"/>
          <w:szCs w:val="32"/>
          <w:rtl/>
        </w:rPr>
        <w:t>عبد العزيز بن عبد الله الحميدي</w:t>
      </w:r>
    </w:p>
    <w:p w:rsidR="00F31F7C" w:rsidRPr="007C0127" w:rsidRDefault="00F31F7C" w:rsidP="00833ED4">
      <w:pPr>
        <w:widowControl w:val="0"/>
        <w:spacing w:before="120" w:after="120" w:line="204" w:lineRule="auto"/>
        <w:ind w:firstLine="83"/>
        <w:jc w:val="center"/>
        <w:rPr>
          <w:rFonts w:ascii="Lotus Linotype" w:hAnsi="Lotus Linotype" w:cs="Lotus Linotype"/>
          <w:b/>
          <w:bCs/>
          <w:sz w:val="32"/>
          <w:szCs w:val="32"/>
          <w:rtl/>
        </w:rPr>
      </w:pPr>
      <w:r w:rsidRPr="007C0127">
        <w:rPr>
          <w:rFonts w:ascii="Lotus Linotype" w:hAnsi="Lotus Linotype" w:cs="Lotus Linotype" w:hint="cs"/>
          <w:b/>
          <w:bCs/>
          <w:sz w:val="32"/>
          <w:szCs w:val="32"/>
          <w:rtl/>
        </w:rPr>
        <w:t>الأستاذ بكلية الدعوة وأصول الدين</w:t>
      </w:r>
    </w:p>
    <w:p w:rsidR="00F31F7C" w:rsidRPr="007C0127" w:rsidRDefault="00F31F7C" w:rsidP="00833ED4">
      <w:pPr>
        <w:widowControl w:val="0"/>
        <w:spacing w:before="120" w:after="120" w:line="204" w:lineRule="auto"/>
        <w:ind w:firstLine="83"/>
        <w:jc w:val="center"/>
        <w:rPr>
          <w:rFonts w:ascii="Lotus Linotype" w:hAnsi="Lotus Linotype" w:cs="Lotus Linotype"/>
          <w:b/>
          <w:bCs/>
          <w:sz w:val="32"/>
          <w:szCs w:val="32"/>
          <w:rtl/>
        </w:rPr>
      </w:pPr>
      <w:r w:rsidRPr="007C0127">
        <w:rPr>
          <w:rFonts w:ascii="Lotus Linotype" w:hAnsi="Lotus Linotype" w:cs="Lotus Linotype" w:hint="cs"/>
          <w:b/>
          <w:bCs/>
          <w:sz w:val="32"/>
          <w:szCs w:val="32"/>
          <w:rtl/>
        </w:rPr>
        <w:t>جامعة أم القرى</w:t>
      </w:r>
    </w:p>
    <w:p w:rsidR="00F31F7C" w:rsidRPr="007C0127" w:rsidRDefault="00F31F7C" w:rsidP="00833ED4">
      <w:pPr>
        <w:pStyle w:val="a7"/>
        <w:widowControl w:val="0"/>
        <w:spacing w:before="120" w:after="120" w:line="204" w:lineRule="auto"/>
        <w:rPr>
          <w:rFonts w:ascii="Lotus Linotype" w:hAnsi="Lotus Linotype" w:cs="Lotus Linotype"/>
          <w:b/>
          <w:bCs/>
          <w:sz w:val="32"/>
          <w:szCs w:val="32"/>
          <w:rtl/>
          <w:lang w:eastAsia="en-US"/>
        </w:rPr>
        <w:sectPr w:rsidR="00F31F7C" w:rsidRPr="007C0127" w:rsidSect="00186E19">
          <w:footerReference w:type="even" r:id="rId8"/>
          <w:footerReference w:type="default" r:id="rId9"/>
          <w:footnotePr>
            <w:numRestart w:val="eachPage"/>
          </w:footnotePr>
          <w:pgSz w:w="11907" w:h="16840" w:code="9"/>
          <w:pgMar w:top="3402" w:right="2552" w:bottom="3402" w:left="2552" w:header="709" w:footer="3402" w:gutter="0"/>
          <w:pgNumType w:start="1"/>
          <w:cols w:space="720"/>
          <w:vAlign w:val="center"/>
          <w:titlePg/>
          <w:bidi/>
          <w:docGrid w:linePitch="272"/>
        </w:sectPr>
      </w:pPr>
    </w:p>
    <w:p w:rsidR="00F31F7C" w:rsidRPr="007C0127" w:rsidRDefault="00F31F7C" w:rsidP="00833ED4">
      <w:pPr>
        <w:pStyle w:val="a7"/>
        <w:widowControl w:val="0"/>
        <w:spacing w:before="120" w:after="120" w:line="204" w:lineRule="auto"/>
        <w:rPr>
          <w:rFonts w:cs="Simplified Arabic"/>
          <w:b/>
          <w:bCs/>
          <w:sz w:val="32"/>
          <w:szCs w:val="32"/>
          <w:rtl/>
          <w:lang w:eastAsia="en-US"/>
        </w:rPr>
      </w:pPr>
    </w:p>
    <w:p w:rsidR="002B4AFB" w:rsidRPr="0083304A" w:rsidRDefault="002B4AFB" w:rsidP="002B4AFB">
      <w:pPr>
        <w:widowControl w:val="0"/>
        <w:spacing w:line="228" w:lineRule="auto"/>
        <w:ind w:firstLine="423"/>
        <w:rPr>
          <w:b/>
          <w:bCs/>
          <w:sz w:val="30"/>
          <w:szCs w:val="30"/>
          <w:rtl/>
        </w:rPr>
      </w:pPr>
      <w:r w:rsidRPr="0083304A">
        <w:rPr>
          <w:rFonts w:hint="cs"/>
          <w:b/>
          <w:bCs/>
          <w:sz w:val="30"/>
          <w:szCs w:val="30"/>
          <w:rtl/>
        </w:rPr>
        <w:t>عبد العزيز عبد الله الحميدي ، 1432هـ</w:t>
      </w:r>
    </w:p>
    <w:p w:rsidR="002B4AFB" w:rsidRPr="0083304A" w:rsidRDefault="002B4AFB" w:rsidP="002B4AFB">
      <w:pPr>
        <w:widowControl w:val="0"/>
        <w:spacing w:line="228" w:lineRule="auto"/>
        <w:ind w:firstLine="423"/>
        <w:rPr>
          <w:b/>
          <w:bCs/>
          <w:sz w:val="30"/>
          <w:szCs w:val="30"/>
          <w:rtl/>
        </w:rPr>
      </w:pPr>
      <w:r>
        <w:rPr>
          <w:b/>
          <w:bCs/>
          <w:noProof/>
          <w:sz w:val="30"/>
          <w:szCs w:val="30"/>
          <w:rtl/>
          <w:lang w:eastAsia="en-US"/>
        </w:rPr>
        <mc:AlternateContent>
          <mc:Choice Requires="wps">
            <w:drawing>
              <wp:anchor distT="0" distB="0" distL="114300" distR="114300" simplePos="0" relativeHeight="251661312" behindDoc="0" locked="0" layoutInCell="1" allowOverlap="1">
                <wp:simplePos x="0" y="0"/>
                <wp:positionH relativeFrom="column">
                  <wp:posOffset>4328795</wp:posOffset>
                </wp:positionH>
                <wp:positionV relativeFrom="paragraph">
                  <wp:posOffset>-417195</wp:posOffset>
                </wp:positionV>
                <wp:extent cx="304800" cy="485140"/>
                <wp:effectExtent l="20320" t="24765" r="17780" b="23495"/>
                <wp:wrapNone/>
                <wp:docPr id="2" name="شكل بيضاوي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485140"/>
                        </a:xfrm>
                        <a:prstGeom prst="ellipse">
                          <a:avLst/>
                        </a:prstGeom>
                        <a:solidFill>
                          <a:schemeClr val="lt1">
                            <a:lumMod val="100000"/>
                            <a:lumOff val="0"/>
                          </a:schemeClr>
                        </a:solidFill>
                        <a:ln w="31750">
                          <a:solidFill>
                            <a:schemeClr val="dk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B4AFB" w:rsidRPr="004A3EA5" w:rsidRDefault="002B4AFB" w:rsidP="002B4AFB">
                            <w:pPr>
                              <w:jc w:val="center"/>
                              <w:rPr>
                                <w:b/>
                                <w:bCs/>
                                <w:sz w:val="30"/>
                                <w:szCs w:val="30"/>
                              </w:rPr>
                            </w:pPr>
                            <w:r w:rsidRPr="004A3EA5">
                              <w:rPr>
                                <w:rFonts w:hint="cs"/>
                                <w:b/>
                                <w:bCs/>
                                <w:sz w:val="30"/>
                                <w:szCs w:val="30"/>
                                <w:rtl/>
                              </w:rPr>
                              <w:t>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2" o:spid="_x0000_s1026" style="position:absolute;left:0;text-align:left;margin-left:340.85pt;margin-top:-32.85pt;width:24pt;height:3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" fillcolor="white [3201]" strokecolor="black [3200]" strokeweight="2.5pt">
                <v:shadow color="#868686"/>
                <v:textbox inset="0,0,0,0">
                  <w:txbxContent>
                    <w:p w:rsidR="002B4AFB" w:rsidRPr="004A3EA5" w:rsidRDefault="002B4AFB" w:rsidP="002B4AFB">
                      <w:pPr>
                        <w:jc w:val="center"/>
                        <w:rPr>
                          <w:b/>
                          <w:bCs/>
                          <w:sz w:val="30"/>
                          <w:szCs w:val="30"/>
                        </w:rPr>
                      </w:pPr>
                      <w:r w:rsidRPr="004A3EA5">
                        <w:rPr>
                          <w:rFonts w:hint="cs"/>
                          <w:b/>
                          <w:bCs/>
                          <w:sz w:val="30"/>
                          <w:szCs w:val="30"/>
                          <w:rtl/>
                        </w:rPr>
                        <w:t>ح</w:t>
                      </w:r>
                    </w:p>
                  </w:txbxContent>
                </v:textbox>
              </v:oval>
            </w:pict>
          </mc:Fallback>
        </mc:AlternateContent>
      </w:r>
      <w:r w:rsidRPr="0083304A">
        <w:rPr>
          <w:rFonts w:hint="cs"/>
          <w:b/>
          <w:bCs/>
          <w:sz w:val="30"/>
          <w:szCs w:val="30"/>
          <w:rtl/>
        </w:rPr>
        <w:t>فهرسة مكتبة الملك فهد الوطنية أثناء النشر</w:t>
      </w:r>
    </w:p>
    <w:p w:rsidR="002B4AFB" w:rsidRPr="0083304A" w:rsidRDefault="002B4AFB" w:rsidP="002B4AFB">
      <w:pPr>
        <w:widowControl w:val="0"/>
        <w:spacing w:line="228" w:lineRule="auto"/>
        <w:ind w:firstLine="423"/>
        <w:rPr>
          <w:b/>
          <w:bCs/>
          <w:sz w:val="30"/>
          <w:szCs w:val="30"/>
          <w:rtl/>
        </w:rPr>
      </w:pPr>
      <w:r w:rsidRPr="0083304A">
        <w:rPr>
          <w:rFonts w:hint="cs"/>
          <w:b/>
          <w:bCs/>
          <w:sz w:val="30"/>
          <w:szCs w:val="30"/>
          <w:rtl/>
        </w:rPr>
        <w:t>الحميدي ، عبد العزيز عبد الله</w:t>
      </w:r>
    </w:p>
    <w:p w:rsidR="002B4AFB" w:rsidRDefault="002B4AFB" w:rsidP="002B4AFB">
      <w:pPr>
        <w:widowControl w:val="0"/>
        <w:spacing w:line="228" w:lineRule="auto"/>
        <w:ind w:firstLine="423"/>
        <w:rPr>
          <w:rFonts w:hint="cs"/>
          <w:b/>
          <w:bCs/>
          <w:sz w:val="30"/>
          <w:szCs w:val="30"/>
          <w:rtl/>
        </w:rPr>
      </w:pPr>
      <w:r>
        <w:rPr>
          <w:rFonts w:hint="cs"/>
          <w:b/>
          <w:bCs/>
          <w:sz w:val="30"/>
          <w:szCs w:val="30"/>
          <w:rtl/>
        </w:rPr>
        <w:t>الرسائل الشمولية في تقرير مبادئ الاعتدال والوسطية</w:t>
      </w:r>
      <w:r>
        <w:rPr>
          <w:rFonts w:hint="cs"/>
          <w:b/>
          <w:bCs/>
          <w:sz w:val="30"/>
          <w:szCs w:val="30"/>
          <w:rtl/>
        </w:rPr>
        <w:t xml:space="preserve">  </w:t>
      </w:r>
      <w:r w:rsidRPr="0083304A">
        <w:rPr>
          <w:rFonts w:hint="cs"/>
          <w:b/>
          <w:bCs/>
          <w:sz w:val="30"/>
          <w:szCs w:val="30"/>
          <w:rtl/>
        </w:rPr>
        <w:t>.</w:t>
      </w:r>
      <w:r>
        <w:rPr>
          <w:rFonts w:hint="cs"/>
          <w:b/>
          <w:bCs/>
          <w:sz w:val="30"/>
          <w:szCs w:val="30"/>
          <w:rtl/>
        </w:rPr>
        <w:t xml:space="preserve"> / </w:t>
      </w:r>
    </w:p>
    <w:p w:rsidR="002B4AFB" w:rsidRPr="0083304A" w:rsidRDefault="002B4AFB" w:rsidP="002B4AFB">
      <w:pPr>
        <w:widowControl w:val="0"/>
        <w:spacing w:line="228" w:lineRule="auto"/>
        <w:ind w:firstLine="423"/>
        <w:rPr>
          <w:b/>
          <w:bCs/>
          <w:sz w:val="30"/>
          <w:szCs w:val="30"/>
          <w:rtl/>
        </w:rPr>
      </w:pPr>
      <w:r w:rsidRPr="0083304A">
        <w:rPr>
          <w:rFonts w:hint="cs"/>
          <w:b/>
          <w:bCs/>
          <w:sz w:val="30"/>
          <w:szCs w:val="30"/>
          <w:rtl/>
        </w:rPr>
        <w:t>عبدالعزيز عبد الله الحميدي</w:t>
      </w:r>
      <w:r w:rsidRPr="0083304A">
        <w:rPr>
          <w:rFonts w:cs="Times New Roman" w:hint="cs"/>
          <w:b/>
          <w:bCs/>
          <w:sz w:val="30"/>
          <w:szCs w:val="30"/>
          <w:rtl/>
        </w:rPr>
        <w:t>–</w:t>
      </w:r>
      <w:r w:rsidRPr="0083304A">
        <w:rPr>
          <w:rFonts w:hint="cs"/>
          <w:b/>
          <w:bCs/>
          <w:sz w:val="30"/>
          <w:szCs w:val="30"/>
          <w:rtl/>
        </w:rPr>
        <w:t>ط2</w:t>
      </w:r>
      <w:r>
        <w:rPr>
          <w:rFonts w:hint="cs"/>
          <w:b/>
          <w:bCs/>
          <w:sz w:val="30"/>
          <w:szCs w:val="30"/>
          <w:rtl/>
        </w:rPr>
        <w:t>.</w:t>
      </w:r>
      <w:r>
        <w:rPr>
          <w:rFonts w:hint="cs"/>
          <w:b/>
          <w:bCs/>
          <w:sz w:val="30"/>
          <w:szCs w:val="30"/>
          <w:rtl/>
        </w:rPr>
        <w:t>.- الرياض</w:t>
      </w:r>
    </w:p>
    <w:p w:rsidR="002B4AFB" w:rsidRPr="0083304A" w:rsidRDefault="002B4AFB" w:rsidP="002B4AFB">
      <w:pPr>
        <w:widowControl w:val="0"/>
        <w:spacing w:line="228" w:lineRule="auto"/>
        <w:ind w:firstLine="423"/>
        <w:rPr>
          <w:rFonts w:cs="Times New Roman"/>
          <w:b/>
          <w:bCs/>
          <w:sz w:val="30"/>
          <w:szCs w:val="30"/>
          <w:rtl/>
        </w:rPr>
      </w:pPr>
      <w:r>
        <w:rPr>
          <w:rFonts w:cs="Times New Roman" w:hint="cs"/>
          <w:b/>
          <w:bCs/>
          <w:sz w:val="30"/>
          <w:szCs w:val="30"/>
          <w:rtl/>
        </w:rPr>
        <w:t>..</w:t>
      </w:r>
      <w:r w:rsidRPr="0083304A">
        <w:rPr>
          <w:rFonts w:cs="Times New Roman" w:hint="cs"/>
          <w:b/>
          <w:bCs/>
          <w:sz w:val="30"/>
          <w:szCs w:val="30"/>
          <w:rtl/>
        </w:rPr>
        <w:t xml:space="preserve"> ص ؛ .. سم</w:t>
      </w:r>
    </w:p>
    <w:p w:rsidR="002B4AFB" w:rsidRPr="0083304A" w:rsidRDefault="002B4AFB" w:rsidP="002B4AFB">
      <w:pPr>
        <w:widowControl w:val="0"/>
        <w:spacing w:line="228" w:lineRule="auto"/>
        <w:ind w:firstLine="423"/>
        <w:rPr>
          <w:b/>
          <w:bCs/>
          <w:sz w:val="30"/>
          <w:szCs w:val="30"/>
          <w:rtl/>
        </w:rPr>
      </w:pPr>
      <w:r w:rsidRPr="0083304A">
        <w:rPr>
          <w:rFonts w:hint="cs"/>
          <w:b/>
          <w:bCs/>
          <w:sz w:val="30"/>
          <w:szCs w:val="30"/>
          <w:rtl/>
        </w:rPr>
        <w:t xml:space="preserve">ردمك </w:t>
      </w:r>
      <w:r>
        <w:rPr>
          <w:rFonts w:hint="cs"/>
          <w:b/>
          <w:bCs/>
          <w:sz w:val="30"/>
          <w:szCs w:val="30"/>
          <w:rtl/>
        </w:rPr>
        <w:t xml:space="preserve">  : 8-7-90601-603-978</w:t>
      </w:r>
    </w:p>
    <w:p w:rsidR="002B4AFB" w:rsidRDefault="002B4AFB" w:rsidP="002B4AFB">
      <w:pPr>
        <w:widowControl w:val="0"/>
        <w:spacing w:line="228" w:lineRule="auto"/>
        <w:ind w:firstLine="423"/>
        <w:rPr>
          <w:rFonts w:hint="cs"/>
          <w:b/>
          <w:bCs/>
          <w:sz w:val="30"/>
          <w:szCs w:val="30"/>
          <w:rtl/>
        </w:rPr>
      </w:pPr>
      <w:r w:rsidRPr="0083304A">
        <w:rPr>
          <w:rFonts w:hint="cs"/>
          <w:b/>
          <w:bCs/>
          <w:sz w:val="30"/>
          <w:szCs w:val="30"/>
          <w:rtl/>
        </w:rPr>
        <w:t xml:space="preserve">1- </w:t>
      </w:r>
      <w:r>
        <w:rPr>
          <w:rFonts w:hint="cs"/>
          <w:b/>
          <w:bCs/>
          <w:sz w:val="30"/>
          <w:szCs w:val="30"/>
          <w:rtl/>
        </w:rPr>
        <w:t xml:space="preserve"> </w:t>
      </w:r>
      <w:r>
        <w:rPr>
          <w:rFonts w:hint="cs"/>
          <w:b/>
          <w:bCs/>
          <w:sz w:val="30"/>
          <w:szCs w:val="30"/>
          <w:rtl/>
        </w:rPr>
        <w:t xml:space="preserve"> العقيدة الاسلامية </w:t>
      </w:r>
      <w:r>
        <w:rPr>
          <w:b/>
          <w:bCs/>
          <w:sz w:val="30"/>
          <w:szCs w:val="30"/>
          <w:rtl/>
        </w:rPr>
        <w:t>–</w:t>
      </w:r>
      <w:r>
        <w:rPr>
          <w:rFonts w:hint="cs"/>
          <w:b/>
          <w:bCs/>
          <w:sz w:val="30"/>
          <w:szCs w:val="30"/>
          <w:rtl/>
        </w:rPr>
        <w:t xml:space="preserve"> مجموعات 2- الوسطية في الاسلام </w:t>
      </w:r>
      <w:r>
        <w:rPr>
          <w:b/>
          <w:bCs/>
          <w:sz w:val="30"/>
          <w:szCs w:val="30"/>
          <w:rtl/>
        </w:rPr>
        <w:t>–</w:t>
      </w:r>
      <w:r>
        <w:rPr>
          <w:rFonts w:hint="cs"/>
          <w:b/>
          <w:bCs/>
          <w:sz w:val="30"/>
          <w:szCs w:val="30"/>
          <w:rtl/>
        </w:rPr>
        <w:t xml:space="preserve"> </w:t>
      </w:r>
    </w:p>
    <w:p w:rsidR="002B4AFB" w:rsidRPr="0083304A" w:rsidRDefault="002B4AFB" w:rsidP="002B4AFB">
      <w:pPr>
        <w:widowControl w:val="0"/>
        <w:spacing w:line="228" w:lineRule="auto"/>
        <w:ind w:firstLine="423"/>
        <w:rPr>
          <w:b/>
          <w:bCs/>
          <w:sz w:val="30"/>
          <w:szCs w:val="30"/>
          <w:rtl/>
        </w:rPr>
      </w:pPr>
      <w:r>
        <w:rPr>
          <w:rFonts w:hint="cs"/>
          <w:b/>
          <w:bCs/>
          <w:sz w:val="30"/>
          <w:szCs w:val="30"/>
          <w:rtl/>
        </w:rPr>
        <w:t>مجموعات</w:t>
      </w:r>
      <w:r>
        <w:rPr>
          <w:rFonts w:hint="cs"/>
          <w:b/>
          <w:bCs/>
          <w:sz w:val="30"/>
          <w:szCs w:val="30"/>
          <w:rtl/>
        </w:rPr>
        <w:t xml:space="preserve">  أ. العنوان</w:t>
      </w:r>
    </w:p>
    <w:p w:rsidR="002B4AFB" w:rsidRPr="0083304A" w:rsidRDefault="002B4AFB" w:rsidP="002B4AFB">
      <w:pPr>
        <w:widowControl w:val="0"/>
        <w:spacing w:line="228" w:lineRule="auto"/>
        <w:ind w:firstLine="423"/>
        <w:rPr>
          <w:b/>
          <w:bCs/>
          <w:sz w:val="30"/>
          <w:szCs w:val="30"/>
          <w:rtl/>
        </w:rPr>
      </w:pPr>
      <w:r>
        <w:rPr>
          <w:rFonts w:hint="cs"/>
          <w:b/>
          <w:bCs/>
          <w:sz w:val="30"/>
          <w:szCs w:val="30"/>
          <w:rtl/>
        </w:rPr>
        <w:t>ديوي 211.08</w:t>
      </w:r>
      <w:r>
        <w:rPr>
          <w:rFonts w:hint="cs"/>
          <w:b/>
          <w:bCs/>
          <w:sz w:val="30"/>
          <w:szCs w:val="30"/>
          <w:rtl/>
        </w:rPr>
        <w:tab/>
      </w:r>
      <w:r>
        <w:rPr>
          <w:rFonts w:hint="cs"/>
          <w:b/>
          <w:bCs/>
          <w:sz w:val="30"/>
          <w:szCs w:val="30"/>
          <w:rtl/>
        </w:rPr>
        <w:tab/>
      </w:r>
      <w:r>
        <w:rPr>
          <w:rFonts w:hint="cs"/>
          <w:b/>
          <w:bCs/>
          <w:sz w:val="30"/>
          <w:szCs w:val="30"/>
          <w:rtl/>
        </w:rPr>
        <w:tab/>
      </w:r>
      <w:r>
        <w:rPr>
          <w:rFonts w:hint="cs"/>
          <w:b/>
          <w:bCs/>
          <w:sz w:val="30"/>
          <w:szCs w:val="30"/>
          <w:rtl/>
        </w:rPr>
        <w:tab/>
        <w:t>4617/1436</w:t>
      </w:r>
    </w:p>
    <w:p w:rsidR="002B4AFB" w:rsidRPr="0083304A" w:rsidRDefault="002B4AFB" w:rsidP="002B4AFB">
      <w:pPr>
        <w:widowControl w:val="0"/>
        <w:spacing w:line="228" w:lineRule="auto"/>
        <w:ind w:left="1440"/>
        <w:rPr>
          <w:b/>
          <w:bCs/>
          <w:sz w:val="30"/>
          <w:szCs w:val="30"/>
          <w:rtl/>
        </w:rPr>
      </w:pPr>
    </w:p>
    <w:p w:rsidR="002B4AFB" w:rsidRPr="0083304A" w:rsidRDefault="002B4AFB" w:rsidP="002B4AFB">
      <w:pPr>
        <w:widowControl w:val="0"/>
        <w:spacing w:line="228" w:lineRule="auto"/>
        <w:ind w:left="1440"/>
        <w:rPr>
          <w:b/>
          <w:bCs/>
          <w:sz w:val="30"/>
          <w:szCs w:val="30"/>
          <w:rtl/>
        </w:rPr>
      </w:pPr>
      <w:r>
        <w:rPr>
          <w:rFonts w:hint="cs"/>
          <w:b/>
          <w:bCs/>
          <w:sz w:val="30"/>
          <w:szCs w:val="30"/>
          <w:rtl/>
        </w:rPr>
        <w:t>رقم الإيداع :  4617/1436</w:t>
      </w:r>
    </w:p>
    <w:p w:rsidR="002B4AFB" w:rsidRPr="0083304A" w:rsidRDefault="002B4AFB" w:rsidP="002B4AFB">
      <w:pPr>
        <w:widowControl w:val="0"/>
        <w:spacing w:line="228" w:lineRule="auto"/>
        <w:ind w:left="720" w:firstLine="720"/>
        <w:rPr>
          <w:b/>
          <w:bCs/>
          <w:sz w:val="30"/>
          <w:szCs w:val="30"/>
          <w:rtl/>
        </w:rPr>
      </w:pPr>
      <w:r w:rsidRPr="0083304A">
        <w:rPr>
          <w:rFonts w:hint="cs"/>
          <w:b/>
          <w:bCs/>
          <w:sz w:val="30"/>
          <w:szCs w:val="30"/>
          <w:rtl/>
        </w:rPr>
        <w:t>ردمك:</w:t>
      </w:r>
      <w:r>
        <w:rPr>
          <w:rFonts w:hint="cs"/>
          <w:b/>
          <w:bCs/>
          <w:sz w:val="30"/>
          <w:szCs w:val="30"/>
          <w:rtl/>
        </w:rPr>
        <w:t xml:space="preserve">  8-7-90601-603-978</w:t>
      </w:r>
    </w:p>
    <w:p w:rsidR="002B4AFB" w:rsidRDefault="002B4AFB" w:rsidP="002B4AFB">
      <w:pPr>
        <w:widowControl w:val="0"/>
        <w:ind w:firstLine="720"/>
        <w:rPr>
          <w:b/>
          <w:bCs/>
          <w:sz w:val="30"/>
          <w:szCs w:val="30"/>
          <w:rtl/>
        </w:rPr>
      </w:pPr>
    </w:p>
    <w:p w:rsidR="002B4AFB" w:rsidRPr="0083304A" w:rsidRDefault="002B4AFB" w:rsidP="002B4AFB">
      <w:pPr>
        <w:widowControl w:val="0"/>
        <w:ind w:firstLine="720"/>
        <w:rPr>
          <w:b/>
          <w:bCs/>
          <w:sz w:val="30"/>
          <w:szCs w:val="30"/>
          <w:rtl/>
        </w:rPr>
      </w:pPr>
    </w:p>
    <w:p w:rsidR="002B4AFB" w:rsidRPr="0083304A" w:rsidRDefault="002B4AFB" w:rsidP="002B4AFB">
      <w:pPr>
        <w:widowControl w:val="0"/>
        <w:ind w:firstLine="720"/>
        <w:rPr>
          <w:b/>
          <w:bCs/>
          <w:sz w:val="34"/>
          <w:szCs w:val="34"/>
          <w:rtl/>
        </w:rPr>
      </w:pPr>
      <w:r w:rsidRPr="0083304A">
        <w:rPr>
          <w:b/>
          <w:bCs/>
          <w:sz w:val="34"/>
          <w:szCs w:val="34"/>
          <w:rtl/>
        </w:rPr>
        <w:t>الطبعة الأولى</w:t>
      </w:r>
      <w:r w:rsidRPr="0083304A">
        <w:rPr>
          <w:rFonts w:hint="cs"/>
          <w:b/>
          <w:bCs/>
          <w:sz w:val="34"/>
          <w:szCs w:val="34"/>
          <w:rtl/>
        </w:rPr>
        <w:t xml:space="preserve">     </w:t>
      </w:r>
      <w:r w:rsidRPr="0083304A">
        <w:rPr>
          <w:rFonts w:hint="cs"/>
          <w:b/>
          <w:bCs/>
          <w:sz w:val="34"/>
          <w:szCs w:val="34"/>
          <w:rtl/>
        </w:rPr>
        <w:tab/>
      </w:r>
      <w:r w:rsidRPr="0083304A">
        <w:rPr>
          <w:rFonts w:hint="cs"/>
          <w:b/>
          <w:bCs/>
          <w:sz w:val="34"/>
          <w:szCs w:val="34"/>
          <w:rtl/>
        </w:rPr>
        <w:tab/>
        <w:t xml:space="preserve">     </w:t>
      </w:r>
      <w:r>
        <w:rPr>
          <w:rFonts w:hint="cs"/>
          <w:b/>
          <w:bCs/>
          <w:sz w:val="34"/>
          <w:szCs w:val="34"/>
          <w:rtl/>
        </w:rPr>
        <w:tab/>
      </w:r>
      <w:r>
        <w:rPr>
          <w:rFonts w:hint="cs"/>
          <w:b/>
          <w:bCs/>
          <w:sz w:val="34"/>
          <w:szCs w:val="34"/>
          <w:rtl/>
        </w:rPr>
        <w:tab/>
      </w:r>
      <w:r w:rsidRPr="0083304A">
        <w:rPr>
          <w:rFonts w:hint="cs"/>
          <w:b/>
          <w:bCs/>
          <w:sz w:val="34"/>
          <w:szCs w:val="34"/>
          <w:rtl/>
        </w:rPr>
        <w:t>الطبعة الثانية</w:t>
      </w:r>
    </w:p>
    <w:p w:rsidR="002B4AFB" w:rsidRDefault="002B4AFB" w:rsidP="002B4AFB">
      <w:pPr>
        <w:widowControl w:val="0"/>
        <w:ind w:hanging="1"/>
        <w:jc w:val="center"/>
        <w:rPr>
          <w:rFonts w:hint="cs"/>
          <w:b/>
          <w:bCs/>
          <w:sz w:val="34"/>
          <w:szCs w:val="34"/>
          <w:rtl/>
        </w:rPr>
      </w:pPr>
      <w:r w:rsidRPr="0083304A">
        <w:rPr>
          <w:b/>
          <w:bCs/>
          <w:sz w:val="34"/>
          <w:szCs w:val="34"/>
          <w:rtl/>
        </w:rPr>
        <w:t>142</w:t>
      </w:r>
      <w:r>
        <w:rPr>
          <w:rFonts w:hint="cs"/>
          <w:b/>
          <w:bCs/>
          <w:sz w:val="34"/>
          <w:szCs w:val="34"/>
          <w:rtl/>
        </w:rPr>
        <w:t>2</w:t>
      </w:r>
      <w:r w:rsidRPr="0083304A">
        <w:rPr>
          <w:b/>
          <w:bCs/>
          <w:sz w:val="34"/>
          <w:szCs w:val="34"/>
          <w:rtl/>
        </w:rPr>
        <w:t>هـ - 200</w:t>
      </w:r>
      <w:r>
        <w:rPr>
          <w:rFonts w:hint="cs"/>
          <w:b/>
          <w:bCs/>
          <w:sz w:val="34"/>
          <w:szCs w:val="34"/>
          <w:rtl/>
        </w:rPr>
        <w:t>2</w:t>
      </w:r>
      <w:r w:rsidRPr="0083304A">
        <w:rPr>
          <w:b/>
          <w:bCs/>
          <w:sz w:val="34"/>
          <w:szCs w:val="34"/>
          <w:rtl/>
        </w:rPr>
        <w:t>م</w:t>
      </w:r>
      <w:r w:rsidRPr="0083304A">
        <w:rPr>
          <w:rFonts w:hint="cs"/>
          <w:b/>
          <w:bCs/>
          <w:sz w:val="34"/>
          <w:szCs w:val="34"/>
          <w:rtl/>
        </w:rPr>
        <w:t xml:space="preserve">        </w:t>
      </w:r>
      <w:r>
        <w:rPr>
          <w:rFonts w:hint="cs"/>
          <w:b/>
          <w:bCs/>
          <w:sz w:val="34"/>
          <w:szCs w:val="34"/>
          <w:rtl/>
        </w:rPr>
        <w:t xml:space="preserve">           </w:t>
      </w:r>
      <w:r w:rsidRPr="0083304A">
        <w:rPr>
          <w:rFonts w:hint="cs"/>
          <w:b/>
          <w:bCs/>
          <w:sz w:val="34"/>
          <w:szCs w:val="34"/>
          <w:rtl/>
        </w:rPr>
        <w:t xml:space="preserve"> </w:t>
      </w:r>
      <w:r w:rsidRPr="0083304A">
        <w:rPr>
          <w:rFonts w:hint="cs"/>
          <w:b/>
          <w:bCs/>
          <w:sz w:val="34"/>
          <w:szCs w:val="34"/>
          <w:rtl/>
        </w:rPr>
        <w:tab/>
        <w:t xml:space="preserve"> 143</w:t>
      </w:r>
      <w:r>
        <w:rPr>
          <w:rFonts w:hint="cs"/>
          <w:b/>
          <w:bCs/>
          <w:sz w:val="34"/>
          <w:szCs w:val="34"/>
          <w:rtl/>
        </w:rPr>
        <w:t>0</w:t>
      </w:r>
      <w:r w:rsidRPr="0083304A">
        <w:rPr>
          <w:rFonts w:hint="cs"/>
          <w:b/>
          <w:bCs/>
          <w:sz w:val="34"/>
          <w:szCs w:val="34"/>
          <w:rtl/>
        </w:rPr>
        <w:t>هـ/20</w:t>
      </w:r>
      <w:r>
        <w:rPr>
          <w:rFonts w:hint="cs"/>
          <w:b/>
          <w:bCs/>
          <w:sz w:val="34"/>
          <w:szCs w:val="34"/>
          <w:rtl/>
        </w:rPr>
        <w:t>09</w:t>
      </w:r>
      <w:r w:rsidRPr="0083304A">
        <w:rPr>
          <w:rFonts w:hint="cs"/>
          <w:b/>
          <w:bCs/>
          <w:sz w:val="34"/>
          <w:szCs w:val="34"/>
          <w:rtl/>
        </w:rPr>
        <w:t>م</w:t>
      </w:r>
    </w:p>
    <w:p w:rsidR="002B4AFB" w:rsidRDefault="002B4AFB" w:rsidP="002B4AFB">
      <w:pPr>
        <w:widowControl w:val="0"/>
        <w:ind w:hanging="1"/>
        <w:jc w:val="center"/>
        <w:rPr>
          <w:rFonts w:hint="cs"/>
          <w:b/>
          <w:bCs/>
          <w:sz w:val="34"/>
          <w:szCs w:val="34"/>
          <w:rtl/>
        </w:rPr>
      </w:pPr>
      <w:r>
        <w:rPr>
          <w:rFonts w:hint="cs"/>
          <w:b/>
          <w:bCs/>
          <w:sz w:val="34"/>
          <w:szCs w:val="34"/>
          <w:rtl/>
        </w:rPr>
        <w:t>الطبعة الثالثة</w:t>
      </w:r>
    </w:p>
    <w:p w:rsidR="002B4AFB" w:rsidRPr="0083304A" w:rsidRDefault="002B4AFB" w:rsidP="002B4AFB">
      <w:pPr>
        <w:widowControl w:val="0"/>
        <w:ind w:hanging="1"/>
        <w:jc w:val="center"/>
        <w:rPr>
          <w:b/>
          <w:bCs/>
          <w:sz w:val="34"/>
          <w:szCs w:val="34"/>
          <w:rtl/>
        </w:rPr>
      </w:pPr>
      <w:r>
        <w:rPr>
          <w:rFonts w:hint="cs"/>
          <w:b/>
          <w:bCs/>
          <w:sz w:val="34"/>
          <w:szCs w:val="34"/>
          <w:rtl/>
        </w:rPr>
        <w:t>1436هـ 2015م</w:t>
      </w:r>
    </w:p>
    <w:p w:rsidR="002B4AFB" w:rsidRDefault="002B4AFB" w:rsidP="002B4AFB">
      <w:pPr>
        <w:widowControl w:val="0"/>
        <w:ind w:hanging="2"/>
        <w:jc w:val="center"/>
        <w:rPr>
          <w:rFonts w:ascii="Lotus Linotype" w:hAnsi="Lotus Linotype" w:cs="AL-Mateen"/>
          <w:rtl/>
        </w:rPr>
      </w:pPr>
    </w:p>
    <w:p w:rsidR="00F31F7C" w:rsidRPr="007C0127" w:rsidRDefault="00F31F7C" w:rsidP="00833ED4">
      <w:pPr>
        <w:pStyle w:val="a7"/>
        <w:widowControl w:val="0"/>
        <w:spacing w:before="120" w:after="120" w:line="204" w:lineRule="auto"/>
        <w:rPr>
          <w:rFonts w:cs="Simplified Arabic"/>
          <w:b/>
          <w:bCs/>
          <w:sz w:val="32"/>
          <w:szCs w:val="32"/>
          <w:rtl/>
          <w:lang w:eastAsia="en-US"/>
        </w:rPr>
      </w:pPr>
    </w:p>
    <w:p w:rsidR="00C548F1" w:rsidRDefault="00C548F1" w:rsidP="00833ED4">
      <w:pPr>
        <w:pStyle w:val="a7"/>
        <w:widowControl w:val="0"/>
        <w:spacing w:before="120" w:after="120" w:line="204" w:lineRule="auto"/>
        <w:rPr>
          <w:rFonts w:cs="Simplified Arabic"/>
          <w:b/>
          <w:bCs/>
          <w:sz w:val="32"/>
          <w:szCs w:val="32"/>
          <w:rtl/>
          <w:lang w:eastAsia="en-US"/>
        </w:rPr>
      </w:pPr>
    </w:p>
    <w:p w:rsidR="00F31F7C" w:rsidRPr="00F31F7C" w:rsidRDefault="00F31F7C" w:rsidP="00833ED4">
      <w:pPr>
        <w:pStyle w:val="a7"/>
        <w:widowControl w:val="0"/>
        <w:spacing w:before="120" w:after="120" w:line="204" w:lineRule="auto"/>
        <w:rPr>
          <w:rFonts w:ascii="Lotus Linotype" w:hAnsi="Lotus Linotype" w:cs="AL-Mateen"/>
          <w:sz w:val="40"/>
          <w:szCs w:val="40"/>
          <w:rtl/>
          <w:lang w:eastAsia="en-US"/>
        </w:rPr>
      </w:pPr>
      <w:bookmarkStart w:id="0" w:name="_GoBack"/>
      <w:bookmarkEnd w:id="0"/>
      <w:r w:rsidRPr="00F31F7C">
        <w:rPr>
          <w:rFonts w:ascii="Lotus Linotype" w:hAnsi="Lotus Linotype" w:cs="AL-Mateen" w:hint="cs"/>
          <w:sz w:val="40"/>
          <w:szCs w:val="40"/>
          <w:rtl/>
          <w:lang w:eastAsia="en-US"/>
        </w:rPr>
        <w:lastRenderedPageBreak/>
        <w:t>الرسائل الشمولية</w:t>
      </w:r>
    </w:p>
    <w:p w:rsidR="00F31F7C" w:rsidRPr="00F31F7C" w:rsidRDefault="00F31F7C" w:rsidP="00833ED4">
      <w:pPr>
        <w:pStyle w:val="a7"/>
        <w:widowControl w:val="0"/>
        <w:spacing w:before="120" w:after="120" w:line="204" w:lineRule="auto"/>
        <w:rPr>
          <w:rFonts w:ascii="Lotus Linotype" w:hAnsi="Lotus Linotype" w:cs="AL-Mateen"/>
          <w:sz w:val="40"/>
          <w:szCs w:val="40"/>
          <w:rtl/>
          <w:lang w:eastAsia="en-US"/>
        </w:rPr>
      </w:pPr>
      <w:r w:rsidRPr="00F31F7C">
        <w:rPr>
          <w:rFonts w:ascii="Lotus Linotype" w:hAnsi="Lotus Linotype" w:cs="AL-Mateen" w:hint="cs"/>
          <w:sz w:val="40"/>
          <w:szCs w:val="40"/>
          <w:rtl/>
          <w:lang w:eastAsia="en-US"/>
        </w:rPr>
        <w:t>في تقرير مبادئ الاعتدال والوسطية</w:t>
      </w:r>
    </w:p>
    <w:p w:rsidR="00F31F7C" w:rsidRPr="00990730" w:rsidRDefault="00F31F7C" w:rsidP="00833ED4">
      <w:pPr>
        <w:pStyle w:val="a7"/>
        <w:widowControl w:val="0"/>
        <w:spacing w:before="120" w:after="120" w:line="204" w:lineRule="auto"/>
        <w:rPr>
          <w:rFonts w:ascii="Lotus Linotype" w:hAnsi="Lotus Linotype" w:cs="Al-Homam"/>
          <w:sz w:val="40"/>
          <w:szCs w:val="40"/>
          <w:rtl/>
          <w:lang w:eastAsia="en-US"/>
        </w:rPr>
      </w:pPr>
    </w:p>
    <w:p w:rsidR="00F31F7C" w:rsidRPr="00F31F7C" w:rsidRDefault="00F31F7C" w:rsidP="00833ED4">
      <w:pPr>
        <w:pStyle w:val="a7"/>
        <w:widowControl w:val="0"/>
        <w:spacing w:before="120" w:after="120" w:line="204" w:lineRule="auto"/>
        <w:jc w:val="left"/>
        <w:rPr>
          <w:rFonts w:ascii="Lotus Linotype" w:hAnsi="Lotus Linotype" w:cs="Monotype Koufi"/>
          <w:sz w:val="34"/>
          <w:szCs w:val="34"/>
          <w:rtl/>
          <w:lang w:eastAsia="en-US"/>
        </w:rPr>
      </w:pPr>
      <w:r w:rsidRPr="00F31F7C">
        <w:rPr>
          <w:rFonts w:ascii="Lotus Linotype" w:hAnsi="Lotus Linotype" w:cs="Monotype Koufi"/>
          <w:sz w:val="34"/>
          <w:szCs w:val="34"/>
          <w:rtl/>
          <w:lang w:eastAsia="en-US"/>
        </w:rPr>
        <w:t>تشتمل هذه السلسلة على الرسائل الآتية</w:t>
      </w:r>
      <w:r>
        <w:rPr>
          <w:rFonts w:ascii="Lotus Linotype" w:hAnsi="Lotus Linotype" w:cs="Monotype Koufi" w:hint="cs"/>
          <w:sz w:val="34"/>
          <w:szCs w:val="34"/>
          <w:rtl/>
          <w:lang w:eastAsia="en-US"/>
        </w:rPr>
        <w:t xml:space="preserve"> </w:t>
      </w:r>
      <w:r w:rsidRPr="00F31F7C">
        <w:rPr>
          <w:rFonts w:ascii="Lotus Linotype" w:hAnsi="Lotus Linotype" w:cs="Monotype Koufi"/>
          <w:sz w:val="34"/>
          <w:szCs w:val="34"/>
          <w:rtl/>
          <w:lang w:eastAsia="en-US"/>
        </w:rPr>
        <w:t>:</w:t>
      </w:r>
    </w:p>
    <w:p w:rsidR="00F31F7C" w:rsidRPr="00F31F7C" w:rsidRDefault="00F31F7C" w:rsidP="00833ED4">
      <w:pPr>
        <w:pStyle w:val="a7"/>
        <w:widowControl w:val="0"/>
        <w:spacing w:before="120" w:after="120" w:line="204" w:lineRule="auto"/>
        <w:jc w:val="lowKashida"/>
        <w:rPr>
          <w:rFonts w:ascii="Lotus Linotype" w:hAnsi="Lotus Linotype" w:cs="Monotype Koufi"/>
          <w:sz w:val="34"/>
          <w:szCs w:val="34"/>
          <w:rtl/>
          <w:lang w:eastAsia="en-US"/>
        </w:rPr>
      </w:pPr>
      <w:r w:rsidRPr="00F31F7C">
        <w:rPr>
          <w:rFonts w:ascii="Lotus Linotype" w:hAnsi="Lotus Linotype" w:cs="Monotype Koufi"/>
          <w:sz w:val="34"/>
          <w:szCs w:val="34"/>
          <w:rtl/>
          <w:lang w:eastAsia="en-US"/>
        </w:rPr>
        <w:t>1- شمول الاجتهاد في الدين</w:t>
      </w:r>
    </w:p>
    <w:p w:rsidR="00F31F7C" w:rsidRPr="00F31F7C" w:rsidRDefault="00F31F7C" w:rsidP="00833ED4">
      <w:pPr>
        <w:pStyle w:val="a7"/>
        <w:widowControl w:val="0"/>
        <w:spacing w:before="120" w:after="120" w:line="204" w:lineRule="auto"/>
        <w:jc w:val="lowKashida"/>
        <w:rPr>
          <w:rFonts w:ascii="Lotus Linotype" w:hAnsi="Lotus Linotype" w:cs="Monotype Koufi"/>
          <w:sz w:val="34"/>
          <w:szCs w:val="34"/>
          <w:rtl/>
          <w:lang w:eastAsia="en-US"/>
        </w:rPr>
      </w:pPr>
      <w:r w:rsidRPr="00F31F7C">
        <w:rPr>
          <w:rFonts w:ascii="Lotus Linotype" w:hAnsi="Lotus Linotype" w:cs="Monotype Koufi"/>
          <w:sz w:val="34"/>
          <w:szCs w:val="34"/>
          <w:rtl/>
          <w:lang w:eastAsia="en-US"/>
        </w:rPr>
        <w:t>2- شمول العقيــدة</w:t>
      </w:r>
    </w:p>
    <w:p w:rsidR="00F31F7C" w:rsidRPr="00F31F7C" w:rsidRDefault="00F31F7C" w:rsidP="00833ED4">
      <w:pPr>
        <w:pStyle w:val="a7"/>
        <w:widowControl w:val="0"/>
        <w:spacing w:before="120" w:after="120" w:line="204" w:lineRule="auto"/>
        <w:jc w:val="lowKashida"/>
        <w:rPr>
          <w:rFonts w:ascii="Lotus Linotype" w:hAnsi="Lotus Linotype" w:cs="Monotype Koufi"/>
          <w:sz w:val="34"/>
          <w:szCs w:val="34"/>
          <w:rtl/>
          <w:lang w:eastAsia="en-US"/>
        </w:rPr>
      </w:pPr>
      <w:r w:rsidRPr="00F31F7C">
        <w:rPr>
          <w:rFonts w:ascii="Lotus Linotype" w:hAnsi="Lotus Linotype" w:cs="Monotype Koufi"/>
          <w:sz w:val="34"/>
          <w:szCs w:val="34"/>
          <w:rtl/>
          <w:lang w:eastAsia="en-US"/>
        </w:rPr>
        <w:t>3- شمول العبـــادة</w:t>
      </w:r>
    </w:p>
    <w:p w:rsidR="00F31F7C" w:rsidRPr="00F31F7C" w:rsidRDefault="00F31F7C" w:rsidP="00833ED4">
      <w:pPr>
        <w:pStyle w:val="a7"/>
        <w:widowControl w:val="0"/>
        <w:spacing w:before="120" w:after="120" w:line="204" w:lineRule="auto"/>
        <w:jc w:val="lowKashida"/>
        <w:rPr>
          <w:rFonts w:ascii="Lotus Linotype" w:hAnsi="Lotus Linotype" w:cs="Monotype Koufi"/>
          <w:sz w:val="34"/>
          <w:szCs w:val="34"/>
          <w:rtl/>
          <w:lang w:eastAsia="en-US"/>
        </w:rPr>
      </w:pPr>
      <w:r w:rsidRPr="00F31F7C">
        <w:rPr>
          <w:rFonts w:ascii="Lotus Linotype" w:hAnsi="Lotus Linotype" w:cs="Monotype Koufi"/>
          <w:sz w:val="34"/>
          <w:szCs w:val="34"/>
          <w:rtl/>
          <w:lang w:eastAsia="en-US"/>
        </w:rPr>
        <w:t>4- شمول معالم الفرقة الناجية والطائفة المنصورة</w:t>
      </w:r>
    </w:p>
    <w:p w:rsidR="00F31F7C" w:rsidRPr="00F31F7C" w:rsidRDefault="00F31F7C" w:rsidP="00833ED4">
      <w:pPr>
        <w:pStyle w:val="a7"/>
        <w:widowControl w:val="0"/>
        <w:spacing w:before="120" w:after="120" w:line="204" w:lineRule="auto"/>
        <w:jc w:val="lowKashida"/>
        <w:rPr>
          <w:rFonts w:ascii="Lotus Linotype" w:hAnsi="Lotus Linotype" w:cs="Monotype Koufi"/>
          <w:sz w:val="34"/>
          <w:szCs w:val="34"/>
          <w:rtl/>
          <w:lang w:eastAsia="en-US"/>
        </w:rPr>
      </w:pPr>
      <w:r w:rsidRPr="00F31F7C">
        <w:rPr>
          <w:rFonts w:ascii="Lotus Linotype" w:hAnsi="Lotus Linotype" w:cs="Monotype Koufi"/>
          <w:sz w:val="34"/>
          <w:szCs w:val="34"/>
          <w:rtl/>
          <w:lang w:eastAsia="en-US"/>
        </w:rPr>
        <w:t>5- شمول السلفية</w:t>
      </w:r>
    </w:p>
    <w:p w:rsidR="00F31F7C" w:rsidRPr="00F31F7C" w:rsidRDefault="00F31F7C" w:rsidP="00833ED4">
      <w:pPr>
        <w:pStyle w:val="a7"/>
        <w:widowControl w:val="0"/>
        <w:spacing w:before="120" w:after="120" w:line="204" w:lineRule="auto"/>
        <w:jc w:val="lowKashida"/>
        <w:rPr>
          <w:rFonts w:ascii="Lotus Linotype" w:hAnsi="Lotus Linotype" w:cs="Monotype Koufi"/>
          <w:sz w:val="34"/>
          <w:szCs w:val="34"/>
          <w:rtl/>
          <w:lang w:eastAsia="en-US"/>
        </w:rPr>
      </w:pPr>
      <w:r w:rsidRPr="00F31F7C">
        <w:rPr>
          <w:rFonts w:ascii="Lotus Linotype" w:hAnsi="Lotus Linotype" w:cs="Monotype Koufi"/>
          <w:sz w:val="34"/>
          <w:szCs w:val="34"/>
          <w:rtl/>
          <w:lang w:eastAsia="en-US"/>
        </w:rPr>
        <w:t>6- شمول الإسلام للرسالات السماوية</w:t>
      </w:r>
    </w:p>
    <w:p w:rsidR="00F31F7C" w:rsidRPr="007C0127" w:rsidRDefault="00F31F7C" w:rsidP="00833ED4">
      <w:pPr>
        <w:pStyle w:val="a7"/>
        <w:widowControl w:val="0"/>
        <w:spacing w:before="120" w:after="120" w:line="204" w:lineRule="auto"/>
        <w:jc w:val="lowKashida"/>
        <w:rPr>
          <w:rFonts w:ascii="Lotus Linotype" w:hAnsi="Lotus Linotype" w:cs="Lotus Linotype"/>
          <w:sz w:val="32"/>
          <w:szCs w:val="32"/>
          <w:rtl/>
          <w:lang w:eastAsia="en-US"/>
        </w:rPr>
      </w:pPr>
    </w:p>
    <w:p w:rsidR="00F31F7C" w:rsidRPr="007C0127" w:rsidRDefault="00F31F7C" w:rsidP="00833ED4">
      <w:pPr>
        <w:pStyle w:val="a7"/>
        <w:widowControl w:val="0"/>
        <w:spacing w:before="120" w:after="120" w:line="204" w:lineRule="auto"/>
        <w:rPr>
          <w:rFonts w:ascii="Lotus Linotype" w:hAnsi="Lotus Linotype" w:cs="Lotus Linotype"/>
          <w:sz w:val="32"/>
          <w:szCs w:val="32"/>
          <w:rtl/>
          <w:lang w:eastAsia="en-US"/>
        </w:rPr>
      </w:pPr>
      <w:r w:rsidRPr="007C0127">
        <w:rPr>
          <w:rFonts w:ascii="Lotus Linotype" w:hAnsi="Lotus Linotype" w:cs="Lotus Linotype"/>
          <w:sz w:val="32"/>
          <w:szCs w:val="32"/>
          <w:rtl/>
          <w:lang w:eastAsia="en-US"/>
        </w:rPr>
        <w:br w:type="page"/>
      </w:r>
    </w:p>
    <w:p w:rsidR="00F31F7C" w:rsidRPr="007C0127" w:rsidRDefault="00F31F7C" w:rsidP="00833ED4">
      <w:pPr>
        <w:pStyle w:val="a7"/>
        <w:widowControl w:val="0"/>
        <w:spacing w:before="120" w:after="120" w:line="204" w:lineRule="auto"/>
        <w:rPr>
          <w:rFonts w:ascii="Lotus Linotype" w:hAnsi="Lotus Linotype" w:cs="Lotus Linotype"/>
          <w:sz w:val="32"/>
          <w:szCs w:val="32"/>
          <w:rtl/>
          <w:lang w:eastAsia="en-US"/>
        </w:rPr>
      </w:pPr>
    </w:p>
    <w:p w:rsidR="00F31F7C" w:rsidRDefault="00F31F7C" w:rsidP="00833ED4">
      <w:pPr>
        <w:pStyle w:val="a7"/>
        <w:widowControl w:val="0"/>
        <w:spacing w:before="120" w:after="120" w:line="204" w:lineRule="auto"/>
        <w:rPr>
          <w:rFonts w:ascii="Lotus Linotype" w:hAnsi="Lotus Linotype" w:cs="Lotus Linotype"/>
          <w:sz w:val="32"/>
          <w:szCs w:val="32"/>
          <w:rtl/>
          <w:lang w:eastAsia="en-US"/>
        </w:rPr>
      </w:pPr>
      <w:r>
        <w:rPr>
          <w:rFonts w:ascii="Lotus Linotype" w:hAnsi="Lotus Linotype" w:cs="Lotus Linotype"/>
          <w:sz w:val="32"/>
          <w:szCs w:val="32"/>
          <w:rtl/>
          <w:lang w:eastAsia="en-US"/>
        </w:rPr>
        <w:br w:type="page"/>
      </w:r>
    </w:p>
    <w:p w:rsidR="00F31F7C" w:rsidRDefault="00F31F7C" w:rsidP="00833ED4">
      <w:pPr>
        <w:pStyle w:val="a7"/>
        <w:widowControl w:val="0"/>
        <w:spacing w:before="120" w:after="120" w:line="204" w:lineRule="auto"/>
        <w:rPr>
          <w:rFonts w:ascii="Lotus Linotype" w:hAnsi="Lotus Linotype" w:cs="Lotus Linotype"/>
          <w:sz w:val="32"/>
          <w:szCs w:val="32"/>
          <w:rtl/>
          <w:lang w:eastAsia="en-US"/>
        </w:rPr>
      </w:pPr>
    </w:p>
    <w:p w:rsidR="00F31F7C" w:rsidRDefault="00F31F7C" w:rsidP="00833ED4">
      <w:pPr>
        <w:pStyle w:val="a7"/>
        <w:widowControl w:val="0"/>
        <w:spacing w:before="120" w:after="120" w:line="204" w:lineRule="auto"/>
        <w:rPr>
          <w:rFonts w:ascii="Lotus Linotype" w:hAnsi="Lotus Linotype" w:cs="Lotus Linotype"/>
          <w:sz w:val="32"/>
          <w:szCs w:val="32"/>
          <w:rtl/>
          <w:lang w:eastAsia="en-US"/>
        </w:rPr>
      </w:pPr>
    </w:p>
    <w:p w:rsidR="00F31F7C" w:rsidRDefault="00F31F7C" w:rsidP="00833ED4">
      <w:pPr>
        <w:pStyle w:val="a7"/>
        <w:widowControl w:val="0"/>
        <w:spacing w:before="120" w:after="120" w:line="204" w:lineRule="auto"/>
        <w:rPr>
          <w:rFonts w:ascii="Lotus Linotype" w:hAnsi="Lotus Linotype" w:cs="Lotus Linotype"/>
          <w:sz w:val="32"/>
          <w:szCs w:val="32"/>
          <w:rtl/>
          <w:lang w:eastAsia="en-US"/>
        </w:rPr>
      </w:pPr>
    </w:p>
    <w:p w:rsidR="00F31F7C" w:rsidRDefault="00F31F7C" w:rsidP="00833ED4">
      <w:pPr>
        <w:pStyle w:val="a7"/>
        <w:widowControl w:val="0"/>
        <w:spacing w:before="120" w:after="120" w:line="204" w:lineRule="auto"/>
        <w:rPr>
          <w:rFonts w:ascii="Lotus Linotype" w:hAnsi="Lotus Linotype" w:cs="Lotus Linotype"/>
          <w:sz w:val="32"/>
          <w:szCs w:val="32"/>
          <w:rtl/>
          <w:lang w:eastAsia="en-US"/>
        </w:rPr>
      </w:pPr>
    </w:p>
    <w:p w:rsidR="00F31F7C" w:rsidRPr="00275356" w:rsidRDefault="00F31F7C" w:rsidP="00833ED4">
      <w:pPr>
        <w:pStyle w:val="a7"/>
        <w:widowControl w:val="0"/>
        <w:spacing w:before="120" w:after="120" w:line="204" w:lineRule="auto"/>
        <w:rPr>
          <w:rFonts w:ascii="Lotus Linotype" w:hAnsi="Lotus Linotype" w:cs="Lotus Linotype"/>
          <w:sz w:val="36"/>
          <w:szCs w:val="36"/>
          <w:rtl/>
          <w:lang w:eastAsia="en-US"/>
        </w:rPr>
      </w:pPr>
      <w:r w:rsidRPr="00F31F7C">
        <w:rPr>
          <w:noProof/>
          <w:lang w:eastAsia="en-US"/>
        </w:rPr>
        <w:drawing>
          <wp:inline distT="0" distB="0" distL="0" distR="0" wp14:anchorId="321EF5E8" wp14:editId="68CCA1F7">
            <wp:extent cx="1981200" cy="2105025"/>
            <wp:effectExtent l="19050" t="0" r="0" b="0"/>
            <wp:docPr id="1" name="صورة 1" descr="ANd9GcSqSS4nXXAyTotRTkRnPwekjvBv_eVzRF78Byhke3SDJArx1Cx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d9GcSqSS4nXXAyTotRTkRnPwekjvBv_eVzRF78Byhke3SDJArx1Cxi"/>
                    <pic:cNvPicPr>
                      <a:picLocks noChangeAspect="1" noChangeArrowheads="1"/>
                    </pic:cNvPicPr>
                  </pic:nvPicPr>
                  <pic:blipFill>
                    <a:blip r:embed="rId10"/>
                    <a:srcRect/>
                    <a:stretch>
                      <a:fillRect/>
                    </a:stretch>
                  </pic:blipFill>
                  <pic:spPr bwMode="auto">
                    <a:xfrm>
                      <a:off x="0" y="0"/>
                      <a:ext cx="1981200" cy="2105025"/>
                    </a:xfrm>
                    <a:prstGeom prst="rect">
                      <a:avLst/>
                    </a:prstGeom>
                    <a:noFill/>
                    <a:ln w="9525">
                      <a:noFill/>
                      <a:miter lim="800000"/>
                      <a:headEnd/>
                      <a:tailEnd/>
                    </a:ln>
                  </pic:spPr>
                </pic:pic>
              </a:graphicData>
            </a:graphic>
          </wp:inline>
        </w:drawing>
      </w:r>
      <w:r w:rsidRPr="00F31F7C">
        <w:rPr>
          <w:rFonts w:ascii="Lotus Linotype" w:hAnsi="Lotus Linotype" w:cs="Lotus Linotype"/>
          <w:sz w:val="32"/>
          <w:szCs w:val="32"/>
          <w:rtl/>
          <w:lang w:eastAsia="en-US"/>
        </w:rPr>
        <w:br w:type="page"/>
      </w:r>
      <w:r w:rsidRPr="00F31F7C">
        <w:rPr>
          <w:rFonts w:ascii="Lotus Linotype" w:hAnsi="Lotus Linotype" w:cs="Lotus Linotype"/>
          <w:sz w:val="32"/>
          <w:szCs w:val="32"/>
          <w:rtl/>
          <w:lang w:eastAsia="en-US"/>
        </w:rPr>
        <w:lastRenderedPageBreak/>
        <w:br w:type="page"/>
      </w:r>
      <w:r w:rsidRPr="00275356">
        <w:rPr>
          <w:rFonts w:ascii="Lotus Linotype" w:hAnsi="Lotus Linotype" w:cs="AL-Mateen" w:hint="cs"/>
          <w:sz w:val="36"/>
          <w:szCs w:val="36"/>
          <w:rtl/>
          <w:lang w:eastAsia="en-US"/>
        </w:rPr>
        <w:lastRenderedPageBreak/>
        <w:t>مقدمة الطبعة الأولى للرسائل الشمولية</w:t>
      </w:r>
    </w:p>
    <w:p w:rsidR="00F31F7C" w:rsidRPr="00275356" w:rsidRDefault="00F31F7C" w:rsidP="009A3391">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الحمد لله العلي القدير، السميع البصير، الفعال لما يريد، وأشهد أن لا إله إلا الله وحده لا شريك له، وأشهد أن محمد</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عبده ورسوله، سيد الأولين والآخرين وإمام المتقين</w:t>
      </w:r>
      <w:r w:rsidR="00653E4D">
        <w:rPr>
          <w:rFonts w:ascii="Lotus Linotype" w:hAnsi="Lotus Linotype" w:cs="Lotus Linotype"/>
          <w:sz w:val="36"/>
          <w:szCs w:val="36"/>
          <w:rtl/>
          <w:lang w:eastAsia="en-US"/>
        </w:rPr>
        <w:t>،</w:t>
      </w:r>
      <w:r w:rsidR="00653E4D">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صلى الله عليه وعلى </w:t>
      </w:r>
      <w:proofErr w:type="spellStart"/>
      <w:r w:rsidRPr="00275356">
        <w:rPr>
          <w:rFonts w:ascii="Lotus Linotype" w:hAnsi="Lotus Linotype" w:cs="Lotus Linotype"/>
          <w:sz w:val="36"/>
          <w:szCs w:val="36"/>
          <w:rtl/>
          <w:lang w:eastAsia="en-US"/>
        </w:rPr>
        <w:t>آله</w:t>
      </w:r>
      <w:proofErr w:type="spellEnd"/>
      <w:r w:rsidRPr="00275356">
        <w:rPr>
          <w:rFonts w:ascii="Lotus Linotype" w:hAnsi="Lotus Linotype" w:cs="Lotus Linotype"/>
          <w:sz w:val="36"/>
          <w:szCs w:val="36"/>
          <w:rtl/>
          <w:lang w:eastAsia="en-US"/>
        </w:rPr>
        <w:t xml:space="preserve"> وأصحابه ومن تبعهم بإحسان إلى يوم الدين.</w:t>
      </w:r>
    </w:p>
    <w:p w:rsidR="00F31F7C" w:rsidRPr="00275356" w:rsidRDefault="00F31F7C" w:rsidP="009A3391">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وبعد: فهذه رسائل علمية في مجال العقيدة، أ</w:t>
      </w:r>
      <w:r w:rsidRPr="00275356">
        <w:rPr>
          <w:rFonts w:ascii="Lotus Linotype" w:hAnsi="Lotus Linotype" w:cs="Lotus Linotype" w:hint="cs"/>
          <w:sz w:val="36"/>
          <w:szCs w:val="36"/>
          <w:rtl/>
          <w:lang w:eastAsia="en-US"/>
        </w:rPr>
        <w:t>ُقدِّ</w:t>
      </w:r>
      <w:r w:rsidRPr="00275356">
        <w:rPr>
          <w:rFonts w:ascii="Lotus Linotype" w:hAnsi="Lotus Linotype" w:cs="Lotus Linotype"/>
          <w:sz w:val="36"/>
          <w:szCs w:val="36"/>
          <w:rtl/>
          <w:lang w:eastAsia="en-US"/>
        </w:rPr>
        <w:t xml:space="preserve">مها بين يدي إخواني القراء الكرام، لعلها تسهم في شيء من إصلاح المجتمع الإسلامي، </w:t>
      </w:r>
      <w:r w:rsidRPr="00275356">
        <w:rPr>
          <w:rFonts w:ascii="Lotus Linotype" w:hAnsi="Lotus Linotype" w:cs="Lotus Linotype" w:hint="cs"/>
          <w:sz w:val="36"/>
          <w:szCs w:val="36"/>
          <w:rtl/>
          <w:lang w:eastAsia="en-US"/>
        </w:rPr>
        <w:t>وتحقيق الوضع الأمثل له في حاضره ومستقبله.</w:t>
      </w:r>
    </w:p>
    <w:p w:rsidR="00F31F7C" w:rsidRPr="00275356" w:rsidRDefault="00F31F7C" w:rsidP="009A3391">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hint="cs"/>
          <w:sz w:val="36"/>
          <w:szCs w:val="36"/>
          <w:rtl/>
          <w:lang w:eastAsia="en-US"/>
        </w:rPr>
        <w:t>وإن مما دفعني إلى تأليف هذه الرسائل ما رأيته من واقع بعض المسلمين السيء حيث تفرقوا شيعًا وأحزابًا، وتنافرت قلوبهم، وتشتت شملهم.</w:t>
      </w:r>
    </w:p>
    <w:p w:rsidR="00F31F7C" w:rsidRPr="00275356" w:rsidRDefault="00F31F7C" w:rsidP="009A3391">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hint="cs"/>
          <w:sz w:val="36"/>
          <w:szCs w:val="36"/>
          <w:rtl/>
          <w:lang w:eastAsia="en-US"/>
        </w:rPr>
        <w:t>وكان من أهم الأسباب في ذلك ما جرى من الشقاق بين بعض أهل العلم منهم، وإشغال أنفسهم في الردود بعضهم على بعض واتهام بعضهم بعضًا في دينهم.</w:t>
      </w:r>
      <w:r w:rsidRPr="00275356">
        <w:rPr>
          <w:rFonts w:ascii="Lotus Linotype" w:hAnsi="Lotus Linotype" w:cs="Lotus Linotype"/>
          <w:sz w:val="36"/>
          <w:szCs w:val="36"/>
          <w:rtl/>
          <w:lang w:eastAsia="en-US"/>
        </w:rPr>
        <w:t xml:space="preserve"> </w:t>
      </w:r>
    </w:p>
    <w:p w:rsidR="00F31F7C" w:rsidRPr="00275356" w:rsidRDefault="00F31F7C" w:rsidP="009A3391">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لقد كان الصحابة رضي الله عنهم مُتَّفقِي الكلمة، تجمعهم جماعة واحدة، ويحترم علماؤهم بعضهم بعض</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ويثني بعضهم على بعض وإن اختلفوا في الاجتهاد في بعض المسائل الش</w:t>
      </w:r>
      <w:r w:rsidRPr="00275356">
        <w:rPr>
          <w:rFonts w:ascii="Lotus Linotype" w:hAnsi="Lotus Linotype" w:cs="Lotus Linotype" w:hint="cs"/>
          <w:sz w:val="36"/>
          <w:szCs w:val="36"/>
          <w:rtl/>
          <w:lang w:eastAsia="en-US"/>
        </w:rPr>
        <w:t>ـ</w:t>
      </w:r>
      <w:r w:rsidRPr="00275356">
        <w:rPr>
          <w:rFonts w:ascii="Lotus Linotype" w:hAnsi="Lotus Linotype" w:cs="Lotus Linotype"/>
          <w:sz w:val="36"/>
          <w:szCs w:val="36"/>
          <w:rtl/>
          <w:lang w:eastAsia="en-US"/>
        </w:rPr>
        <w:t xml:space="preserve">رعية، إلى أن حصل </w:t>
      </w:r>
      <w:r w:rsidRPr="00275356">
        <w:rPr>
          <w:rFonts w:ascii="Lotus Linotype" w:hAnsi="Lotus Linotype" w:cs="Lotus Linotype"/>
          <w:sz w:val="36"/>
          <w:szCs w:val="36"/>
          <w:rtl/>
          <w:lang w:eastAsia="en-US"/>
        </w:rPr>
        <w:lastRenderedPageBreak/>
        <w:t xml:space="preserve">التفرق في المسلمين من بعض التابعين الذين لم </w:t>
      </w:r>
      <w:proofErr w:type="spellStart"/>
      <w:r w:rsidRPr="00275356">
        <w:rPr>
          <w:rFonts w:ascii="Lotus Linotype" w:hAnsi="Lotus Linotype" w:cs="Lotus Linotype"/>
          <w:sz w:val="36"/>
          <w:szCs w:val="36"/>
          <w:rtl/>
          <w:lang w:eastAsia="en-US"/>
        </w:rPr>
        <w:t>يلتزموا</w:t>
      </w:r>
      <w:proofErr w:type="spellEnd"/>
      <w:r w:rsidRPr="00275356">
        <w:rPr>
          <w:rFonts w:ascii="Lotus Linotype" w:hAnsi="Lotus Linotype" w:cs="Lotus Linotype"/>
          <w:sz w:val="36"/>
          <w:szCs w:val="36"/>
          <w:rtl/>
          <w:lang w:eastAsia="en-US"/>
        </w:rPr>
        <w:t xml:space="preserve"> بمنهج الصحابة، فشنوا حملاتهم المغرضة على أمير المؤمنين عثمان </w:t>
      </w:r>
      <w:r w:rsidRPr="00275356">
        <w:rPr>
          <w:rFonts w:ascii="Lotus Linotype" w:hAnsi="Lotus Linotype" w:cs="Lotus Linotype"/>
          <w:sz w:val="36"/>
          <w:szCs w:val="36"/>
          <w:lang w:eastAsia="en-US"/>
        </w:rPr>
        <w:sym w:font="AGA Arabesque" w:char="F074"/>
      </w:r>
      <w:r w:rsidRPr="00275356">
        <w:rPr>
          <w:rFonts w:ascii="Lotus Linotype" w:hAnsi="Lotus Linotype" w:cs="Lotus Linotype"/>
          <w:sz w:val="36"/>
          <w:szCs w:val="36"/>
          <w:rtl/>
          <w:lang w:eastAsia="en-US"/>
        </w:rPr>
        <w:t xml:space="preserve"> إلى أن استشهد فتفرق المسلمون من بعده</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وقد صاحب تفرقَهم في الآراء تفرق في الدين، ومن أبرز ما حدث آنذاك ظهور الخوارج والرافضة بمختلف طوائفهم، ثم محاولة غزو الإسلام من داخله، وذلك بنشر المذاهب العقدية المنحرفة التي تعتمد على العقل ولا تُحكِّم شريعة الإسلام، وتعتمد على الهوى المنحرف.</w:t>
      </w:r>
    </w:p>
    <w:p w:rsidR="00F31F7C" w:rsidRPr="00275356" w:rsidRDefault="00F31F7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وفي سبيل مكافحة ذلك الخطر الداهم والغزو الفكري المنظم قام مجموعة من العلماء أصحاب الغيرة والتقوى بالرد على أولئك المنحرفين الضالين عن سبيل الهدى، ولو أن أولئك العلماء جميع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استقاموا على منهج واحد سليم على مر القرون الإسلامية لنجحوا سريع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في صد الباطل وجمع كلمة أهل العلم الديني، ومن ورائهم أفراد المسلمين الذين يرون العلماء قادة وموجهين لهم، ولكنهم اختلفوا في بعض تفاصيل المنهج فضعفت كلمتهم وصار بأسهم بينهم أحيان</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وكان ذلك سبب</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في استفحال الشر وقوة أهله وامتداد زمن الصراع الفكري بين دعاة الحق ودعاة الباطل. </w:t>
      </w:r>
    </w:p>
    <w:p w:rsidR="00F31F7C" w:rsidRPr="00275356" w:rsidRDefault="00F31F7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 xml:space="preserve">وهذه الرسائل من مهماتها تقريب وجهات النظر بين المختلفين من أهل العلم والتقوى ليُلقوا أسلحتهم الموجهة إلى نحورهم، </w:t>
      </w:r>
      <w:r w:rsidRPr="00275356">
        <w:rPr>
          <w:rFonts w:ascii="Lotus Linotype" w:hAnsi="Lotus Linotype" w:cs="Lotus Linotype"/>
          <w:sz w:val="36"/>
          <w:szCs w:val="36"/>
          <w:rtl/>
          <w:lang w:eastAsia="en-US"/>
        </w:rPr>
        <w:lastRenderedPageBreak/>
        <w:t>وليتفرغوا لأعدائهم الحقيقيين، ولتجتمع من ورائهم الأمة الإسلامية.</w:t>
      </w:r>
    </w:p>
    <w:p w:rsidR="00F31F7C" w:rsidRPr="00275356" w:rsidRDefault="00F31F7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ولقد جرت محاولات جادة لجمع علماء المسلمين تحت لواء واحد، خصوص</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في هذا العصر على إثر انتشار الصحوة الدينية وتعدد الجماعات الإسلامية، ولكنْ حال دون النجاح في ذلك اختلاف بعض أهل العلم الذي تولد عنه اختلاف القلوب، وكانت العقبة الكبرى التي تحول دون اجتماعهم هي الخلافات العقدية التي </w:t>
      </w:r>
      <w:proofErr w:type="spellStart"/>
      <w:r w:rsidRPr="00275356">
        <w:rPr>
          <w:rFonts w:ascii="Lotus Linotype" w:hAnsi="Lotus Linotype" w:cs="Lotus Linotype"/>
          <w:sz w:val="36"/>
          <w:szCs w:val="36"/>
          <w:rtl/>
          <w:lang w:eastAsia="en-US"/>
        </w:rPr>
        <w:t>انبنى</w:t>
      </w:r>
      <w:proofErr w:type="spellEnd"/>
      <w:r w:rsidRPr="00275356">
        <w:rPr>
          <w:rFonts w:ascii="Lotus Linotype" w:hAnsi="Lotus Linotype" w:cs="Lotus Linotype"/>
          <w:sz w:val="36"/>
          <w:szCs w:val="36"/>
          <w:rtl/>
          <w:lang w:eastAsia="en-US"/>
        </w:rPr>
        <w:t xml:space="preserve"> عليها حكم بعضهم على بعض بالضلال والابتداع، وإذا كان أهل العلم يضلل بعضهم بعض</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ويبدع بعضهم بعض</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فإن اجتماعهم على عمل واحد يكون بعيد المنال، فكان من أهداف هذه الرسائل رفع معالم واضحة لعلماء الأمة كي يلتقوا عليها وإن لم يتفقوا على رأي واحد، تمهيد</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لجمعهم تحت رابطة واحدة ولواء واحد.</w:t>
      </w:r>
    </w:p>
    <w:p w:rsidR="00F31F7C" w:rsidRPr="00275356" w:rsidRDefault="00F31F7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ومن مقاصد هذه الرسائل أنها تعالج أنواع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من القصور في فهم بعض أمور الدين، وهذا القصور ناتج من عوامل متعددة، منها الميل من بعض الدعاة إلى التميز عن سائر المسلمين، وعدم مراعاة المحافظة على جماعة المسلمين العامة، وعدم الاهتمام الكافي بجمع كلمة المسلمين، وعدم وجود الفزع والإشفاق من تفرقهم وضعف قوتهم، كما أن من أسباب ذلك تركيز الأفكار على قضايا محدودة من الدين </w:t>
      </w:r>
      <w:r w:rsidRPr="00275356">
        <w:rPr>
          <w:rFonts w:ascii="Lotus Linotype" w:hAnsi="Lotus Linotype" w:cs="Lotus Linotype"/>
          <w:sz w:val="36"/>
          <w:szCs w:val="36"/>
          <w:rtl/>
          <w:lang w:eastAsia="en-US"/>
        </w:rPr>
        <w:lastRenderedPageBreak/>
        <w:t>وضعف الاهتمام بقضايا الدين الأخرى.</w:t>
      </w:r>
    </w:p>
    <w:p w:rsidR="00F31F7C" w:rsidRPr="00275356" w:rsidRDefault="00F31F7C" w:rsidP="00833ED4">
      <w:pPr>
        <w:widowControl w:val="0"/>
        <w:spacing w:before="120" w:after="120" w:line="204" w:lineRule="auto"/>
        <w:ind w:firstLine="567"/>
        <w:jc w:val="lowKashida"/>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كما أن من محتويات هذه الرسائل محاولة صد هجوم مكثف من أعداء الإسلام بقصد تذويب المسلمين ودمجهم في أصحاب الديانات الأخرى.</w:t>
      </w:r>
    </w:p>
    <w:p w:rsidR="00F31F7C" w:rsidRPr="00275356" w:rsidRDefault="00F31F7C" w:rsidP="00833ED4">
      <w:pPr>
        <w:widowControl w:val="0"/>
        <w:spacing w:before="120" w:after="120" w:line="204" w:lineRule="auto"/>
        <w:jc w:val="lowKashida"/>
        <w:rPr>
          <w:rFonts w:ascii="Lotus Linotype" w:hAnsi="Lotus Linotype" w:cs="Lotus Linotype"/>
          <w:sz w:val="36"/>
          <w:szCs w:val="36"/>
          <w:rtl/>
          <w:lang w:eastAsia="en-US"/>
        </w:rPr>
      </w:pPr>
      <w:r w:rsidRPr="00275356">
        <w:rPr>
          <w:rFonts w:ascii="Lotus Linotype" w:hAnsi="Lotus Linotype" w:cs="AL-Mateen"/>
          <w:sz w:val="36"/>
          <w:szCs w:val="36"/>
          <w:rtl/>
          <w:lang w:eastAsia="en-US"/>
        </w:rPr>
        <w:t>وهذا تعريف موجز بهذه الرسائل:</w:t>
      </w:r>
    </w:p>
    <w:p w:rsidR="00F31F7C" w:rsidRPr="00275356" w:rsidRDefault="00F31F7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الأولى</w:t>
      </w:r>
      <w:r w:rsidRPr="00275356">
        <w:rPr>
          <w:rFonts w:ascii="Lotus Linotype" w:hAnsi="Lotus Linotype" w:cs="Lotus Linotype" w:hint="cs"/>
          <w:sz w:val="36"/>
          <w:szCs w:val="36"/>
          <w:rtl/>
          <w:lang w:eastAsia="en-US"/>
        </w:rPr>
        <w:t>: «</w:t>
      </w:r>
      <w:r w:rsidRPr="00275356">
        <w:rPr>
          <w:rFonts w:ascii="Lotus Linotype" w:hAnsi="Lotus Linotype" w:cs="Lotus Linotype"/>
          <w:sz w:val="36"/>
          <w:szCs w:val="36"/>
          <w:rtl/>
          <w:lang w:eastAsia="en-US"/>
        </w:rPr>
        <w:t>شمول الاجتهاد في الدين</w:t>
      </w:r>
      <w:r w:rsidRPr="00275356">
        <w:rPr>
          <w:rFonts w:ascii="Lotus Linotype" w:hAnsi="Lotus Linotype" w:cs="Lotus Linotype" w:hint="cs"/>
          <w:sz w:val="36"/>
          <w:szCs w:val="36"/>
          <w:rtl/>
          <w:lang w:eastAsia="en-US"/>
        </w:rPr>
        <w:t>»</w:t>
      </w:r>
      <w:r w:rsidRPr="00275356">
        <w:rPr>
          <w:rFonts w:ascii="Lotus Linotype" w:hAnsi="Lotus Linotype" w:cs="Lotus Linotype"/>
          <w:sz w:val="36"/>
          <w:szCs w:val="36"/>
          <w:rtl/>
          <w:lang w:eastAsia="en-US"/>
        </w:rPr>
        <w:t>، وهذه الرسالة تهدف إلى بيان أن الاجتهاد في الدين يشمل العقائد كما يشمل الأحكام الفقهية، اقتداء بالصحابة رضي الله عنهم، واسترشاد</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بأقوال العلماء الربانيين المحققين، وتلمس</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للسبل التي تخلص الأمة</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الإسلامية من الشقاق والنزاع والعداوة والبغضاء.</w:t>
      </w:r>
    </w:p>
    <w:p w:rsidR="00F31F7C" w:rsidRPr="00275356" w:rsidRDefault="00F31F7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 xml:space="preserve">الثانية: </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شمول العقيدة</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 وهذه الرسالة تهدف إلى بيان أن العقيدة تشمل كل عمل يتعلق باعتقاد القلب وإن كان ظاهره ليس من أمور العقيدة، ومن أبرز ذلك تحكيم الإسلام في جميع ش</w:t>
      </w:r>
      <w:r w:rsidRPr="00275356">
        <w:rPr>
          <w:rFonts w:ascii="Lotus Linotype" w:hAnsi="Lotus Linotype" w:cs="Lotus Linotype" w:hint="cs"/>
          <w:sz w:val="36"/>
          <w:szCs w:val="36"/>
          <w:rtl/>
          <w:lang w:eastAsia="en-US"/>
        </w:rPr>
        <w:t>ؤ</w:t>
      </w:r>
      <w:r w:rsidRPr="00275356">
        <w:rPr>
          <w:rFonts w:ascii="Lotus Linotype" w:hAnsi="Lotus Linotype" w:cs="Lotus Linotype"/>
          <w:sz w:val="36"/>
          <w:szCs w:val="36"/>
          <w:rtl/>
          <w:lang w:eastAsia="en-US"/>
        </w:rPr>
        <w:t>ون الحياة ورفض الحكم بغير ما أنزل الله تعالى.</w:t>
      </w:r>
    </w:p>
    <w:p w:rsidR="00F31F7C" w:rsidRPr="00275356" w:rsidRDefault="00F31F7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 xml:space="preserve">الثالثة: </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شمول العبادة</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 وهذه الرسالة تهدف إلى بيان أن العبادة تطلق على كل عمل مشروع أريد به وجه الله تعالى، مع بيان الإيجابيات لهذا الفهم الشامل والسلبيات للفهم القاصر.</w:t>
      </w:r>
    </w:p>
    <w:p w:rsidR="00F31F7C" w:rsidRPr="00275356" w:rsidRDefault="00F31F7C" w:rsidP="00833ED4">
      <w:pPr>
        <w:widowControl w:val="0"/>
        <w:spacing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lastRenderedPageBreak/>
        <w:t xml:space="preserve">الرابعة: </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شمول معالم الفرقة الناجية والطائفة المنصورة</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وهذه الرسالة تهدف إلى بيان أن صفات الفرقة الناجية والطائفة المنصورة تجمع بين العلم النافع والعمل الصالح، وما يترتب على ذلك من النتائج البناءة في قيام جماعة المسلمين وحمايتها من التصدع والانهيار.</w:t>
      </w:r>
    </w:p>
    <w:p w:rsidR="00F31F7C" w:rsidRPr="00275356" w:rsidRDefault="00F31F7C" w:rsidP="00833ED4">
      <w:pPr>
        <w:widowControl w:val="0"/>
        <w:spacing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 xml:space="preserve">الخامسة: </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شمول السلفية</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وهذه الرسالة تهدف إلى بيان أن السلفية لا تختص بالعقائد، بل تشمل كل ما جاء به الدين من العلم النافع والعمل الصالح، ولذلك فهي تشمل قطاع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كبير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من المسلمين ولا تختص بطائفة معينة، مع بيان السلبيات المترتبة على حصر السلفية في طائفة محدودة، أو في جانب معين من الدين.</w:t>
      </w:r>
    </w:p>
    <w:p w:rsidR="00F31F7C" w:rsidRPr="00275356" w:rsidRDefault="00F31F7C" w:rsidP="00833ED4">
      <w:pPr>
        <w:widowControl w:val="0"/>
        <w:spacing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 xml:space="preserve">السادسة: </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شمول الإسلام للرسالات السماوية</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وهذه الرسالة تهدف إلى بيان أن أصل الدين الذي هو التوحيد شامل لكل الرسالات السماوية، وأن الإسلام العام يطلق على كل هذه الرسالات، وفي هذا رد على فرية التقريب بين الأديان السماوية.</w:t>
      </w:r>
    </w:p>
    <w:p w:rsidR="00F31F7C" w:rsidRPr="00275356" w:rsidRDefault="00F31F7C" w:rsidP="00833ED4">
      <w:pPr>
        <w:pStyle w:val="a8"/>
        <w:spacing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 xml:space="preserve">وقد سمَّيتُ هذه الرسائل </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الرسائل الشمولية</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 لأنها كلها تشتمل على تصحيح بعض المفاهيم القاصرة، وتدعو إلى شمولية الفهم لمحتويات هذه الرسائل.</w:t>
      </w:r>
    </w:p>
    <w:p w:rsidR="00F31F7C" w:rsidRPr="00275356" w:rsidRDefault="00F31F7C" w:rsidP="00833ED4">
      <w:pPr>
        <w:widowControl w:val="0"/>
        <w:spacing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 xml:space="preserve">هذا وقد كنت كتبت هذه الرسائل ما بين عامي أربعة وأربعمائة </w:t>
      </w:r>
      <w:r w:rsidRPr="00275356">
        <w:rPr>
          <w:rFonts w:ascii="Lotus Linotype" w:hAnsi="Lotus Linotype" w:cs="Lotus Linotype"/>
          <w:sz w:val="36"/>
          <w:szCs w:val="36"/>
          <w:rtl/>
          <w:lang w:eastAsia="en-US"/>
        </w:rPr>
        <w:lastRenderedPageBreak/>
        <w:t>وألف وأربعة عشر وأربعمائة وألف، وذلك حينما كنت أدرِّس مادة العقيدة في المعهد العالي لإعداد الأئمة والدعاة التابع لرابطة العالم الإسلامي، وقد درَّست أغلب مادة هذه الرسائل لطلاب ذلك المعهد، كما نقلها عدد منهم إلى البلاد التي ذهبوا للعمل فيها ودرَّسوها لطلابهم كما أفادوني بذلك، ولقد كان بعض الطلاب يلحون عليَّ كثير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في طباعة هذه الرسائل، ولكني تأخرت في ذلك أولاً لانشغالي بإعداد كتاب </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التاريخ الإسلامي/مواقف وعبر</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 الذي بلغ عشرة مجلدات، وثاني</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لأنني كنت أحاول أن أجد الوقت لإعادة النظر فيها وتنقيحها.</w:t>
      </w:r>
    </w:p>
    <w:p w:rsidR="00F31F7C" w:rsidRPr="00275356" w:rsidRDefault="00F31F7C" w:rsidP="00833ED4">
      <w:pPr>
        <w:widowControl w:val="0"/>
        <w:spacing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والآن فإنني أقدمها للأمة الإسلامية محاولاً بذلك الإسهام في الإصلاح ما استطعت، وقد بذلت جهدي في إعدادها، والتزمت أن لا أستشهد بحديث إلا إذا كان مقبولاً عند أهل الحديث، فإن يكن فيها صواب فمن توفيق الله تعالى، وإن يكن فيها خطأ فمن نفسي القاصرة.</w:t>
      </w:r>
    </w:p>
    <w:p w:rsidR="00F31F7C" w:rsidRPr="00275356" w:rsidRDefault="00F31F7C" w:rsidP="00833ED4">
      <w:pPr>
        <w:widowControl w:val="0"/>
        <w:spacing w:line="204" w:lineRule="auto"/>
        <w:ind w:firstLine="567"/>
        <w:jc w:val="lowKashida"/>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وأسأل الله تعالى التوفيق والسداد لي ولجميع إخواني المسلمين.</w:t>
      </w:r>
    </w:p>
    <w:p w:rsidR="00F31F7C" w:rsidRPr="00275356" w:rsidRDefault="00F31F7C" w:rsidP="00833ED4">
      <w:pPr>
        <w:widowControl w:val="0"/>
        <w:spacing w:line="204" w:lineRule="auto"/>
        <w:ind w:left="2880" w:firstLine="567"/>
        <w:jc w:val="lowKashida"/>
        <w:rPr>
          <w:rFonts w:ascii="Lotus Linotype" w:hAnsi="Lotus Linotype" w:cs="Lotus Linotype"/>
          <w:b/>
          <w:bCs/>
          <w:sz w:val="36"/>
          <w:szCs w:val="36"/>
          <w:rtl/>
          <w:lang w:eastAsia="en-US"/>
        </w:rPr>
      </w:pPr>
      <w:r w:rsidRPr="00275356">
        <w:rPr>
          <w:rFonts w:ascii="Lotus Linotype" w:hAnsi="Lotus Linotype" w:cs="Lotus Linotype" w:hint="cs"/>
          <w:b/>
          <w:bCs/>
          <w:sz w:val="36"/>
          <w:szCs w:val="36"/>
          <w:rtl/>
          <w:lang w:eastAsia="en-US"/>
        </w:rPr>
        <w:t xml:space="preserve"> </w:t>
      </w:r>
      <w:r w:rsidRPr="00275356">
        <w:rPr>
          <w:rFonts w:ascii="Lotus Linotype" w:hAnsi="Lotus Linotype" w:cs="Lotus Linotype" w:hint="cs"/>
          <w:b/>
          <w:bCs/>
          <w:sz w:val="36"/>
          <w:szCs w:val="36"/>
          <w:rtl/>
          <w:lang w:eastAsia="en-US"/>
        </w:rPr>
        <w:tab/>
      </w:r>
      <w:r w:rsidRPr="00275356">
        <w:rPr>
          <w:rFonts w:ascii="Lotus Linotype" w:hAnsi="Lotus Linotype" w:cs="Lotus Linotype" w:hint="cs"/>
          <w:b/>
          <w:bCs/>
          <w:sz w:val="36"/>
          <w:szCs w:val="36"/>
          <w:rtl/>
          <w:lang w:eastAsia="en-US"/>
        </w:rPr>
        <w:tab/>
        <w:t xml:space="preserve">  مكة المكرمة</w:t>
      </w:r>
    </w:p>
    <w:p w:rsidR="00F31F7C" w:rsidRPr="00275356" w:rsidRDefault="00F31F7C" w:rsidP="00833ED4">
      <w:pPr>
        <w:widowControl w:val="0"/>
        <w:spacing w:line="204" w:lineRule="auto"/>
        <w:ind w:left="3600" w:firstLine="720"/>
        <w:jc w:val="lowKashida"/>
        <w:rPr>
          <w:rFonts w:ascii="Lotus Linotype" w:hAnsi="Lotus Linotype" w:cs="Lotus Linotype"/>
          <w:b/>
          <w:bCs/>
          <w:sz w:val="36"/>
          <w:szCs w:val="36"/>
          <w:rtl/>
          <w:lang w:eastAsia="en-US"/>
        </w:rPr>
      </w:pPr>
      <w:r w:rsidRPr="00275356">
        <w:rPr>
          <w:rFonts w:ascii="Lotus Linotype" w:hAnsi="Lotus Linotype" w:cs="Lotus Linotype" w:hint="cs"/>
          <w:b/>
          <w:bCs/>
          <w:sz w:val="36"/>
          <w:szCs w:val="36"/>
          <w:rtl/>
          <w:lang w:eastAsia="en-US"/>
        </w:rPr>
        <w:t>1/1/1421هـ</w:t>
      </w:r>
    </w:p>
    <w:p w:rsidR="00F31F7C" w:rsidRPr="00275356" w:rsidRDefault="00F31F7C" w:rsidP="00833ED4">
      <w:pPr>
        <w:widowControl w:val="0"/>
        <w:spacing w:line="204" w:lineRule="auto"/>
        <w:ind w:left="3600" w:firstLine="720"/>
        <w:jc w:val="lowKashida"/>
        <w:rPr>
          <w:rFonts w:ascii="Lotus Linotype" w:hAnsi="Lotus Linotype" w:cs="Lotus Linotype"/>
          <w:b/>
          <w:bCs/>
          <w:sz w:val="36"/>
          <w:szCs w:val="36"/>
          <w:rtl/>
          <w:lang w:eastAsia="en-US"/>
        </w:rPr>
      </w:pPr>
      <w:r w:rsidRPr="00275356">
        <w:rPr>
          <w:rFonts w:ascii="Lotus Linotype" w:hAnsi="Lotus Linotype" w:cs="Lotus Linotype" w:hint="cs"/>
          <w:b/>
          <w:bCs/>
          <w:sz w:val="36"/>
          <w:szCs w:val="36"/>
          <w:rtl/>
          <w:lang w:eastAsia="en-US"/>
        </w:rPr>
        <w:t xml:space="preserve"> 6/4/2000م</w:t>
      </w:r>
    </w:p>
    <w:p w:rsidR="00F31F7C" w:rsidRPr="00653E4D" w:rsidRDefault="00F31F7C" w:rsidP="00833ED4">
      <w:pPr>
        <w:widowControl w:val="0"/>
        <w:spacing w:before="120" w:after="120" w:line="204" w:lineRule="auto"/>
        <w:ind w:hanging="1"/>
        <w:jc w:val="center"/>
        <w:rPr>
          <w:rFonts w:ascii="Lotus Linotype" w:hAnsi="Lotus Linotype" w:cs="AL-Mateen"/>
          <w:sz w:val="36"/>
          <w:szCs w:val="36"/>
          <w:rtl/>
          <w:lang w:eastAsia="en-US"/>
        </w:rPr>
      </w:pPr>
      <w:r w:rsidRPr="00653E4D">
        <w:rPr>
          <w:rFonts w:ascii="Lotus Linotype" w:hAnsi="Lotus Linotype" w:cs="AL-Mateen" w:hint="cs"/>
          <w:sz w:val="36"/>
          <w:szCs w:val="36"/>
          <w:rtl/>
          <w:lang w:eastAsia="en-US"/>
        </w:rPr>
        <w:lastRenderedPageBreak/>
        <w:t>مقدمة الطبعة الثانية</w:t>
      </w:r>
    </w:p>
    <w:p w:rsidR="00F31F7C" w:rsidRPr="00275356" w:rsidRDefault="00F31F7C" w:rsidP="00833ED4">
      <w:pPr>
        <w:widowControl w:val="0"/>
        <w:spacing w:before="120" w:after="120" w:line="204" w:lineRule="auto"/>
        <w:ind w:hanging="1"/>
        <w:jc w:val="lowKashida"/>
        <w:rPr>
          <w:rFonts w:ascii="Lotus Linotype" w:hAnsi="Lotus Linotype" w:cs="Lotus Linotype"/>
          <w:sz w:val="36"/>
          <w:szCs w:val="36"/>
          <w:rtl/>
          <w:lang w:eastAsia="en-US"/>
        </w:rPr>
      </w:pPr>
      <w:r w:rsidRPr="00275356">
        <w:rPr>
          <w:rFonts w:ascii="Lotus Linotype" w:hAnsi="Lotus Linotype" w:cs="Lotus Linotype" w:hint="cs"/>
          <w:sz w:val="36"/>
          <w:szCs w:val="36"/>
          <w:rtl/>
          <w:lang w:eastAsia="en-US"/>
        </w:rPr>
        <w:t>الحمد لله والصلاة والسلام على رسول الله..</w:t>
      </w:r>
    </w:p>
    <w:p w:rsidR="00F31F7C" w:rsidRPr="00275356" w:rsidRDefault="00F31F7C" w:rsidP="00833ED4">
      <w:pPr>
        <w:widowControl w:val="0"/>
        <w:spacing w:before="120" w:after="120" w:line="204" w:lineRule="auto"/>
        <w:ind w:firstLine="567"/>
        <w:jc w:val="lowKashida"/>
        <w:rPr>
          <w:rFonts w:ascii="Lotus Linotype" w:hAnsi="Lotus Linotype" w:cs="Lotus Linotype"/>
          <w:sz w:val="36"/>
          <w:szCs w:val="36"/>
          <w:rtl/>
          <w:lang w:eastAsia="en-US"/>
        </w:rPr>
      </w:pPr>
      <w:r w:rsidRPr="00275356">
        <w:rPr>
          <w:rFonts w:ascii="Lotus Linotype" w:hAnsi="Lotus Linotype" w:cs="Lotus Linotype" w:hint="cs"/>
          <w:sz w:val="36"/>
          <w:szCs w:val="36"/>
          <w:rtl/>
          <w:lang w:eastAsia="en-US"/>
        </w:rPr>
        <w:t xml:space="preserve">وبعد: فهذه هي الطبعة الثانية من </w:t>
      </w:r>
      <w:r w:rsidRPr="00275356">
        <w:rPr>
          <w:rFonts w:ascii="Lotus Linotype" w:hAnsi="Lotus Linotype" w:cs="Lotus Linotype" w:hint="eastAsia"/>
          <w:sz w:val="36"/>
          <w:szCs w:val="36"/>
          <w:rtl/>
          <w:lang w:eastAsia="en-US"/>
        </w:rPr>
        <w:t xml:space="preserve">« الرسائل الشمولية </w:t>
      </w:r>
      <w:r w:rsidRPr="00275356">
        <w:rPr>
          <w:rFonts w:ascii="Lotus Linotype" w:hAnsi="Lotus Linotype" w:cs="Lotus Linotype" w:hint="cs"/>
          <w:sz w:val="36"/>
          <w:szCs w:val="36"/>
          <w:rtl/>
          <w:lang w:eastAsia="en-US"/>
        </w:rPr>
        <w:t>» بعد التصحيح والتنقيح.</w:t>
      </w:r>
    </w:p>
    <w:p w:rsidR="00F31F7C" w:rsidRPr="00275356" w:rsidRDefault="00F31F7C" w:rsidP="009A3391">
      <w:pPr>
        <w:widowControl w:val="0"/>
        <w:spacing w:before="120" w:after="120" w:line="204" w:lineRule="auto"/>
        <w:ind w:firstLine="567"/>
        <w:jc w:val="lowKashida"/>
        <w:rPr>
          <w:rFonts w:ascii="Lotus Linotype" w:hAnsi="Lotus Linotype" w:cs="Lotus Linotype"/>
          <w:sz w:val="36"/>
          <w:szCs w:val="36"/>
          <w:rtl/>
          <w:lang w:eastAsia="en-US"/>
        </w:rPr>
      </w:pPr>
      <w:r w:rsidRPr="00275356">
        <w:rPr>
          <w:rFonts w:ascii="Lotus Linotype" w:hAnsi="Lotus Linotype" w:cs="Lotus Linotype" w:hint="cs"/>
          <w:sz w:val="36"/>
          <w:szCs w:val="36"/>
          <w:rtl/>
          <w:lang w:eastAsia="en-US"/>
        </w:rPr>
        <w:t>وقد تم تنقيح هذه الطبعة بحذف بعض النصوص ال</w:t>
      </w:r>
      <w:r w:rsidR="009A3391">
        <w:rPr>
          <w:rFonts w:ascii="Lotus Linotype" w:hAnsi="Lotus Linotype" w:cs="Lotus Linotype" w:hint="cs"/>
          <w:sz w:val="36"/>
          <w:szCs w:val="36"/>
          <w:rtl/>
          <w:lang w:eastAsia="en-US"/>
        </w:rPr>
        <w:t>تي يوجد في الكتاب ما يغني عنها .</w:t>
      </w:r>
    </w:p>
    <w:p w:rsidR="00F31F7C" w:rsidRPr="00275356" w:rsidRDefault="00F31F7C" w:rsidP="00833ED4">
      <w:pPr>
        <w:widowControl w:val="0"/>
        <w:spacing w:before="120" w:after="120" w:line="204" w:lineRule="auto"/>
        <w:ind w:firstLine="567"/>
        <w:jc w:val="lowKashida"/>
        <w:rPr>
          <w:rFonts w:ascii="Lotus Linotype" w:hAnsi="Lotus Linotype" w:cs="Lotus Linotype"/>
          <w:sz w:val="36"/>
          <w:szCs w:val="36"/>
          <w:rtl/>
          <w:lang w:eastAsia="en-US"/>
        </w:rPr>
      </w:pPr>
      <w:r w:rsidRPr="00275356">
        <w:rPr>
          <w:rFonts w:ascii="Lotus Linotype" w:hAnsi="Lotus Linotype" w:cs="Lotus Linotype" w:hint="cs"/>
          <w:sz w:val="36"/>
          <w:szCs w:val="36"/>
          <w:rtl/>
          <w:lang w:eastAsia="en-US"/>
        </w:rPr>
        <w:t xml:space="preserve">وقد دفعني إلى إعادة نشر هذه الرسائل ما وصلني من الإخوة القراء في بيان أهميتها والحاجة إليها في تصحيح بعض المفاهيم، وكذلك ما بلغني في بعض البلاد الإسلامية من أنها كانت سببا في جمع كلمة الدعاة إلى الله تعالى، ولا أنسى قصة ذلك الحبشي الذي كان من أهل العلم، وقد جاءني في عاصمة أثيوبيا </w:t>
      </w:r>
      <w:r w:rsidRPr="00275356">
        <w:rPr>
          <w:rFonts w:ascii="Lotus Linotype" w:hAnsi="Lotus Linotype" w:cs="Lotus Linotype" w:hint="eastAsia"/>
          <w:sz w:val="36"/>
          <w:szCs w:val="36"/>
          <w:rtl/>
          <w:lang w:eastAsia="en-US"/>
        </w:rPr>
        <w:t xml:space="preserve">« أديس أبابا </w:t>
      </w:r>
      <w:r w:rsidRPr="00275356">
        <w:rPr>
          <w:rFonts w:ascii="Lotus Linotype" w:hAnsi="Lotus Linotype" w:cs="Lotus Linotype" w:hint="cs"/>
          <w:sz w:val="36"/>
          <w:szCs w:val="36"/>
          <w:rtl/>
          <w:lang w:eastAsia="en-US"/>
        </w:rPr>
        <w:t>» وهو يحمل هذا الكتاب بيده وقد أهوى إلى رأسي ويدي يقبلهما ويقول: هذا الكتاب أصلح ولدي الذي كان متشددا في بعض أمور الدين، وبسبب تشدده خرج من بيتي وهجرني وقاطعني، ولما قرأ هذا الكتاب جاء إلي واعتذر مني وأصبح معتدلا في فهمه وسلوكه.</w:t>
      </w:r>
    </w:p>
    <w:p w:rsidR="00F31F7C" w:rsidRPr="00275356" w:rsidRDefault="00F31F7C" w:rsidP="00833ED4">
      <w:pPr>
        <w:widowControl w:val="0"/>
        <w:spacing w:before="120" w:after="120" w:line="204" w:lineRule="auto"/>
        <w:ind w:firstLine="567"/>
        <w:jc w:val="lowKashida"/>
        <w:rPr>
          <w:rFonts w:ascii="Lotus Linotype" w:hAnsi="Lotus Linotype" w:cs="Lotus Linotype"/>
          <w:sz w:val="36"/>
          <w:szCs w:val="36"/>
          <w:rtl/>
          <w:lang w:eastAsia="en-US"/>
        </w:rPr>
      </w:pPr>
      <w:r w:rsidRPr="00275356">
        <w:rPr>
          <w:rFonts w:ascii="Lotus Linotype" w:hAnsi="Lotus Linotype" w:cs="Lotus Linotype" w:hint="cs"/>
          <w:sz w:val="36"/>
          <w:szCs w:val="36"/>
          <w:rtl/>
          <w:lang w:eastAsia="en-US"/>
        </w:rPr>
        <w:t xml:space="preserve">وقد أخبرني عدد من الأساتذة الذين هم على مستوى عالٍ في العلم والدعوة أنهم يؤيدون ما تضمنته هذه الرسائل من تصحيح </w:t>
      </w:r>
      <w:r w:rsidRPr="00275356">
        <w:rPr>
          <w:rFonts w:ascii="Lotus Linotype" w:hAnsi="Lotus Linotype" w:cs="Lotus Linotype" w:hint="cs"/>
          <w:sz w:val="36"/>
          <w:szCs w:val="36"/>
          <w:rtl/>
          <w:lang w:eastAsia="en-US"/>
        </w:rPr>
        <w:lastRenderedPageBreak/>
        <w:t>بعض المفاهيم وأنها من أسباب جمع كلمة المسلمين.</w:t>
      </w:r>
    </w:p>
    <w:p w:rsidR="00F31F7C" w:rsidRPr="00275356" w:rsidRDefault="00F31F7C" w:rsidP="00833ED4">
      <w:pPr>
        <w:widowControl w:val="0"/>
        <w:spacing w:before="120" w:after="120" w:line="204" w:lineRule="auto"/>
        <w:ind w:firstLine="567"/>
        <w:jc w:val="lowKashida"/>
        <w:rPr>
          <w:rFonts w:ascii="Lotus Linotype" w:hAnsi="Lotus Linotype" w:cs="Lotus Linotype"/>
          <w:sz w:val="36"/>
          <w:szCs w:val="36"/>
          <w:rtl/>
          <w:lang w:eastAsia="en-US"/>
        </w:rPr>
      </w:pPr>
      <w:r w:rsidRPr="00275356">
        <w:rPr>
          <w:rFonts w:ascii="Lotus Linotype" w:hAnsi="Lotus Linotype" w:cs="Lotus Linotype" w:hint="cs"/>
          <w:sz w:val="36"/>
          <w:szCs w:val="36"/>
          <w:rtl/>
          <w:lang w:eastAsia="en-US"/>
        </w:rPr>
        <w:t xml:space="preserve">فإن يكن </w:t>
      </w:r>
      <w:proofErr w:type="spellStart"/>
      <w:r w:rsidRPr="00275356">
        <w:rPr>
          <w:rFonts w:ascii="Lotus Linotype" w:hAnsi="Lotus Linotype" w:cs="Lotus Linotype" w:hint="cs"/>
          <w:sz w:val="36"/>
          <w:szCs w:val="36"/>
          <w:rtl/>
          <w:lang w:eastAsia="en-US"/>
        </w:rPr>
        <w:t>ماجاء</w:t>
      </w:r>
      <w:proofErr w:type="spellEnd"/>
      <w:r w:rsidRPr="00275356">
        <w:rPr>
          <w:rFonts w:ascii="Lotus Linotype" w:hAnsi="Lotus Linotype" w:cs="Lotus Linotype" w:hint="cs"/>
          <w:sz w:val="36"/>
          <w:szCs w:val="36"/>
          <w:rtl/>
          <w:lang w:eastAsia="en-US"/>
        </w:rPr>
        <w:t xml:space="preserve"> في هذه الرسائل من الحق والصواب فذلك من توفيق الله تعالى، وإن يكن فيها خطأ فهو من نفسي القاصرة.</w:t>
      </w:r>
    </w:p>
    <w:p w:rsidR="00F31F7C" w:rsidRPr="00275356" w:rsidRDefault="00F31F7C" w:rsidP="00833ED4">
      <w:pPr>
        <w:widowControl w:val="0"/>
        <w:spacing w:before="120" w:after="120" w:line="204" w:lineRule="auto"/>
        <w:ind w:firstLine="567"/>
        <w:jc w:val="lowKashida"/>
        <w:rPr>
          <w:rFonts w:ascii="Lotus Linotype" w:hAnsi="Lotus Linotype" w:cs="Lotus Linotype"/>
          <w:sz w:val="36"/>
          <w:szCs w:val="36"/>
          <w:rtl/>
          <w:lang w:eastAsia="en-US"/>
        </w:rPr>
      </w:pPr>
      <w:r w:rsidRPr="00275356">
        <w:rPr>
          <w:rFonts w:ascii="Lotus Linotype" w:hAnsi="Lotus Linotype" w:cs="Lotus Linotype" w:hint="cs"/>
          <w:sz w:val="36"/>
          <w:szCs w:val="36"/>
          <w:rtl/>
          <w:lang w:eastAsia="en-US"/>
        </w:rPr>
        <w:t>وأسأل الله تعالى لي ولسائل المسلمين التوفيق للهدى والرشاد.</w:t>
      </w:r>
    </w:p>
    <w:p w:rsidR="00F31F7C" w:rsidRPr="00275356" w:rsidRDefault="00F31F7C" w:rsidP="00833ED4">
      <w:pPr>
        <w:widowControl w:val="0"/>
        <w:spacing w:before="120" w:after="120" w:line="204" w:lineRule="auto"/>
        <w:ind w:left="720" w:hanging="1"/>
        <w:jc w:val="lowKashida"/>
        <w:rPr>
          <w:rFonts w:ascii="Lotus Linotype" w:hAnsi="Lotus Linotype" w:cs="Lotus Linotype"/>
          <w:b/>
          <w:bCs/>
          <w:sz w:val="36"/>
          <w:szCs w:val="36"/>
          <w:rtl/>
          <w:lang w:eastAsia="en-US"/>
        </w:rPr>
      </w:pPr>
      <w:r w:rsidRPr="00275356">
        <w:rPr>
          <w:rFonts w:ascii="Lotus Linotype" w:hAnsi="Lotus Linotype" w:cs="Lotus Linotype" w:hint="cs"/>
          <w:b/>
          <w:bCs/>
          <w:sz w:val="36"/>
          <w:szCs w:val="36"/>
          <w:rtl/>
          <w:lang w:eastAsia="en-US"/>
        </w:rPr>
        <w:tab/>
      </w:r>
      <w:r w:rsidRPr="00275356">
        <w:rPr>
          <w:rFonts w:ascii="Lotus Linotype" w:hAnsi="Lotus Linotype" w:cs="Lotus Linotype" w:hint="cs"/>
          <w:b/>
          <w:bCs/>
          <w:sz w:val="36"/>
          <w:szCs w:val="36"/>
          <w:rtl/>
          <w:lang w:eastAsia="en-US"/>
        </w:rPr>
        <w:tab/>
        <w:t xml:space="preserve">                              </w:t>
      </w:r>
      <w:r w:rsidRPr="00275356">
        <w:rPr>
          <w:rFonts w:ascii="Lotus Linotype" w:hAnsi="Lotus Linotype" w:cs="Lotus Linotype" w:hint="cs"/>
          <w:b/>
          <w:bCs/>
          <w:sz w:val="36"/>
          <w:szCs w:val="36"/>
          <w:rtl/>
          <w:lang w:eastAsia="en-US"/>
        </w:rPr>
        <w:tab/>
      </w:r>
      <w:r w:rsidRPr="00275356">
        <w:rPr>
          <w:rFonts w:ascii="Lotus Linotype" w:hAnsi="Lotus Linotype" w:cs="Lotus Linotype" w:hint="cs"/>
          <w:b/>
          <w:bCs/>
          <w:sz w:val="36"/>
          <w:szCs w:val="36"/>
          <w:rtl/>
          <w:lang w:eastAsia="en-US"/>
        </w:rPr>
        <w:tab/>
        <w:t xml:space="preserve">       مكة المكرمة</w:t>
      </w:r>
    </w:p>
    <w:p w:rsidR="00F31F7C" w:rsidRPr="00275356" w:rsidRDefault="00F31F7C" w:rsidP="00833ED4">
      <w:pPr>
        <w:widowControl w:val="0"/>
        <w:spacing w:before="120" w:after="120" w:line="204" w:lineRule="auto"/>
        <w:ind w:left="757" w:firstLine="683"/>
        <w:jc w:val="lowKashida"/>
        <w:rPr>
          <w:rFonts w:ascii="Lotus Linotype" w:hAnsi="Lotus Linotype" w:cs="Lotus Linotype"/>
          <w:b/>
          <w:bCs/>
          <w:sz w:val="36"/>
          <w:szCs w:val="36"/>
          <w:rtl/>
          <w:lang w:eastAsia="en-US"/>
        </w:rPr>
      </w:pPr>
      <w:r w:rsidRPr="00275356">
        <w:rPr>
          <w:rFonts w:ascii="Lotus Linotype" w:hAnsi="Lotus Linotype" w:cs="Lotus Linotype" w:hint="cs"/>
          <w:b/>
          <w:bCs/>
          <w:sz w:val="36"/>
          <w:szCs w:val="36"/>
          <w:rtl/>
          <w:lang w:eastAsia="en-US"/>
        </w:rPr>
        <w:t xml:space="preserve"> </w:t>
      </w:r>
      <w:r w:rsidRPr="00275356">
        <w:rPr>
          <w:rFonts w:ascii="Lotus Linotype" w:hAnsi="Lotus Linotype" w:cs="Lotus Linotype" w:hint="cs"/>
          <w:b/>
          <w:bCs/>
          <w:sz w:val="36"/>
          <w:szCs w:val="36"/>
          <w:rtl/>
          <w:lang w:eastAsia="en-US"/>
        </w:rPr>
        <w:tab/>
      </w:r>
      <w:r w:rsidRPr="00275356">
        <w:rPr>
          <w:rFonts w:ascii="Lotus Linotype" w:hAnsi="Lotus Linotype" w:cs="Lotus Linotype" w:hint="cs"/>
          <w:b/>
          <w:bCs/>
          <w:sz w:val="36"/>
          <w:szCs w:val="36"/>
          <w:rtl/>
          <w:lang w:eastAsia="en-US"/>
        </w:rPr>
        <w:tab/>
      </w:r>
      <w:r w:rsidRPr="00275356">
        <w:rPr>
          <w:rFonts w:ascii="Lotus Linotype" w:hAnsi="Lotus Linotype" w:cs="Lotus Linotype" w:hint="cs"/>
          <w:b/>
          <w:bCs/>
          <w:sz w:val="36"/>
          <w:szCs w:val="36"/>
          <w:rtl/>
          <w:lang w:eastAsia="en-US"/>
        </w:rPr>
        <w:tab/>
      </w:r>
      <w:r w:rsidRPr="00275356">
        <w:rPr>
          <w:rFonts w:ascii="Lotus Linotype" w:hAnsi="Lotus Linotype" w:cs="Lotus Linotype" w:hint="cs"/>
          <w:b/>
          <w:bCs/>
          <w:sz w:val="36"/>
          <w:szCs w:val="36"/>
          <w:rtl/>
          <w:lang w:eastAsia="en-US"/>
        </w:rPr>
        <w:tab/>
        <w:t xml:space="preserve">  25/1/1429هـ</w:t>
      </w:r>
    </w:p>
    <w:p w:rsidR="00F31F7C" w:rsidRPr="00275356" w:rsidRDefault="00F31F7C" w:rsidP="00833ED4">
      <w:pPr>
        <w:widowControl w:val="0"/>
        <w:spacing w:before="120" w:after="120" w:line="204" w:lineRule="auto"/>
        <w:ind w:left="37" w:hanging="1"/>
        <w:jc w:val="lowKashida"/>
        <w:rPr>
          <w:rFonts w:ascii="Lotus Linotype" w:hAnsi="Lotus Linotype" w:cs="Lotus Linotype"/>
          <w:b/>
          <w:bCs/>
          <w:sz w:val="36"/>
          <w:szCs w:val="36"/>
          <w:rtl/>
          <w:lang w:eastAsia="en-US"/>
        </w:rPr>
      </w:pPr>
      <w:r w:rsidRPr="00275356">
        <w:rPr>
          <w:rFonts w:ascii="Lotus Linotype" w:hAnsi="Lotus Linotype" w:cs="Lotus Linotype" w:hint="cs"/>
          <w:b/>
          <w:bCs/>
          <w:sz w:val="36"/>
          <w:szCs w:val="36"/>
          <w:rtl/>
          <w:lang w:eastAsia="en-US"/>
        </w:rPr>
        <w:tab/>
      </w:r>
      <w:r w:rsidRPr="00275356">
        <w:rPr>
          <w:rFonts w:ascii="Lotus Linotype" w:hAnsi="Lotus Linotype" w:cs="Lotus Linotype" w:hint="cs"/>
          <w:b/>
          <w:bCs/>
          <w:sz w:val="36"/>
          <w:szCs w:val="36"/>
          <w:rtl/>
          <w:lang w:eastAsia="en-US"/>
        </w:rPr>
        <w:tab/>
        <w:t xml:space="preserve">  </w:t>
      </w:r>
      <w:r w:rsidRPr="00275356">
        <w:rPr>
          <w:rFonts w:ascii="Lotus Linotype" w:hAnsi="Lotus Linotype" w:cs="Lotus Linotype" w:hint="cs"/>
          <w:b/>
          <w:bCs/>
          <w:sz w:val="36"/>
          <w:szCs w:val="36"/>
          <w:rtl/>
          <w:lang w:eastAsia="en-US"/>
        </w:rPr>
        <w:tab/>
      </w:r>
      <w:r w:rsidRPr="00275356">
        <w:rPr>
          <w:rFonts w:ascii="Lotus Linotype" w:hAnsi="Lotus Linotype" w:cs="Lotus Linotype" w:hint="cs"/>
          <w:b/>
          <w:bCs/>
          <w:sz w:val="36"/>
          <w:szCs w:val="36"/>
          <w:rtl/>
          <w:lang w:eastAsia="en-US"/>
        </w:rPr>
        <w:tab/>
      </w:r>
      <w:r w:rsidRPr="00275356">
        <w:rPr>
          <w:rFonts w:ascii="Lotus Linotype" w:hAnsi="Lotus Linotype" w:cs="Lotus Linotype" w:hint="cs"/>
          <w:b/>
          <w:bCs/>
          <w:sz w:val="36"/>
          <w:szCs w:val="36"/>
          <w:rtl/>
          <w:lang w:eastAsia="en-US"/>
        </w:rPr>
        <w:tab/>
      </w:r>
      <w:r w:rsidRPr="00275356">
        <w:rPr>
          <w:rFonts w:ascii="Lotus Linotype" w:hAnsi="Lotus Linotype" w:cs="Lotus Linotype" w:hint="cs"/>
          <w:b/>
          <w:bCs/>
          <w:sz w:val="36"/>
          <w:szCs w:val="36"/>
          <w:rtl/>
          <w:lang w:eastAsia="en-US"/>
        </w:rPr>
        <w:tab/>
        <w:t xml:space="preserve">                3/2/2008م</w:t>
      </w:r>
    </w:p>
    <w:p w:rsidR="00653E4D" w:rsidRDefault="00653E4D" w:rsidP="00833ED4">
      <w:pPr>
        <w:spacing w:before="120" w:after="120" w:line="204" w:lineRule="auto"/>
        <w:jc w:val="both"/>
        <w:rPr>
          <w:rFonts w:ascii="Lotus Linotype" w:hAnsi="Lotus Linotype" w:cs="AL-Mateen"/>
          <w:sz w:val="35"/>
          <w:szCs w:val="35"/>
          <w:rtl/>
          <w:lang w:eastAsia="en-US"/>
        </w:rPr>
      </w:pPr>
      <w:r>
        <w:rPr>
          <w:rFonts w:ascii="Lotus Linotype" w:hAnsi="Lotus Linotype" w:cs="AL-Mateen"/>
          <w:sz w:val="35"/>
          <w:szCs w:val="35"/>
          <w:rtl/>
          <w:lang w:eastAsia="en-US"/>
        </w:rPr>
        <w:br w:type="page"/>
      </w:r>
    </w:p>
    <w:p w:rsidR="00F31F7C" w:rsidRPr="00275356" w:rsidRDefault="00F31F7C" w:rsidP="00833ED4">
      <w:pPr>
        <w:widowControl w:val="0"/>
        <w:spacing w:before="120" w:after="120" w:line="204" w:lineRule="auto"/>
        <w:ind w:hanging="1"/>
        <w:jc w:val="center"/>
        <w:rPr>
          <w:rFonts w:ascii="Lotus Linotype" w:hAnsi="Lotus Linotype" w:cs="AL-Mateen"/>
          <w:sz w:val="35"/>
          <w:szCs w:val="35"/>
          <w:rtl/>
          <w:lang w:eastAsia="en-US"/>
        </w:rPr>
      </w:pPr>
      <w:r w:rsidRPr="00275356">
        <w:rPr>
          <w:rFonts w:ascii="Lotus Linotype" w:hAnsi="Lotus Linotype" w:cs="AL-Mateen" w:hint="cs"/>
          <w:sz w:val="35"/>
          <w:szCs w:val="35"/>
          <w:rtl/>
          <w:lang w:eastAsia="en-US"/>
        </w:rPr>
        <w:lastRenderedPageBreak/>
        <w:t>مقدمة الطبعة الثالثة</w:t>
      </w:r>
    </w:p>
    <w:p w:rsidR="00F31F7C" w:rsidRPr="00275356" w:rsidRDefault="00F31F7C" w:rsidP="00833ED4">
      <w:pPr>
        <w:widowControl w:val="0"/>
        <w:spacing w:before="120" w:after="120" w:line="204" w:lineRule="auto"/>
        <w:ind w:hanging="1"/>
        <w:jc w:val="lowKashida"/>
        <w:rPr>
          <w:rFonts w:ascii="Lotus Linotype" w:hAnsi="Lotus Linotype" w:cs="Lotus Linotype"/>
          <w:sz w:val="36"/>
          <w:szCs w:val="36"/>
          <w:rtl/>
          <w:lang w:eastAsia="en-US"/>
        </w:rPr>
      </w:pPr>
      <w:r w:rsidRPr="00275356">
        <w:rPr>
          <w:rFonts w:ascii="Lotus Linotype" w:hAnsi="Lotus Linotype" w:cs="Lotus Linotype" w:hint="cs"/>
          <w:sz w:val="36"/>
          <w:szCs w:val="36"/>
          <w:rtl/>
          <w:lang w:eastAsia="en-US"/>
        </w:rPr>
        <w:t>الحمد لله والصلاة والسلام على رسول الله..</w:t>
      </w:r>
    </w:p>
    <w:p w:rsidR="00F31F7C" w:rsidRPr="00275356" w:rsidRDefault="00F31F7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hint="cs"/>
          <w:sz w:val="36"/>
          <w:szCs w:val="36"/>
          <w:rtl/>
          <w:lang w:eastAsia="en-US"/>
        </w:rPr>
        <w:t>وبعد: فقد تمت طباعة هذا الكتاب ونشره للمرة الأولى في عام 1421هـ بمصر، وقد نفدت تلك الطبعة.</w:t>
      </w:r>
    </w:p>
    <w:p w:rsidR="00F31F7C" w:rsidRPr="00275356" w:rsidRDefault="00F31F7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hint="cs"/>
          <w:sz w:val="36"/>
          <w:szCs w:val="36"/>
          <w:rtl/>
          <w:lang w:eastAsia="en-US"/>
        </w:rPr>
        <w:t xml:space="preserve">وأعاد طباعته أحد المحسنين في </w:t>
      </w:r>
      <w:proofErr w:type="spellStart"/>
      <w:r w:rsidRPr="00275356">
        <w:rPr>
          <w:rFonts w:ascii="Lotus Linotype" w:hAnsi="Lotus Linotype" w:cs="Lotus Linotype" w:hint="cs"/>
          <w:sz w:val="36"/>
          <w:szCs w:val="36"/>
          <w:rtl/>
          <w:lang w:eastAsia="en-US"/>
        </w:rPr>
        <w:t>مدينة</w:t>
      </w:r>
      <w:r w:rsidRPr="00275356">
        <w:rPr>
          <w:rFonts w:ascii="Lotus Linotype" w:hAnsi="Lotus Linotype" w:cs="Lotus Linotype" w:hint="eastAsia"/>
          <w:sz w:val="36"/>
          <w:szCs w:val="36"/>
          <w:rtl/>
          <w:lang w:eastAsia="en-US"/>
        </w:rPr>
        <w:t>«جدة</w:t>
      </w:r>
      <w:r w:rsidRPr="00275356">
        <w:rPr>
          <w:rFonts w:ascii="Lotus Linotype" w:hAnsi="Lotus Linotype" w:cs="Lotus Linotype" w:hint="cs"/>
          <w:sz w:val="36"/>
          <w:szCs w:val="36"/>
          <w:rtl/>
          <w:lang w:eastAsia="en-US"/>
        </w:rPr>
        <w:t>»في</w:t>
      </w:r>
      <w:proofErr w:type="spellEnd"/>
      <w:r w:rsidRPr="00275356">
        <w:rPr>
          <w:rFonts w:ascii="Lotus Linotype" w:hAnsi="Lotus Linotype" w:cs="Lotus Linotype" w:hint="cs"/>
          <w:sz w:val="36"/>
          <w:szCs w:val="36"/>
          <w:rtl/>
          <w:lang w:eastAsia="en-US"/>
        </w:rPr>
        <w:t xml:space="preserve"> عام 1429هـ.</w:t>
      </w:r>
    </w:p>
    <w:p w:rsidR="00F31F7C" w:rsidRPr="00275356" w:rsidRDefault="00F31F7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hint="cs"/>
          <w:sz w:val="36"/>
          <w:szCs w:val="36"/>
          <w:rtl/>
          <w:lang w:eastAsia="en-US"/>
        </w:rPr>
        <w:t>وقد رأيت إعادة طباعته لتصحيح بعض الأخطاء التي وقعت في الطبعة الثانية، ولأنني عدَّلت بعض الموضوعات.</w:t>
      </w:r>
    </w:p>
    <w:p w:rsidR="00F31F7C" w:rsidRPr="00275356" w:rsidRDefault="00F31F7C" w:rsidP="00536C79">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hint="cs"/>
          <w:sz w:val="36"/>
          <w:szCs w:val="36"/>
          <w:rtl/>
          <w:lang w:eastAsia="en-US"/>
        </w:rPr>
        <w:t xml:space="preserve">ومن منطلق قول الرسول </w:t>
      </w:r>
      <w:r w:rsidRPr="00275356">
        <w:rPr>
          <w:rFonts w:ascii="Lotus Linotype" w:hAnsi="Lotus Linotype" w:cs="Lotus Linotype" w:hint="cs"/>
          <w:sz w:val="36"/>
          <w:szCs w:val="36"/>
          <w:lang w:eastAsia="en-US"/>
        </w:rPr>
        <w:sym w:font="AGA Arabesque" w:char="F072"/>
      </w:r>
      <w:r w:rsidRPr="00275356">
        <w:rPr>
          <w:rFonts w:ascii="Lotus Linotype" w:hAnsi="Lotus Linotype" w:cs="Lotus Linotype" w:hint="cs"/>
          <w:sz w:val="36"/>
          <w:szCs w:val="36"/>
          <w:rtl/>
          <w:lang w:eastAsia="en-US"/>
        </w:rPr>
        <w:t xml:space="preserve"> </w:t>
      </w:r>
      <w:r w:rsidRPr="00275356">
        <w:rPr>
          <w:rFonts w:ascii="Lotus Linotype" w:hAnsi="Lotus Linotype" w:cs="Lotus Linotype" w:hint="eastAsia"/>
          <w:sz w:val="36"/>
          <w:szCs w:val="36"/>
          <w:rtl/>
          <w:lang w:eastAsia="en-US"/>
        </w:rPr>
        <w:t>« لا يبقى بعدي من النبوة شيء إلا</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hint="eastAsia"/>
          <w:sz w:val="36"/>
          <w:szCs w:val="36"/>
          <w:rtl/>
          <w:lang w:eastAsia="en-US"/>
        </w:rPr>
        <w:t xml:space="preserve">المبشرات، </w:t>
      </w:r>
      <w:proofErr w:type="spellStart"/>
      <w:r w:rsidRPr="00275356">
        <w:rPr>
          <w:rFonts w:ascii="Lotus Linotype" w:hAnsi="Lotus Linotype" w:cs="Lotus Linotype" w:hint="eastAsia"/>
          <w:sz w:val="36"/>
          <w:szCs w:val="36"/>
          <w:rtl/>
          <w:lang w:eastAsia="en-US"/>
        </w:rPr>
        <w:t>قالوا:يارسول</w:t>
      </w:r>
      <w:proofErr w:type="spellEnd"/>
      <w:r w:rsidRPr="00275356">
        <w:rPr>
          <w:rFonts w:ascii="Lotus Linotype" w:hAnsi="Lotus Linotype" w:cs="Lotus Linotype" w:hint="eastAsia"/>
          <w:sz w:val="36"/>
          <w:szCs w:val="36"/>
          <w:rtl/>
          <w:lang w:eastAsia="en-US"/>
        </w:rPr>
        <w:t xml:space="preserve"> الله </w:t>
      </w:r>
      <w:proofErr w:type="spellStart"/>
      <w:r w:rsidRPr="00275356">
        <w:rPr>
          <w:rFonts w:ascii="Lotus Linotype" w:hAnsi="Lotus Linotype" w:cs="Lotus Linotype" w:hint="eastAsia"/>
          <w:sz w:val="36"/>
          <w:szCs w:val="36"/>
          <w:rtl/>
          <w:lang w:eastAsia="en-US"/>
        </w:rPr>
        <w:t>وماالمبشرات</w:t>
      </w:r>
      <w:proofErr w:type="spellEnd"/>
      <w:r w:rsidRPr="00275356">
        <w:rPr>
          <w:rFonts w:ascii="Lotus Linotype" w:hAnsi="Lotus Linotype" w:cs="Lotus Linotype" w:hint="eastAsia"/>
          <w:sz w:val="36"/>
          <w:szCs w:val="36"/>
          <w:rtl/>
          <w:lang w:eastAsia="en-US"/>
        </w:rPr>
        <w:t>؟</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hint="eastAsia"/>
          <w:sz w:val="36"/>
          <w:szCs w:val="36"/>
          <w:rtl/>
          <w:lang w:eastAsia="en-US"/>
        </w:rPr>
        <w:t>قال</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hint="eastAsia"/>
          <w:sz w:val="36"/>
          <w:szCs w:val="36"/>
          <w:rtl/>
          <w:lang w:eastAsia="en-US"/>
        </w:rPr>
        <w:t>الرؤيا الصالحة يراها الرجل أو تُرى له</w:t>
      </w:r>
      <w:r w:rsidR="00536C79">
        <w:rPr>
          <w:rFonts w:ascii="Lotus Linotype" w:hAnsi="Lotus Linotype" w:cs="Lotus Linotype" w:hint="cs"/>
          <w:sz w:val="36"/>
          <w:szCs w:val="36"/>
          <w:rtl/>
          <w:lang w:eastAsia="en-US"/>
        </w:rPr>
        <w:t>»</w:t>
      </w:r>
      <w:r w:rsidRPr="00275356">
        <w:rPr>
          <w:rFonts w:ascii="Lotus Linotype" w:hAnsi="Lotus Linotype"/>
          <w:sz w:val="36"/>
          <w:szCs w:val="36"/>
          <w:vertAlign w:val="superscript"/>
          <w:rtl/>
          <w:lang w:eastAsia="en-US"/>
        </w:rPr>
        <w:t>(</w:t>
      </w:r>
      <w:r w:rsidRPr="00275356">
        <w:rPr>
          <w:rStyle w:val="a4"/>
          <w:rFonts w:ascii="Lotus Linotype" w:hAnsi="Lotus Linotype"/>
          <w:sz w:val="36"/>
          <w:szCs w:val="36"/>
          <w:rtl/>
        </w:rPr>
        <w:footnoteReference w:id="1"/>
      </w:r>
      <w:r w:rsidRPr="00275356">
        <w:rPr>
          <w:rFonts w:ascii="Lotus Linotype" w:hAnsi="Lotus Linotype"/>
          <w:sz w:val="36"/>
          <w:szCs w:val="36"/>
          <w:vertAlign w:val="superscript"/>
          <w:rtl/>
          <w:lang w:eastAsia="en-US"/>
        </w:rPr>
        <w:t>)</w:t>
      </w:r>
      <w:r w:rsidRPr="00275356">
        <w:rPr>
          <w:rFonts w:ascii="Lotus Linotype" w:hAnsi="Lotus Linotype" w:cs="Lotus Linotype" w:hint="cs"/>
          <w:sz w:val="36"/>
          <w:szCs w:val="36"/>
          <w:rtl/>
          <w:lang w:eastAsia="en-US"/>
        </w:rPr>
        <w:t xml:space="preserve"> فإنني أذكر هذه الرؤيا الصالحة ففي يوم السبت 10/8/1433هـ كنت أصلي الظهر في مسجد معهد إعداد الأئمة والدعاة مع طلاب المعهد فقام بعد الصلاة الطالب </w:t>
      </w:r>
      <w:r w:rsidR="00536C79">
        <w:rPr>
          <w:rFonts w:ascii="Lotus Linotype" w:hAnsi="Lotus Linotype" w:cs="Lotus Linotype" w:hint="cs"/>
          <w:sz w:val="36"/>
          <w:szCs w:val="36"/>
          <w:rtl/>
          <w:lang w:eastAsia="en-US"/>
        </w:rPr>
        <w:t xml:space="preserve">السوداني/مجدي قسم الكريم الطيب/وقال إنه رأى رؤيا </w:t>
      </w:r>
      <w:proofErr w:type="spellStart"/>
      <w:r w:rsidR="00536C79">
        <w:rPr>
          <w:rFonts w:ascii="Lotus Linotype" w:hAnsi="Lotus Linotype" w:cs="Lotus Linotype" w:hint="cs"/>
          <w:sz w:val="36"/>
          <w:szCs w:val="36"/>
          <w:rtl/>
          <w:lang w:eastAsia="en-US"/>
        </w:rPr>
        <w:t>صالحة،حيث</w:t>
      </w:r>
      <w:proofErr w:type="spellEnd"/>
      <w:r w:rsidR="00536C79">
        <w:rPr>
          <w:rFonts w:ascii="Lotus Linotype" w:hAnsi="Lotus Linotype" w:cs="Lotus Linotype" w:hint="cs"/>
          <w:sz w:val="36"/>
          <w:szCs w:val="36"/>
          <w:rtl/>
          <w:lang w:eastAsia="en-US"/>
        </w:rPr>
        <w:t xml:space="preserve"> </w:t>
      </w:r>
      <w:proofErr w:type="spellStart"/>
      <w:r w:rsidR="00536C79">
        <w:rPr>
          <w:rFonts w:ascii="Lotus Linotype" w:hAnsi="Lotus Linotype" w:cs="Lotus Linotype" w:hint="cs"/>
          <w:sz w:val="36"/>
          <w:szCs w:val="36"/>
          <w:rtl/>
          <w:lang w:eastAsia="en-US"/>
        </w:rPr>
        <w:t>قال:</w:t>
      </w:r>
      <w:r w:rsidRPr="00275356">
        <w:rPr>
          <w:rFonts w:ascii="Lotus Linotype" w:hAnsi="Lotus Linotype" w:cs="Lotus Linotype" w:hint="cs"/>
          <w:sz w:val="36"/>
          <w:szCs w:val="36"/>
          <w:rtl/>
          <w:lang w:eastAsia="en-US"/>
        </w:rPr>
        <w:t>إنني</w:t>
      </w:r>
      <w:proofErr w:type="spellEnd"/>
      <w:r w:rsidRPr="00275356">
        <w:rPr>
          <w:rFonts w:ascii="Lotus Linotype" w:hAnsi="Lotus Linotype" w:cs="Lotus Linotype" w:hint="cs"/>
          <w:sz w:val="36"/>
          <w:szCs w:val="36"/>
          <w:rtl/>
          <w:lang w:eastAsia="en-US"/>
        </w:rPr>
        <w:t xml:space="preserve"> رأيت شيخنا عبد العزيز بن عبد الله الحميدي دخل علينا في غرفة فانبعث </w:t>
      </w:r>
      <w:r w:rsidRPr="00275356">
        <w:rPr>
          <w:rFonts w:ascii="Lotus Linotype" w:hAnsi="Lotus Linotype" w:cs="Lotus Linotype" w:hint="cs"/>
          <w:sz w:val="36"/>
          <w:szCs w:val="36"/>
          <w:rtl/>
          <w:lang w:eastAsia="en-US"/>
        </w:rPr>
        <w:lastRenderedPageBreak/>
        <w:t>منه رائحة المسك ثم انتشرت الرائحة الطيبة في الغرفة فدخل في غرفة أخ</w:t>
      </w:r>
      <w:r w:rsidR="00536C79">
        <w:rPr>
          <w:rFonts w:ascii="Lotus Linotype" w:hAnsi="Lotus Linotype" w:cs="Lotus Linotype" w:hint="cs"/>
          <w:sz w:val="36"/>
          <w:szCs w:val="36"/>
          <w:rtl/>
          <w:lang w:eastAsia="en-US"/>
        </w:rPr>
        <w:t xml:space="preserve">رى وخرج إلينا وهو يحمل معه كتاب </w:t>
      </w:r>
      <w:r w:rsidR="00536C79">
        <w:rPr>
          <w:rFonts w:ascii="Lotus Linotype" w:hAnsi="Lotus Linotype" w:cs="Lotus Linotype" w:hint="eastAsia"/>
          <w:sz w:val="36"/>
          <w:szCs w:val="36"/>
          <w:rtl/>
          <w:lang w:eastAsia="en-US"/>
        </w:rPr>
        <w:t>«</w:t>
      </w:r>
      <w:r w:rsidR="00536C79">
        <w:rPr>
          <w:rFonts w:ascii="Lotus Linotype" w:hAnsi="Lotus Linotype" w:cs="Lotus Linotype" w:hint="cs"/>
          <w:sz w:val="36"/>
          <w:szCs w:val="36"/>
          <w:rtl/>
          <w:lang w:eastAsia="en-US"/>
        </w:rPr>
        <w:t xml:space="preserve"> </w:t>
      </w:r>
      <w:r w:rsidR="00536C79">
        <w:rPr>
          <w:rFonts w:ascii="Lotus Linotype" w:hAnsi="Lotus Linotype" w:cs="Lotus Linotype" w:hint="eastAsia"/>
          <w:sz w:val="36"/>
          <w:szCs w:val="36"/>
          <w:rtl/>
          <w:lang w:eastAsia="en-US"/>
        </w:rPr>
        <w:t>الرسائل الشمولية</w:t>
      </w:r>
      <w:r w:rsidRPr="00275356">
        <w:rPr>
          <w:rFonts w:ascii="Lotus Linotype" w:hAnsi="Lotus Linotype" w:cs="Lotus Linotype" w:hint="cs"/>
          <w:sz w:val="36"/>
          <w:szCs w:val="36"/>
          <w:rtl/>
          <w:lang w:eastAsia="en-US"/>
        </w:rPr>
        <w:t>»..</w:t>
      </w:r>
    </w:p>
    <w:p w:rsidR="00F31F7C" w:rsidRPr="00275356" w:rsidRDefault="00F31F7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hint="cs"/>
          <w:sz w:val="36"/>
          <w:szCs w:val="36"/>
          <w:rtl/>
          <w:lang w:eastAsia="en-US"/>
        </w:rPr>
        <w:t>وقد ذكرت هذه الرؤيا لا من باب الدعاية لي وإنما من باب الدعاية للكتاب؛ حيث إن المراد بالمسك المنبعث العلم النافع الذي يشتمل عليه هذا الكتاب.</w:t>
      </w:r>
    </w:p>
    <w:p w:rsidR="00F31F7C" w:rsidRPr="00275356" w:rsidRDefault="00F31F7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hint="cs"/>
          <w:sz w:val="36"/>
          <w:szCs w:val="36"/>
          <w:rtl/>
          <w:lang w:eastAsia="en-US"/>
        </w:rPr>
        <w:t xml:space="preserve">وهذه الطبعة هي </w:t>
      </w:r>
      <w:proofErr w:type="spellStart"/>
      <w:r w:rsidRPr="00275356">
        <w:rPr>
          <w:rFonts w:ascii="Lotus Linotype" w:hAnsi="Lotus Linotype" w:cs="Lotus Linotype" w:hint="cs"/>
          <w:sz w:val="36"/>
          <w:szCs w:val="36"/>
          <w:rtl/>
          <w:lang w:eastAsia="en-US"/>
        </w:rPr>
        <w:t>المعتمدة،لأنها</w:t>
      </w:r>
      <w:proofErr w:type="spellEnd"/>
      <w:r w:rsidRPr="00275356">
        <w:rPr>
          <w:rFonts w:ascii="Lotus Linotype" w:hAnsi="Lotus Linotype" w:cs="Lotus Linotype" w:hint="cs"/>
          <w:sz w:val="36"/>
          <w:szCs w:val="36"/>
          <w:rtl/>
          <w:lang w:eastAsia="en-US"/>
        </w:rPr>
        <w:t xml:space="preserve"> تشتمل على تصحيح الأخطاء في الطبعتين </w:t>
      </w:r>
      <w:proofErr w:type="spellStart"/>
      <w:r w:rsidRPr="00275356">
        <w:rPr>
          <w:rFonts w:ascii="Lotus Linotype" w:hAnsi="Lotus Linotype" w:cs="Lotus Linotype" w:hint="cs"/>
          <w:sz w:val="36"/>
          <w:szCs w:val="36"/>
          <w:rtl/>
          <w:lang w:eastAsia="en-US"/>
        </w:rPr>
        <w:t>السابقتين،ولأنني</w:t>
      </w:r>
      <w:proofErr w:type="spellEnd"/>
      <w:r w:rsidRPr="00275356">
        <w:rPr>
          <w:rFonts w:ascii="Lotus Linotype" w:hAnsi="Lotus Linotype" w:cs="Lotus Linotype" w:hint="cs"/>
          <w:sz w:val="36"/>
          <w:szCs w:val="36"/>
          <w:rtl/>
          <w:lang w:eastAsia="en-US"/>
        </w:rPr>
        <w:t xml:space="preserve"> عدلت فيها بعض الموضوعات، وحذفت بعض الموضوعات التي رأيت من المناسب حذفها.</w:t>
      </w:r>
    </w:p>
    <w:p w:rsidR="00F31F7C" w:rsidRPr="00275356" w:rsidRDefault="00F31F7C" w:rsidP="00833ED4">
      <w:pPr>
        <w:widowControl w:val="0"/>
        <w:spacing w:before="120" w:after="120" w:line="204" w:lineRule="auto"/>
        <w:ind w:left="5040" w:hanging="1582"/>
        <w:jc w:val="lowKashida"/>
        <w:rPr>
          <w:rFonts w:ascii="Lotus Linotype" w:hAnsi="Lotus Linotype" w:cs="Lotus Linotype"/>
          <w:b/>
          <w:bCs/>
          <w:sz w:val="36"/>
          <w:szCs w:val="36"/>
          <w:rtl/>
          <w:lang w:eastAsia="en-US"/>
        </w:rPr>
      </w:pPr>
      <w:r w:rsidRPr="00275356">
        <w:rPr>
          <w:rFonts w:ascii="Lotus Linotype" w:hAnsi="Lotus Linotype" w:cs="Lotus Linotype" w:hint="cs"/>
          <w:b/>
          <w:bCs/>
          <w:sz w:val="36"/>
          <w:szCs w:val="36"/>
          <w:rtl/>
          <w:lang w:eastAsia="en-US"/>
        </w:rPr>
        <w:t xml:space="preserve">                  مكة المكرمة</w:t>
      </w:r>
    </w:p>
    <w:p w:rsidR="00F31F7C" w:rsidRPr="00275356" w:rsidRDefault="00F31F7C" w:rsidP="00833ED4">
      <w:pPr>
        <w:widowControl w:val="0"/>
        <w:spacing w:before="120" w:after="120" w:line="204" w:lineRule="auto"/>
        <w:ind w:left="5040" w:hanging="1582"/>
        <w:jc w:val="lowKashida"/>
        <w:rPr>
          <w:rFonts w:ascii="Lotus Linotype" w:hAnsi="Lotus Linotype" w:cs="Lotus Linotype"/>
          <w:b/>
          <w:bCs/>
          <w:sz w:val="36"/>
          <w:szCs w:val="36"/>
          <w:rtl/>
          <w:lang w:eastAsia="en-US"/>
        </w:rPr>
      </w:pPr>
      <w:r w:rsidRPr="00275356">
        <w:rPr>
          <w:rFonts w:ascii="Lotus Linotype" w:hAnsi="Lotus Linotype" w:cs="Lotus Linotype" w:hint="cs"/>
          <w:b/>
          <w:bCs/>
          <w:sz w:val="36"/>
          <w:szCs w:val="36"/>
          <w:rtl/>
          <w:lang w:eastAsia="en-US"/>
        </w:rPr>
        <w:t xml:space="preserve">             1/9/1433هـ</w:t>
      </w:r>
    </w:p>
    <w:p w:rsidR="00B1266C" w:rsidRPr="00275356" w:rsidRDefault="00F31F7C" w:rsidP="00833ED4">
      <w:pPr>
        <w:widowControl w:val="0"/>
        <w:spacing w:before="120" w:after="120" w:line="204" w:lineRule="auto"/>
        <w:ind w:left="5040" w:hanging="1582"/>
        <w:jc w:val="lowKashida"/>
        <w:rPr>
          <w:rFonts w:ascii="Lotus Linotype" w:hAnsi="Lotus Linotype" w:cs="Lotus Linotype"/>
          <w:b/>
          <w:bCs/>
          <w:sz w:val="36"/>
          <w:szCs w:val="36"/>
          <w:rtl/>
          <w:lang w:eastAsia="en-US"/>
        </w:rPr>
      </w:pPr>
      <w:r w:rsidRPr="00275356">
        <w:rPr>
          <w:rFonts w:ascii="Lotus Linotype" w:hAnsi="Lotus Linotype" w:cs="Lotus Linotype" w:hint="cs"/>
          <w:b/>
          <w:bCs/>
          <w:sz w:val="36"/>
          <w:szCs w:val="36"/>
          <w:rtl/>
          <w:lang w:eastAsia="en-US"/>
        </w:rPr>
        <w:t xml:space="preserve">            19/7/2012م</w:t>
      </w:r>
    </w:p>
    <w:p w:rsidR="00B1266C" w:rsidRPr="00275356" w:rsidRDefault="00B1266C" w:rsidP="00833ED4">
      <w:pPr>
        <w:widowControl w:val="0"/>
        <w:spacing w:before="120" w:after="120" w:line="204" w:lineRule="auto"/>
        <w:jc w:val="center"/>
        <w:rPr>
          <w:rFonts w:ascii="Lotus Linotype" w:hAnsi="Lotus Linotype" w:cs="AL-Mateen"/>
          <w:sz w:val="60"/>
          <w:szCs w:val="60"/>
          <w:rtl/>
          <w:lang w:eastAsia="en-US"/>
        </w:rPr>
      </w:pPr>
    </w:p>
    <w:p w:rsidR="00B1266C" w:rsidRPr="00275356" w:rsidRDefault="00B1266C" w:rsidP="00833ED4">
      <w:pPr>
        <w:widowControl w:val="0"/>
        <w:spacing w:before="120" w:after="120" w:line="204" w:lineRule="auto"/>
        <w:jc w:val="center"/>
        <w:rPr>
          <w:rFonts w:ascii="Lotus Linotype" w:hAnsi="Lotus Linotype" w:cs="AL-Mateen"/>
          <w:sz w:val="60"/>
          <w:szCs w:val="60"/>
          <w:rtl/>
          <w:lang w:eastAsia="en-US"/>
        </w:rPr>
      </w:pPr>
    </w:p>
    <w:p w:rsidR="00B1266C" w:rsidRPr="00275356" w:rsidRDefault="00B1266C" w:rsidP="00833ED4">
      <w:pPr>
        <w:widowControl w:val="0"/>
        <w:spacing w:before="120" w:after="120" w:line="204" w:lineRule="auto"/>
        <w:jc w:val="center"/>
        <w:rPr>
          <w:rFonts w:ascii="Lotus Linotype" w:hAnsi="Lotus Linotype" w:cs="AL-Mateen"/>
          <w:sz w:val="60"/>
          <w:szCs w:val="60"/>
          <w:rtl/>
          <w:lang w:eastAsia="en-US"/>
        </w:rPr>
      </w:pPr>
    </w:p>
    <w:p w:rsidR="00593E25" w:rsidRDefault="00593E25" w:rsidP="00833ED4">
      <w:pPr>
        <w:widowControl w:val="0"/>
        <w:spacing w:before="120" w:after="120" w:line="204" w:lineRule="auto"/>
        <w:jc w:val="center"/>
        <w:rPr>
          <w:rFonts w:ascii="Lotus Linotype" w:hAnsi="Lotus Linotype" w:cs="AL-Mateen"/>
          <w:sz w:val="60"/>
          <w:szCs w:val="60"/>
          <w:rtl/>
          <w:lang w:eastAsia="en-US"/>
        </w:rPr>
      </w:pPr>
    </w:p>
    <w:p w:rsidR="009A3391" w:rsidRDefault="009A3391" w:rsidP="00833ED4">
      <w:pPr>
        <w:widowControl w:val="0"/>
        <w:spacing w:before="120" w:after="120" w:line="204" w:lineRule="auto"/>
        <w:jc w:val="center"/>
        <w:rPr>
          <w:rFonts w:ascii="Lotus Linotype" w:hAnsi="Lotus Linotype" w:cs="AL-Mateen"/>
          <w:sz w:val="60"/>
          <w:szCs w:val="60"/>
          <w:rtl/>
          <w:lang w:eastAsia="en-US"/>
        </w:rPr>
      </w:pPr>
      <w:r w:rsidRPr="001436F2">
        <w:rPr>
          <w:noProof/>
          <w:sz w:val="36"/>
          <w:szCs w:val="36"/>
          <w:rtl/>
          <w:lang w:eastAsia="en-US"/>
        </w:rPr>
        <w:lastRenderedPageBreak/>
        <mc:AlternateContent>
          <mc:Choice Requires="wps">
            <w:drawing>
              <wp:anchor distT="0" distB="0" distL="114300" distR="114300" simplePos="0" relativeHeight="251659264" behindDoc="0" locked="0" layoutInCell="1" allowOverlap="1" wp14:anchorId="60BB3224" wp14:editId="087F756F">
                <wp:simplePos x="0" y="0"/>
                <wp:positionH relativeFrom="column">
                  <wp:posOffset>-411480</wp:posOffset>
                </wp:positionH>
                <wp:positionV relativeFrom="paragraph">
                  <wp:posOffset>577215</wp:posOffset>
                </wp:positionV>
                <wp:extent cx="5260975" cy="3732530"/>
                <wp:effectExtent l="0" t="0" r="15875" b="20320"/>
                <wp:wrapNone/>
                <wp:docPr id="3" name="مستطيل 3"/>
                <wp:cNvGraphicFramePr/>
                <a:graphic xmlns:a="http://schemas.openxmlformats.org/drawingml/2006/main">
                  <a:graphicData uri="http://schemas.microsoft.com/office/word/2010/wordprocessingShape">
                    <wps:wsp>
                      <wps:cNvSpPr/>
                      <wps:spPr>
                        <a:xfrm>
                          <a:off x="0" y="0"/>
                          <a:ext cx="5260975" cy="3732530"/>
                        </a:xfrm>
                        <a:prstGeom prst="rect">
                          <a:avLst/>
                        </a:prstGeom>
                        <a:blipFill>
                          <a:blip r:embed="rId11"/>
                          <a:stretch>
                            <a:fillRect/>
                          </a:stretch>
                        </a:bli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3391" w:rsidRPr="009A3391" w:rsidRDefault="009A3391" w:rsidP="009A3391">
                            <w:pPr>
                              <w:ind w:firstLine="18"/>
                              <w:jc w:val="center"/>
                              <w:rPr>
                                <w:rFonts w:cs="Monotype Koufi"/>
                                <w:color w:val="0D0D0D" w:themeColor="text1" w:themeTint="F2"/>
                                <w:sz w:val="48"/>
                                <w:szCs w:val="48"/>
                                <w:rtl/>
                              </w:rPr>
                            </w:pPr>
                            <w:r w:rsidRPr="009A3391">
                              <w:rPr>
                                <w:rFonts w:cs="Monotype Koufi" w:hint="cs"/>
                                <w:color w:val="0D0D0D" w:themeColor="text1" w:themeTint="F2"/>
                                <w:sz w:val="48"/>
                                <w:szCs w:val="48"/>
                                <w:rtl/>
                              </w:rPr>
                              <w:t>الرسالة الأولى</w:t>
                            </w:r>
                          </w:p>
                          <w:p w:rsidR="009A3391" w:rsidRPr="009A3391" w:rsidRDefault="009A3391" w:rsidP="009A3391">
                            <w:pPr>
                              <w:ind w:firstLine="18"/>
                              <w:jc w:val="center"/>
                              <w:rPr>
                                <w:rFonts w:cs="Monotype Koufi"/>
                                <w:color w:val="0D0D0D" w:themeColor="text1" w:themeTint="F2"/>
                                <w:sz w:val="48"/>
                                <w:szCs w:val="48"/>
                              </w:rPr>
                            </w:pPr>
                            <w:r w:rsidRPr="009A3391">
                              <w:rPr>
                                <w:rFonts w:cs="Monotype Koufi" w:hint="cs"/>
                                <w:color w:val="0D0D0D" w:themeColor="text1" w:themeTint="F2"/>
                                <w:sz w:val="48"/>
                                <w:szCs w:val="48"/>
                                <w:rtl/>
                              </w:rPr>
                              <w:t>شمول الاجتهاد في الدين</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ect id="مستطيل 3" o:spid="_x0000_s1026" style="position:absolute;left:0;text-align:left;margin-left:-32.4pt;margin-top:45.45pt;width:414.25pt;height:293.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" strokecolor="black [3213]" strokeweight="2pt">
                <v:fill r:id="rId12" o:title="" recolor="t" rotate="t" type="frame"/>
                <v:textbox>
                  <w:txbxContent>
                    <w:p w:rsidR="009A3391" w:rsidRPr="009A3391" w:rsidRDefault="009A3391" w:rsidP="009A3391">
                      <w:pPr>
                        <w:ind w:firstLine="18"/>
                        <w:jc w:val="center"/>
                        <w:rPr>
                          <w:rFonts w:cs="Monotype Koufi" w:hint="cs"/>
                          <w:color w:val="0D0D0D" w:themeColor="text1" w:themeTint="F2"/>
                          <w:sz w:val="48"/>
                          <w:szCs w:val="48"/>
                          <w:rtl/>
                        </w:rPr>
                      </w:pPr>
                      <w:bookmarkStart w:id="1" w:name="_GoBack"/>
                      <w:r w:rsidRPr="009A3391">
                        <w:rPr>
                          <w:rFonts w:cs="Monotype Koufi" w:hint="cs"/>
                          <w:color w:val="0D0D0D" w:themeColor="text1" w:themeTint="F2"/>
                          <w:sz w:val="48"/>
                          <w:szCs w:val="48"/>
                          <w:rtl/>
                        </w:rPr>
                        <w:t>الرسالة الأولى</w:t>
                      </w:r>
                    </w:p>
                    <w:p w:rsidR="009A3391" w:rsidRPr="009A3391" w:rsidRDefault="009A3391" w:rsidP="009A3391">
                      <w:pPr>
                        <w:ind w:firstLine="18"/>
                        <w:jc w:val="center"/>
                        <w:rPr>
                          <w:rFonts w:cs="Monotype Koufi"/>
                          <w:color w:val="0D0D0D" w:themeColor="text1" w:themeTint="F2"/>
                          <w:sz w:val="48"/>
                          <w:szCs w:val="48"/>
                        </w:rPr>
                      </w:pPr>
                      <w:r w:rsidRPr="009A3391">
                        <w:rPr>
                          <w:rFonts w:cs="Monotype Koufi" w:hint="cs"/>
                          <w:color w:val="0D0D0D" w:themeColor="text1" w:themeTint="F2"/>
                          <w:sz w:val="48"/>
                          <w:szCs w:val="48"/>
                          <w:rtl/>
                        </w:rPr>
                        <w:t>شمول الاجتهاد في الدين</w:t>
                      </w:r>
                      <w:bookmarkEnd w:id="1"/>
                    </w:p>
                  </w:txbxContent>
                </v:textbox>
              </v:rect>
            </w:pict>
          </mc:Fallback>
        </mc:AlternateContent>
      </w:r>
    </w:p>
    <w:p w:rsidR="009A3391" w:rsidRDefault="009A3391" w:rsidP="00833ED4">
      <w:pPr>
        <w:widowControl w:val="0"/>
        <w:spacing w:before="120" w:after="120" w:line="204" w:lineRule="auto"/>
        <w:jc w:val="center"/>
        <w:rPr>
          <w:rFonts w:ascii="Lotus Linotype" w:hAnsi="Lotus Linotype" w:cs="AL-Mateen"/>
          <w:sz w:val="60"/>
          <w:szCs w:val="60"/>
          <w:rtl/>
          <w:lang w:eastAsia="en-US"/>
        </w:rPr>
      </w:pPr>
    </w:p>
    <w:p w:rsidR="00B1266C" w:rsidRPr="00275356" w:rsidRDefault="00B1266C" w:rsidP="00833ED4">
      <w:pPr>
        <w:widowControl w:val="0"/>
        <w:spacing w:before="120" w:after="120" w:line="204" w:lineRule="auto"/>
        <w:jc w:val="center"/>
        <w:rPr>
          <w:rFonts w:ascii="Lotus Linotype" w:hAnsi="Lotus Linotype" w:cs="Lotus Linotype"/>
          <w:b/>
          <w:bCs/>
          <w:sz w:val="36"/>
          <w:szCs w:val="36"/>
          <w:rtl/>
          <w:lang w:eastAsia="en-US"/>
        </w:rPr>
      </w:pPr>
      <w:r w:rsidRPr="00275356">
        <w:rPr>
          <w:rFonts w:ascii="Lotus Linotype" w:hAnsi="Lotus Linotype" w:cs="Lotus Linotype"/>
          <w:b/>
          <w:bCs/>
          <w:sz w:val="36"/>
          <w:szCs w:val="36"/>
          <w:rtl/>
          <w:lang w:eastAsia="en-US"/>
        </w:rPr>
        <w:br w:type="page"/>
      </w:r>
    </w:p>
    <w:p w:rsidR="00B1266C" w:rsidRPr="00275356" w:rsidRDefault="00B1266C" w:rsidP="00833ED4">
      <w:pPr>
        <w:widowControl w:val="0"/>
        <w:spacing w:before="120" w:after="120" w:line="204" w:lineRule="auto"/>
        <w:jc w:val="both"/>
        <w:rPr>
          <w:rFonts w:ascii="Lotus Linotype" w:hAnsi="Lotus Linotype" w:cs="AL-Mateen"/>
          <w:sz w:val="40"/>
          <w:szCs w:val="40"/>
          <w:rtl/>
          <w:lang w:eastAsia="en-US"/>
        </w:rPr>
      </w:pPr>
      <w:r w:rsidRPr="00275356">
        <w:rPr>
          <w:rFonts w:ascii="Lotus Linotype" w:hAnsi="Lotus Linotype" w:cs="AL-Mateen"/>
          <w:sz w:val="40"/>
          <w:szCs w:val="40"/>
          <w:rtl/>
          <w:lang w:eastAsia="en-US"/>
        </w:rPr>
        <w:lastRenderedPageBreak/>
        <w:br w:type="page"/>
      </w:r>
    </w:p>
    <w:p w:rsidR="00B1266C" w:rsidRPr="00275356" w:rsidRDefault="00B1266C" w:rsidP="00833ED4">
      <w:pPr>
        <w:widowControl w:val="0"/>
        <w:spacing w:before="120" w:after="120" w:line="204" w:lineRule="auto"/>
        <w:jc w:val="center"/>
        <w:rPr>
          <w:rFonts w:ascii="Lotus Linotype" w:hAnsi="Lotus Linotype" w:cs="AL-Mateen"/>
          <w:sz w:val="40"/>
          <w:szCs w:val="40"/>
          <w:rtl/>
          <w:lang w:eastAsia="en-US"/>
        </w:rPr>
      </w:pPr>
      <w:r w:rsidRPr="00275356">
        <w:rPr>
          <w:rFonts w:ascii="Lotus Linotype" w:hAnsi="Lotus Linotype" w:cs="AL-Mateen" w:hint="cs"/>
          <w:sz w:val="40"/>
          <w:szCs w:val="40"/>
          <w:rtl/>
          <w:lang w:eastAsia="en-US"/>
        </w:rPr>
        <w:lastRenderedPageBreak/>
        <w:t>مقدمة الرسالة الأولى</w:t>
      </w:r>
    </w:p>
    <w:p w:rsidR="00B1266C" w:rsidRPr="00275356" w:rsidRDefault="00B1266C" w:rsidP="00833ED4">
      <w:pPr>
        <w:widowControl w:val="0"/>
        <w:spacing w:before="120" w:after="120" w:line="204" w:lineRule="auto"/>
        <w:ind w:firstLine="567"/>
        <w:jc w:val="lowKashida"/>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 xml:space="preserve">الحمد لله والصلاة والسلام على رسول الله </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وبعد:</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فإن من أعظم الأمور التي فرقت المسلمين إلى شيع وأحزاب اختلاف بعض أهل العلـم فـي أمور العقيدة، ثم </w:t>
      </w:r>
      <w:proofErr w:type="spellStart"/>
      <w:r w:rsidRPr="00275356">
        <w:rPr>
          <w:rFonts w:ascii="Lotus Linotype" w:hAnsi="Lotus Linotype" w:cs="Lotus Linotype"/>
          <w:sz w:val="36"/>
          <w:szCs w:val="36"/>
          <w:rtl/>
          <w:lang w:eastAsia="en-US"/>
        </w:rPr>
        <w:t>ماترتب</w:t>
      </w:r>
      <w:proofErr w:type="spellEnd"/>
      <w:r w:rsidRPr="00275356">
        <w:rPr>
          <w:rFonts w:ascii="Lotus Linotype" w:hAnsi="Lotus Linotype" w:cs="Lotus Linotype"/>
          <w:sz w:val="36"/>
          <w:szCs w:val="36"/>
          <w:rtl/>
          <w:lang w:eastAsia="en-US"/>
        </w:rPr>
        <w:t xml:space="preserve"> على ذلك من انتقادات واتهامات وبراءة أحيان</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فقد حكم بعض العلماء على مخالفيهم بالابتداع والضلال والفسق وأحيان</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بالكفر، وامتُحن بعضهم</w:t>
      </w:r>
      <w:r w:rsidR="00B17956"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 فحصل له شيء من الأذى.</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وهذه الأحكام التي ترتبت على الخلاف العقدي كانت من أبرز الأسباب التي حالت دون اجتماع جماعة المسلمين وذلك لأن عامة المسلمين وطلاب العلم وأساتذته بمختلف أنواعه تبع لعلماء الدين</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فإذا كان علماء الدين يطعن بعضهم</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ببعض في العقيدة فكيف يجتمعون</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وإذا لم يجتمعوا فكيف يجتمع سائر</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المسلمين؟!</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 xml:space="preserve">أما الخلاف ذاته بين العلماء فقد وجد بين الصحابة رضي الله عنهم في الأمور العلمية كالعقائد والأمور العملية كالفقه - وإن كان قليلاً في أمور العقيدة كخلافهم في رؤية رسول الله </w:t>
      </w:r>
      <w:r w:rsidRPr="00275356">
        <w:rPr>
          <w:rFonts w:ascii="Lotus Linotype" w:hAnsi="Lotus Linotype" w:cs="Lotus Linotype"/>
          <w:sz w:val="36"/>
          <w:szCs w:val="36"/>
          <w:lang w:eastAsia="en-US"/>
        </w:rPr>
        <w:sym w:font="AGA Arabesque" w:char="F072"/>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ربه في الدنيا، وهل يعذَّب الميت ببكاء أهله عليه أم لا؟ -</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ولكن لم يكن له أثر في إضعاف جماعتهم، كما أن الخلاف في الأمور العملية التي أصبح </w:t>
      </w:r>
      <w:r w:rsidRPr="00275356">
        <w:rPr>
          <w:rFonts w:ascii="Lotus Linotype" w:hAnsi="Lotus Linotype" w:cs="Lotus Linotype"/>
          <w:sz w:val="36"/>
          <w:szCs w:val="36"/>
          <w:rtl/>
          <w:lang w:eastAsia="en-US"/>
        </w:rPr>
        <w:lastRenderedPageBreak/>
        <w:t xml:space="preserve">العلماء يطلقون عليها </w:t>
      </w:r>
      <w:r w:rsidRPr="00275356">
        <w:rPr>
          <w:rFonts w:ascii="Lotus Linotype" w:hAnsi="Lotus Linotype" w:cs="Lotus Linotype" w:hint="cs"/>
          <w:sz w:val="36"/>
          <w:szCs w:val="36"/>
          <w:rtl/>
          <w:lang w:eastAsia="en-US"/>
        </w:rPr>
        <w:t>«</w:t>
      </w:r>
      <w:r w:rsidRPr="00275356">
        <w:rPr>
          <w:rFonts w:ascii="Lotus Linotype" w:hAnsi="Lotus Linotype" w:cs="Lotus Linotype"/>
          <w:sz w:val="36"/>
          <w:szCs w:val="36"/>
          <w:rtl/>
          <w:lang w:eastAsia="en-US"/>
        </w:rPr>
        <w:t>الفقه</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 قد وجد بعد الصحابة رضي الله عنهم ولم يكن له أثر في إضعاف الجماعة إلا قليلاً، وذلك لأنه لم يترتب عليه أحكام بالبدعة والضلال والفسوق والكفر.</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ولقد حصل في هذا العصر من بعض طلاب العلم أنواع من السلوك الشاذ مثل عدم السلام على المخالف وعدم الصلاة خلفه، بسبب الخلافات العقدية.</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ولقد أبلغني بعض طلابي من المعهد العالي لإعداد الأئمة والدعاة في عدة دورات ما يجري في البلاد الإسلامية من تطاحن بين بعض أفراد الجماعات الإسلامية وتبادل الاتهامات، وأن أكثر ذلك راجع إلى الخلاف في أمور العقيدة، وخاصة ما يتعلق بالأسماء والصفات.</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كما أنني علمت عن ظاهرة انتشار الغلو في بعض المجتمعات فيما يتعلق بالحكم على علماء الدين، حيث بدأت تظهر من بعض طلاب العلم اتهامات لبعض أكابر العلماء بالابتداع والضلال</w:t>
      </w:r>
      <w:r w:rsidRPr="00275356">
        <w:rPr>
          <w:rFonts w:ascii="Lotus Linotype" w:hAnsi="Lotus Linotype" w:cs="Lotus Linotype" w:hint="cs"/>
          <w:sz w:val="36"/>
          <w:szCs w:val="36"/>
          <w:rtl/>
          <w:lang w:eastAsia="en-US"/>
        </w:rPr>
        <w:t>.</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 xml:space="preserve">ولقد كان ذلك وما سيأتي ذكره مما دفعني إلى نشر هذه الرسالة، لعل ذلك يخفف من المعركة المحتدمة بين طلاب العلم، وخاصة الدعاة إلى الله تعالى الذين تنتظر الأمة خلاصها على أيديهم من هذا </w:t>
      </w:r>
      <w:r w:rsidRPr="00275356">
        <w:rPr>
          <w:rFonts w:ascii="Lotus Linotype" w:hAnsi="Lotus Linotype" w:cs="Lotus Linotype"/>
          <w:sz w:val="36"/>
          <w:szCs w:val="36"/>
          <w:rtl/>
          <w:lang w:eastAsia="en-US"/>
        </w:rPr>
        <w:lastRenderedPageBreak/>
        <w:t>الوضع المتردي الذي نعيش فيه.</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بل لعل ما تحتوي عليه هذه الرسالة من محاولة الإصلاح يكون سبب</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في تآلف القلوب وجمع الشمل، وتوحيد الصف نحو جهاد الأعداء.</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Pr>
      </w:pPr>
      <w:r w:rsidRPr="00275356">
        <w:rPr>
          <w:rFonts w:ascii="Lotus Linotype" w:hAnsi="Lotus Linotype" w:cs="Lotus Linotype"/>
          <w:sz w:val="36"/>
          <w:szCs w:val="36"/>
          <w:rtl/>
        </w:rPr>
        <w:t xml:space="preserve">هذا وإنني لم أكتب هذه الرسالة للترجيح بين أقوال العلماء المختلفين , ولا لبيان الصواب منها من الخطأ , فإن هذا قد يتعارض مع الأهداف من تحرير هذه الرسالة التي قصدت منها تقريب وجهات النظر بين أهل العلم الديني وأن ينظر بعضهم إلى بعض نظرة محبة وتقدير , وأن يعذر بعضهم بعضًا فيما اختلفوا فيه , مما يسوغ فيه الاختلاف , وأن يحكموا على مخالفيهم بأنهم قد اجتهدوا </w:t>
      </w:r>
      <w:proofErr w:type="spellStart"/>
      <w:r w:rsidRPr="00275356">
        <w:rPr>
          <w:rFonts w:ascii="Lotus Linotype" w:hAnsi="Lotus Linotype" w:cs="Lotus Linotype"/>
          <w:sz w:val="36"/>
          <w:szCs w:val="36"/>
          <w:rtl/>
        </w:rPr>
        <w:t>فأخطؤوا</w:t>
      </w:r>
      <w:proofErr w:type="spellEnd"/>
      <w:r w:rsidRPr="00275356">
        <w:rPr>
          <w:rFonts w:ascii="Lotus Linotype" w:hAnsi="Lotus Linotype" w:cs="Lotus Linotype"/>
          <w:sz w:val="36"/>
          <w:szCs w:val="36"/>
          <w:rtl/>
        </w:rPr>
        <w:t xml:space="preserve"> إذا كانوا من أهل الاجتهاد.</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وإنما أردت أن أحدد أبرز القضايا التي يدور حولها هذا البحث , وأن أبين أن الاجتهاد سائغ في أمور الدين كلها بالنسبة لأهل السنة والجماعة الذين يجعلون الكتاب والسنة هما مصدر العلم الديني ويجعلون أصولهم منبثقة منهما, ويحتكمون إليهما عند الاختلاف, ويعتقدون بعدالة الصحابة رضي الله عنهم ويقدمون أقوالهم على آراء العلماء الذين جاؤوا من بعدهم.</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lastRenderedPageBreak/>
        <w:t>أما الذين يجهلون السنة النبوية ويطعنون ببعض الصحابة كالخوارج والرافضة.</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والذين يعتبرون مرجعهم الأساسي هو العقل , فيردون إليه نصوص الكتاب والسنة ويحتكمون إليه عند التنازع كالمعتزلة والجهمية وأتباع الفلاسفة.</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أما هؤلاء فلا عبرة بأقوالهم وآرائهم لأنهم ليسوا من أهل الاجتهاد المعتدِّ به لمخالفتهم أهل السنة في أصول الدين.</w:t>
      </w:r>
    </w:p>
    <w:p w:rsidR="00B1266C" w:rsidRPr="00275356" w:rsidRDefault="00B1266C" w:rsidP="00833ED4">
      <w:pPr>
        <w:widowControl w:val="0"/>
        <w:spacing w:before="120" w:after="120" w:line="204" w:lineRule="auto"/>
        <w:jc w:val="center"/>
        <w:rPr>
          <w:rFonts w:ascii="Lotus Linotype" w:hAnsi="Lotus Linotype" w:cs="AL-Mateen"/>
          <w:sz w:val="32"/>
          <w:szCs w:val="32"/>
          <w:rtl/>
          <w:lang w:eastAsia="en-US"/>
        </w:rPr>
      </w:pPr>
      <w:r w:rsidRPr="00275356">
        <w:rPr>
          <w:rFonts w:ascii="Lotus Linotype" w:hAnsi="Lotus Linotype" w:cs="Lotus Linotype"/>
          <w:sz w:val="32"/>
          <w:szCs w:val="32"/>
          <w:rtl/>
          <w:lang w:eastAsia="en-US"/>
        </w:rPr>
        <w:br w:type="page"/>
      </w:r>
      <w:r w:rsidRPr="00275356">
        <w:rPr>
          <w:rFonts w:ascii="Lotus Linotype" w:hAnsi="Lotus Linotype" w:cs="AL-Mateen"/>
          <w:sz w:val="36"/>
          <w:szCs w:val="36"/>
          <w:rtl/>
          <w:lang w:eastAsia="en-US"/>
        </w:rPr>
        <w:lastRenderedPageBreak/>
        <w:t>- نماذج من اجتهاد الصحابة -</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ومما يدل على أن من اجتهد في الدين فأخطأ أنه لا إثم عليه ما أخرجه الشيخان من حديث عبد</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الله بن عمر رضي الله عنهما قال </w:t>
      </w:r>
      <w:proofErr w:type="spellStart"/>
      <w:r w:rsidRPr="00275356">
        <w:rPr>
          <w:rFonts w:ascii="Lotus Linotype" w:hAnsi="Lotus Linotype" w:cs="Lotus Linotype"/>
          <w:sz w:val="36"/>
          <w:szCs w:val="36"/>
          <w:rtl/>
          <w:lang w:eastAsia="en-US"/>
        </w:rPr>
        <w:t>قال</w:t>
      </w:r>
      <w:proofErr w:type="spellEnd"/>
      <w:r w:rsidRPr="00275356">
        <w:rPr>
          <w:rFonts w:ascii="Lotus Linotype" w:hAnsi="Lotus Linotype" w:cs="Lotus Linotype"/>
          <w:sz w:val="36"/>
          <w:szCs w:val="36"/>
          <w:rtl/>
          <w:lang w:eastAsia="en-US"/>
        </w:rPr>
        <w:t xml:space="preserve"> النبي </w:t>
      </w:r>
      <w:r w:rsidRPr="00275356">
        <w:rPr>
          <w:rFonts w:ascii="Lotus Linotype" w:hAnsi="Lotus Linotype" w:cs="Lotus Linotype"/>
          <w:sz w:val="36"/>
          <w:szCs w:val="36"/>
          <w:lang w:eastAsia="en-US"/>
        </w:rPr>
        <w:sym w:font="AGA Arabesque" w:char="F072"/>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يوم الأحزاب:</w:t>
      </w:r>
      <w:r w:rsidRPr="00275356">
        <w:rPr>
          <w:rFonts w:ascii="Lotus Linotype" w:hAnsi="Lotus Linotype" w:cs="Lotus Linotype" w:hint="cs"/>
          <w:sz w:val="36"/>
          <w:szCs w:val="36"/>
          <w:rtl/>
          <w:lang w:eastAsia="en-US"/>
        </w:rPr>
        <w:t xml:space="preserve"> </w:t>
      </w:r>
      <w:proofErr w:type="spellStart"/>
      <w:r w:rsidRPr="00275356">
        <w:rPr>
          <w:rFonts w:ascii="Lotus Linotype" w:hAnsi="Lotus Linotype" w:cs="Lotus Linotype"/>
          <w:sz w:val="36"/>
          <w:szCs w:val="36"/>
          <w:rtl/>
          <w:lang w:eastAsia="en-US"/>
        </w:rPr>
        <w:t>لايصلينَّ</w:t>
      </w:r>
      <w:proofErr w:type="spellEnd"/>
      <w:r w:rsidRPr="00275356">
        <w:rPr>
          <w:rFonts w:ascii="Lotus Linotype" w:hAnsi="Lotus Linotype" w:cs="Lotus Linotype"/>
          <w:sz w:val="36"/>
          <w:szCs w:val="36"/>
          <w:rtl/>
          <w:lang w:eastAsia="en-US"/>
        </w:rPr>
        <w:t xml:space="preserve"> أحد العصر إلا في بني قريظة</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فأدرك بعضهم العصر في الطريق فقال بعضهم:</w:t>
      </w:r>
      <w:r w:rsidRPr="00275356">
        <w:rPr>
          <w:rFonts w:ascii="Lotus Linotype" w:hAnsi="Lotus Linotype" w:cs="Lotus Linotype" w:hint="cs"/>
          <w:sz w:val="36"/>
          <w:szCs w:val="36"/>
          <w:rtl/>
          <w:lang w:eastAsia="en-US"/>
        </w:rPr>
        <w:t xml:space="preserve"> </w:t>
      </w:r>
      <w:proofErr w:type="spellStart"/>
      <w:r w:rsidRPr="00275356">
        <w:rPr>
          <w:rFonts w:ascii="Lotus Linotype" w:hAnsi="Lotus Linotype" w:cs="Lotus Linotype"/>
          <w:sz w:val="36"/>
          <w:szCs w:val="36"/>
          <w:rtl/>
          <w:lang w:eastAsia="en-US"/>
        </w:rPr>
        <w:t>لانصلي</w:t>
      </w:r>
      <w:proofErr w:type="spellEnd"/>
      <w:r w:rsidRPr="00275356">
        <w:rPr>
          <w:rFonts w:ascii="Lotus Linotype" w:hAnsi="Lotus Linotype" w:cs="Lotus Linotype"/>
          <w:sz w:val="36"/>
          <w:szCs w:val="36"/>
          <w:rtl/>
          <w:lang w:eastAsia="en-US"/>
        </w:rPr>
        <w:t xml:space="preserve"> حتى نأتيهم، وقال بعضهم: بل نصلي، لم يُرِد منا ذلك، فَذ</w:t>
      </w:r>
      <w:r w:rsidRPr="00275356">
        <w:rPr>
          <w:rFonts w:ascii="Lotus Linotype" w:hAnsi="Lotus Linotype" w:cs="Lotus Linotype"/>
          <w:position w:val="8"/>
          <w:sz w:val="36"/>
          <w:szCs w:val="36"/>
          <w:rtl/>
          <w:lang w:eastAsia="en-US"/>
        </w:rPr>
        <w:t>ُ</w:t>
      </w:r>
      <w:r w:rsidRPr="00275356">
        <w:rPr>
          <w:rFonts w:ascii="Lotus Linotype" w:hAnsi="Lotus Linotype" w:cs="Lotus Linotype"/>
          <w:sz w:val="36"/>
          <w:szCs w:val="36"/>
          <w:rtl/>
          <w:lang w:eastAsia="en-US"/>
        </w:rPr>
        <w:t>كر ذلك للنبي</w:t>
      </w:r>
      <w:r w:rsidRPr="00275356">
        <w:rPr>
          <w:rFonts w:ascii="Lotus Linotype" w:hAnsi="Lotus Linotype" w:cs="Lotus Linotype"/>
          <w:sz w:val="36"/>
          <w:szCs w:val="36"/>
          <w:lang w:eastAsia="en-US"/>
        </w:rPr>
        <w:sym w:font="AGA Arabesque" w:char="F072"/>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فلم يعنِّف واحد</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منهم</w:t>
      </w:r>
      <w:r w:rsidRPr="00275356">
        <w:rPr>
          <w:rFonts w:ascii="Lotus Linotype" w:hAnsi="Lotus Linotype"/>
          <w:sz w:val="36"/>
          <w:szCs w:val="36"/>
          <w:vertAlign w:val="superscript"/>
          <w:rtl/>
          <w:lang w:eastAsia="en-US"/>
        </w:rPr>
        <w:t>(</w:t>
      </w:r>
      <w:r w:rsidRPr="00275356">
        <w:rPr>
          <w:rStyle w:val="a4"/>
          <w:rFonts w:ascii="Lotus Linotype" w:hAnsi="Lotus Linotype"/>
          <w:sz w:val="36"/>
          <w:szCs w:val="36"/>
          <w:rtl/>
        </w:rPr>
        <w:footnoteReference w:id="2"/>
      </w:r>
      <w:r w:rsidRPr="00275356">
        <w:rPr>
          <w:rFonts w:ascii="Lotus Linotype" w:hAnsi="Lotus Linotype"/>
          <w:sz w:val="36"/>
          <w:szCs w:val="36"/>
          <w:vertAlign w:val="superscript"/>
          <w:rtl/>
          <w:lang w:eastAsia="en-US"/>
        </w:rPr>
        <w:t>)</w:t>
      </w:r>
      <w:r w:rsidRPr="00275356">
        <w:rPr>
          <w:rFonts w:ascii="Lotus Linotype" w:hAnsi="Lotus Linotype" w:cs="Lotus Linotype"/>
          <w:sz w:val="36"/>
          <w:szCs w:val="36"/>
          <w:rtl/>
          <w:lang w:eastAsia="en-US"/>
        </w:rPr>
        <w:t>.</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 xml:space="preserve">وفي هذا الحديث يقول الحافظ ابن حجر: وقد استدل به الجمهور على عدم تأثيم من اجتهد لأنه </w:t>
      </w:r>
      <w:r w:rsidRPr="00275356">
        <w:rPr>
          <w:rFonts w:ascii="Lotus Linotype" w:hAnsi="Lotus Linotype" w:cs="Lotus Linotype"/>
          <w:sz w:val="36"/>
          <w:szCs w:val="36"/>
          <w:lang w:eastAsia="en-US"/>
        </w:rPr>
        <w:sym w:font="AGA Arabesque" w:char="F072"/>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لم يعنف أحد</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من الطائفتين، فلو كان هناك إثم لعنف من أثم</w:t>
      </w:r>
      <w:r w:rsidRPr="00275356">
        <w:rPr>
          <w:rFonts w:ascii="Lotus Linotype" w:hAnsi="Lotus Linotype"/>
          <w:sz w:val="36"/>
          <w:szCs w:val="36"/>
          <w:vertAlign w:val="superscript"/>
          <w:rtl/>
          <w:lang w:eastAsia="en-US"/>
        </w:rPr>
        <w:t>(</w:t>
      </w:r>
      <w:r w:rsidRPr="00275356">
        <w:rPr>
          <w:rStyle w:val="a4"/>
          <w:rFonts w:ascii="Lotus Linotype" w:hAnsi="Lotus Linotype"/>
          <w:sz w:val="36"/>
          <w:szCs w:val="36"/>
          <w:rtl/>
        </w:rPr>
        <w:footnoteReference w:id="3"/>
      </w:r>
      <w:r w:rsidRPr="00275356">
        <w:rPr>
          <w:rFonts w:ascii="Lotus Linotype" w:hAnsi="Lotus Linotype"/>
          <w:sz w:val="36"/>
          <w:szCs w:val="36"/>
          <w:vertAlign w:val="superscript"/>
          <w:rtl/>
          <w:lang w:eastAsia="en-US"/>
        </w:rPr>
        <w:t>)</w:t>
      </w:r>
      <w:r w:rsidRPr="00275356">
        <w:rPr>
          <w:rFonts w:ascii="Lotus Linotype" w:hAnsi="Lotus Linotype" w:cs="Lotus Linotype"/>
          <w:sz w:val="36"/>
          <w:szCs w:val="36"/>
          <w:rtl/>
          <w:lang w:eastAsia="en-US"/>
        </w:rPr>
        <w:t>.</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وهذا في مجال الأحكام العملية، ولا فرق في الدين بين الأحكام العملية والعقائد العلمية كما سيأتي.</w:t>
      </w:r>
    </w:p>
    <w:p w:rsidR="009A3391" w:rsidRDefault="00B1266C" w:rsidP="009A3391">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وقد ذكر الإمام ابن تيمية أمثلة من اختلاف الصحابة في بعض أمور العقيدة ومن ذلك قولـه: فعائشة أم المؤمنين -رضي الله عنها-قد خالفت ابن</w:t>
      </w:r>
      <w:r w:rsidRPr="00275356">
        <w:rPr>
          <w:rFonts w:cs="Times New Roman" w:hint="cs"/>
          <w:sz w:val="36"/>
          <w:szCs w:val="36"/>
          <w:rtl/>
          <w:lang w:eastAsia="en-US"/>
        </w:rPr>
        <w:t> </w:t>
      </w:r>
      <w:r w:rsidRPr="00275356">
        <w:rPr>
          <w:rFonts w:ascii="Lotus Linotype" w:hAnsi="Lotus Linotype" w:cs="Lotus Linotype" w:hint="cs"/>
          <w:sz w:val="36"/>
          <w:szCs w:val="36"/>
          <w:rtl/>
          <w:lang w:eastAsia="en-US"/>
        </w:rPr>
        <w:t>عباس</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وغيره</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من</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الصحابة</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في</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أن</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محمدًا</w:t>
      </w:r>
      <w:r w:rsidRPr="00275356">
        <w:rPr>
          <w:rFonts w:ascii="Lotus Linotype" w:hAnsi="Lotus Linotype" w:cs="Lotus Linotype"/>
          <w:sz w:val="36"/>
          <w:szCs w:val="36"/>
          <w:rtl/>
          <w:lang w:eastAsia="en-US"/>
        </w:rPr>
        <w:t xml:space="preserve"> </w:t>
      </w:r>
      <w:r w:rsidRPr="00275356">
        <w:rPr>
          <w:rFonts w:ascii="Lotus Linotype" w:hAnsi="Lotus Linotype" w:cs="Lotus Linotype"/>
          <w:sz w:val="36"/>
          <w:szCs w:val="36"/>
          <w:lang w:eastAsia="en-US"/>
        </w:rPr>
        <w:sym w:font="AGA Arabesque" w:char="F072"/>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رأى ربه، </w:t>
      </w:r>
      <w:proofErr w:type="spellStart"/>
      <w:r w:rsidR="00653E4D">
        <w:rPr>
          <w:rFonts w:ascii="Lotus Linotype" w:hAnsi="Lotus Linotype" w:cs="Lotus Linotype"/>
          <w:sz w:val="36"/>
          <w:szCs w:val="36"/>
          <w:rtl/>
          <w:lang w:eastAsia="en-US"/>
        </w:rPr>
        <w:lastRenderedPageBreak/>
        <w:t>وقالت:</w:t>
      </w:r>
      <w:r w:rsidRPr="00275356">
        <w:rPr>
          <w:rFonts w:ascii="Lotus Linotype" w:hAnsi="Lotus Linotype" w:cs="Lotus Linotype" w:hint="cs"/>
          <w:sz w:val="36"/>
          <w:szCs w:val="36"/>
          <w:rtl/>
          <w:lang w:eastAsia="en-US"/>
        </w:rPr>
        <w:t>«</w:t>
      </w:r>
      <w:r w:rsidRPr="00275356">
        <w:rPr>
          <w:rFonts w:ascii="Lotus Linotype" w:hAnsi="Lotus Linotype" w:cs="Lotus Linotype"/>
          <w:sz w:val="36"/>
          <w:szCs w:val="36"/>
          <w:rtl/>
          <w:lang w:eastAsia="en-US"/>
        </w:rPr>
        <w:t>من</w:t>
      </w:r>
      <w:proofErr w:type="spellEnd"/>
      <w:r w:rsidRPr="00275356">
        <w:rPr>
          <w:rFonts w:ascii="Lotus Linotype" w:hAnsi="Lotus Linotype" w:cs="Lotus Linotype"/>
          <w:sz w:val="36"/>
          <w:szCs w:val="36"/>
          <w:rtl/>
          <w:lang w:eastAsia="en-US"/>
        </w:rPr>
        <w:t xml:space="preserve"> زعم أن محمد</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رأى ربه فقد أعظم على الله تعالى الفرية</w:t>
      </w:r>
      <w:r w:rsidRPr="00275356">
        <w:rPr>
          <w:rFonts w:ascii="Lotus Linotype" w:hAnsi="Lotus Linotype" w:cs="Lotus Linotype" w:hint="cs"/>
          <w:sz w:val="36"/>
          <w:szCs w:val="36"/>
          <w:rtl/>
          <w:lang w:eastAsia="en-US"/>
        </w:rPr>
        <w:t>»</w:t>
      </w:r>
      <w:r w:rsidRPr="00275356">
        <w:rPr>
          <w:rFonts w:ascii="Lotus Linotype" w:hAnsi="Lotus Linotype"/>
          <w:sz w:val="36"/>
          <w:szCs w:val="36"/>
          <w:vertAlign w:val="superscript"/>
          <w:rtl/>
          <w:lang w:eastAsia="en-US"/>
        </w:rPr>
        <w:t>(</w:t>
      </w:r>
      <w:r w:rsidRPr="00275356">
        <w:rPr>
          <w:rStyle w:val="a4"/>
          <w:rFonts w:ascii="Lotus Linotype" w:hAnsi="Lotus Linotype"/>
          <w:sz w:val="36"/>
          <w:szCs w:val="36"/>
          <w:rtl/>
        </w:rPr>
        <w:footnoteReference w:id="4"/>
      </w:r>
      <w:r w:rsidRPr="00275356">
        <w:rPr>
          <w:rFonts w:ascii="Lotus Linotype" w:hAnsi="Lotus Linotype"/>
          <w:sz w:val="36"/>
          <w:szCs w:val="36"/>
          <w:vertAlign w:val="superscript"/>
          <w:rtl/>
          <w:lang w:eastAsia="en-US"/>
        </w:rPr>
        <w:t>)</w:t>
      </w:r>
      <w:r w:rsidRPr="00275356">
        <w:rPr>
          <w:rFonts w:ascii="Lotus Linotype" w:hAnsi="Lotus Linotype" w:cs="Lotus Linotype"/>
          <w:sz w:val="36"/>
          <w:szCs w:val="36"/>
          <w:rtl/>
          <w:lang w:eastAsia="en-US"/>
        </w:rPr>
        <w:t xml:space="preserve">، وجمهور الأمة على قول ابن عباس، مع أنهم لا يبدِّعون المانعين الذين وافقوا أم المؤمنين رضي الله عنها، وكذلك أنكرت أن يكون الأموات يسمعون دعاء الحي لماَّ قيل </w:t>
      </w:r>
      <w:proofErr w:type="spellStart"/>
      <w:r w:rsidRPr="00275356">
        <w:rPr>
          <w:rFonts w:ascii="Lotus Linotype" w:hAnsi="Lotus Linotype" w:cs="Lotus Linotype"/>
          <w:sz w:val="36"/>
          <w:szCs w:val="36"/>
          <w:rtl/>
          <w:lang w:eastAsia="en-US"/>
        </w:rPr>
        <w:t>لها:إن</w:t>
      </w:r>
      <w:proofErr w:type="spellEnd"/>
      <w:r w:rsidRPr="00275356">
        <w:rPr>
          <w:rFonts w:ascii="Lotus Linotype" w:hAnsi="Lotus Linotype" w:cs="Lotus Linotype"/>
          <w:sz w:val="36"/>
          <w:szCs w:val="36"/>
          <w:rtl/>
          <w:lang w:eastAsia="en-US"/>
        </w:rPr>
        <w:t xml:space="preserve"> النبي </w:t>
      </w:r>
      <w:r w:rsidRPr="00275356">
        <w:rPr>
          <w:rFonts w:ascii="Lotus Linotype" w:hAnsi="Lotus Linotype" w:cs="Lotus Linotype"/>
          <w:sz w:val="36"/>
          <w:szCs w:val="36"/>
          <w:lang w:eastAsia="en-US"/>
        </w:rPr>
        <w:sym w:font="AGA Arabesque" w:char="F072"/>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قال: </w:t>
      </w:r>
      <w:r w:rsidRPr="00275356">
        <w:rPr>
          <w:rFonts w:ascii="Lotus Linotype" w:hAnsi="Lotus Linotype" w:cs="Lotus Linotype" w:hint="cs"/>
          <w:sz w:val="36"/>
          <w:szCs w:val="36"/>
          <w:rtl/>
          <w:lang w:eastAsia="en-US"/>
        </w:rPr>
        <w:t>«</w:t>
      </w:r>
      <w:proofErr w:type="spellStart"/>
      <w:r w:rsidRPr="00275356">
        <w:rPr>
          <w:rFonts w:ascii="Lotus Linotype" w:hAnsi="Lotus Linotype" w:cs="Lotus Linotype"/>
          <w:sz w:val="36"/>
          <w:szCs w:val="36"/>
          <w:rtl/>
          <w:lang w:eastAsia="en-US"/>
        </w:rPr>
        <w:t>ماأنتم</w:t>
      </w:r>
      <w:proofErr w:type="spellEnd"/>
      <w:r w:rsidRPr="00275356">
        <w:rPr>
          <w:rFonts w:ascii="Lotus Linotype" w:hAnsi="Lotus Linotype" w:cs="Lotus Linotype"/>
          <w:sz w:val="36"/>
          <w:szCs w:val="36"/>
          <w:rtl/>
          <w:lang w:eastAsia="en-US"/>
        </w:rPr>
        <w:t xml:space="preserve"> </w:t>
      </w:r>
      <w:proofErr w:type="spellStart"/>
      <w:r w:rsidRPr="00275356">
        <w:rPr>
          <w:rFonts w:ascii="Lotus Linotype" w:hAnsi="Lotus Linotype" w:cs="Lotus Linotype"/>
          <w:sz w:val="36"/>
          <w:szCs w:val="36"/>
          <w:rtl/>
          <w:lang w:eastAsia="en-US"/>
        </w:rPr>
        <w:t>بأسمع</w:t>
      </w:r>
      <w:proofErr w:type="spellEnd"/>
      <w:r w:rsidRPr="00275356">
        <w:rPr>
          <w:rFonts w:ascii="Lotus Linotype" w:hAnsi="Lotus Linotype" w:cs="Lotus Linotype"/>
          <w:sz w:val="36"/>
          <w:szCs w:val="36"/>
          <w:rtl/>
          <w:lang w:eastAsia="en-US"/>
        </w:rPr>
        <w:t xml:space="preserve"> لما أقول </w:t>
      </w:r>
      <w:proofErr w:type="spellStart"/>
      <w:r w:rsidRPr="00275356">
        <w:rPr>
          <w:rFonts w:ascii="Lotus Linotype" w:hAnsi="Lotus Linotype" w:cs="Lotus Linotype"/>
          <w:sz w:val="36"/>
          <w:szCs w:val="36"/>
          <w:rtl/>
          <w:lang w:eastAsia="en-US"/>
        </w:rPr>
        <w:t>منهم</w:t>
      </w:r>
      <w:r w:rsidRPr="00275356">
        <w:rPr>
          <w:rFonts w:ascii="Lotus Linotype" w:hAnsi="Lotus Linotype" w:cs="Lotus Linotype" w:hint="cs"/>
          <w:sz w:val="36"/>
          <w:szCs w:val="36"/>
          <w:rtl/>
          <w:lang w:eastAsia="en-US"/>
        </w:rPr>
        <w:t>»</w:t>
      </w:r>
      <w:r w:rsidRPr="00275356">
        <w:rPr>
          <w:rFonts w:ascii="Lotus Linotype" w:hAnsi="Lotus Linotype" w:cs="Lotus Linotype"/>
          <w:sz w:val="36"/>
          <w:szCs w:val="36"/>
          <w:rtl/>
          <w:lang w:eastAsia="en-US"/>
        </w:rPr>
        <w:t>فقالت</w:t>
      </w:r>
      <w:proofErr w:type="spellEnd"/>
      <w:r w:rsidRPr="00275356">
        <w:rPr>
          <w:rFonts w:ascii="Lotus Linotype" w:hAnsi="Lotus Linotype" w:cs="Lotus Linotype"/>
          <w:sz w:val="36"/>
          <w:szCs w:val="36"/>
          <w:rtl/>
          <w:lang w:eastAsia="en-US"/>
        </w:rPr>
        <w:t>: إنما قال: إنهم ليعلمون الآن أن ما قلت لهم حق</w:t>
      </w:r>
      <w:r w:rsidRPr="00275356">
        <w:rPr>
          <w:rFonts w:ascii="Lotus Linotype" w:hAnsi="Lotus Linotype"/>
          <w:sz w:val="36"/>
          <w:szCs w:val="36"/>
          <w:vertAlign w:val="superscript"/>
          <w:rtl/>
          <w:lang w:eastAsia="en-US"/>
        </w:rPr>
        <w:t>(</w:t>
      </w:r>
      <w:r w:rsidRPr="00275356">
        <w:rPr>
          <w:rStyle w:val="a4"/>
          <w:rFonts w:ascii="Lotus Linotype" w:hAnsi="Lotus Linotype"/>
          <w:sz w:val="36"/>
          <w:szCs w:val="36"/>
          <w:rtl/>
        </w:rPr>
        <w:footnoteReference w:id="5"/>
      </w:r>
      <w:r w:rsidRPr="00275356">
        <w:rPr>
          <w:rFonts w:ascii="Lotus Linotype" w:hAnsi="Lotus Linotype"/>
          <w:sz w:val="36"/>
          <w:szCs w:val="36"/>
          <w:vertAlign w:val="superscript"/>
          <w:rtl/>
          <w:lang w:eastAsia="en-US"/>
        </w:rPr>
        <w:t>)</w:t>
      </w:r>
      <w:r w:rsidRPr="00275356">
        <w:rPr>
          <w:rFonts w:ascii="Lotus Linotype" w:hAnsi="Lotus Linotype" w:cs="Lotus Linotype"/>
          <w:sz w:val="36"/>
          <w:szCs w:val="36"/>
          <w:rtl/>
          <w:lang w:eastAsia="en-US"/>
        </w:rPr>
        <w:t xml:space="preserve">.ومع هذا فلاريب أن الموتى يسمعون خفق النعال، كما ثبت عن رسول الله </w:t>
      </w:r>
      <w:r w:rsidRPr="00275356">
        <w:rPr>
          <w:rFonts w:ascii="Lotus Linotype" w:hAnsi="Lotus Linotype" w:cs="Lotus Linotype"/>
          <w:sz w:val="36"/>
          <w:szCs w:val="36"/>
          <w:lang w:eastAsia="en-US"/>
        </w:rPr>
        <w:sym w:font="AGA Arabesque" w:char="F072"/>
      </w:r>
      <w:r w:rsidRPr="00275356">
        <w:rPr>
          <w:rFonts w:ascii="Lotus Linotype" w:hAnsi="Lotus Linotype"/>
          <w:sz w:val="36"/>
          <w:szCs w:val="36"/>
          <w:vertAlign w:val="superscript"/>
          <w:rtl/>
          <w:lang w:eastAsia="en-US"/>
        </w:rPr>
        <w:t>(</w:t>
      </w:r>
      <w:r w:rsidRPr="00275356">
        <w:rPr>
          <w:rStyle w:val="a4"/>
          <w:rFonts w:ascii="Lotus Linotype" w:hAnsi="Lotus Linotype"/>
          <w:sz w:val="36"/>
          <w:szCs w:val="36"/>
          <w:rtl/>
        </w:rPr>
        <w:footnoteReference w:id="6"/>
      </w:r>
      <w:r w:rsidRPr="00275356">
        <w:rPr>
          <w:rFonts w:ascii="Lotus Linotype" w:hAnsi="Lotus Linotype"/>
          <w:sz w:val="36"/>
          <w:szCs w:val="36"/>
          <w:vertAlign w:val="superscript"/>
          <w:rtl/>
          <w:lang w:eastAsia="en-US"/>
        </w:rPr>
        <w:t>)</w:t>
      </w:r>
      <w:r w:rsidRPr="00275356">
        <w:rPr>
          <w:rFonts w:ascii="Lotus Linotype" w:hAnsi="Lotus Linotype" w:cs="Lotus Linotype"/>
          <w:sz w:val="36"/>
          <w:szCs w:val="36"/>
          <w:rtl/>
          <w:lang w:eastAsia="en-US"/>
        </w:rPr>
        <w:t>:</w:t>
      </w:r>
      <w:r w:rsidR="009A3391">
        <w:rPr>
          <w:rFonts w:ascii="Lotus Linotype" w:hAnsi="Lotus Linotype" w:cs="Lotus Linotype" w:hint="cs"/>
          <w:sz w:val="36"/>
          <w:szCs w:val="36"/>
          <w:rtl/>
          <w:lang w:eastAsia="en-US"/>
        </w:rPr>
        <w:t xml:space="preserve">ثم ذكر قوله </w:t>
      </w:r>
      <w:r w:rsidR="009A3391">
        <w:rPr>
          <w:rFonts w:ascii="Lotus Linotype" w:hAnsi="Lotus Linotype" w:cs="Lotus Linotype" w:hint="cs"/>
          <w:sz w:val="36"/>
          <w:szCs w:val="36"/>
          <w:lang w:eastAsia="en-US"/>
        </w:rPr>
        <w:sym w:font="AGA Arabesque" w:char="F072"/>
      </w:r>
      <w:r w:rsidRPr="00275356">
        <w:rPr>
          <w:rFonts w:ascii="Lotus Linotype" w:hAnsi="Lotus Linotype" w:cs="Lotus Linotype" w:hint="cs"/>
          <w:sz w:val="36"/>
          <w:szCs w:val="36"/>
          <w:rtl/>
          <w:lang w:eastAsia="en-US"/>
        </w:rPr>
        <w:t>«</w:t>
      </w:r>
      <w:r w:rsidRPr="00275356">
        <w:rPr>
          <w:rFonts w:ascii="Lotus Linotype" w:hAnsi="Lotus Linotype" w:cs="Lotus Linotype"/>
          <w:sz w:val="36"/>
          <w:szCs w:val="36"/>
          <w:rtl/>
          <w:lang w:eastAsia="en-US"/>
        </w:rPr>
        <w:t>وما</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من رجل يمر بقبر الرجل كان يعرفه في الدنيا فيسلم عليه، </w:t>
      </w:r>
      <w:r w:rsidR="00653E4D">
        <w:rPr>
          <w:rFonts w:ascii="Lotus Linotype" w:hAnsi="Lotus Linotype" w:cs="Lotus Linotype"/>
          <w:sz w:val="36"/>
          <w:szCs w:val="36"/>
          <w:rtl/>
          <w:lang w:eastAsia="en-US"/>
        </w:rPr>
        <w:t>إلا</w:t>
      </w:r>
      <w:r w:rsidR="00653E4D">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رد الله عليه روحه حتى يرد عليه السلام</w:t>
      </w:r>
      <w:r w:rsidRPr="00275356">
        <w:rPr>
          <w:rFonts w:ascii="Lotus Linotype" w:hAnsi="Lotus Linotype" w:cs="Lotus Linotype" w:hint="cs"/>
          <w:sz w:val="36"/>
          <w:szCs w:val="36"/>
          <w:rtl/>
          <w:lang w:eastAsia="en-US"/>
        </w:rPr>
        <w:t>»</w:t>
      </w:r>
      <w:r w:rsidRPr="00275356">
        <w:rPr>
          <w:rFonts w:ascii="Lotus Linotype" w:hAnsi="Lotus Linotype"/>
          <w:sz w:val="36"/>
          <w:szCs w:val="36"/>
          <w:vertAlign w:val="superscript"/>
          <w:rtl/>
          <w:lang w:eastAsia="en-US"/>
        </w:rPr>
        <w:t>(</w:t>
      </w:r>
      <w:r w:rsidRPr="00275356">
        <w:rPr>
          <w:rStyle w:val="a4"/>
          <w:rFonts w:ascii="Lotus Linotype" w:hAnsi="Lotus Linotype"/>
          <w:sz w:val="36"/>
          <w:szCs w:val="36"/>
          <w:rtl/>
        </w:rPr>
        <w:footnoteReference w:id="7"/>
      </w:r>
      <w:r w:rsidRPr="00275356">
        <w:rPr>
          <w:rFonts w:ascii="Lotus Linotype" w:hAnsi="Lotus Linotype"/>
          <w:sz w:val="36"/>
          <w:szCs w:val="36"/>
          <w:vertAlign w:val="superscript"/>
          <w:rtl/>
          <w:lang w:eastAsia="en-US"/>
        </w:rPr>
        <w:t>)</w:t>
      </w:r>
      <w:r w:rsidR="00653E4D">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صح ذلك عن النبي </w:t>
      </w:r>
      <w:r w:rsidRPr="00275356">
        <w:rPr>
          <w:rFonts w:ascii="Lotus Linotype" w:hAnsi="Lotus Linotype" w:cs="Lotus Linotype"/>
          <w:sz w:val="36"/>
          <w:szCs w:val="36"/>
          <w:lang w:eastAsia="en-US"/>
        </w:rPr>
        <w:sym w:font="AGA Arabesque" w:char="F072"/>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إلى غير ذلك من الأحاديث. وأم المؤمنين </w:t>
      </w:r>
      <w:proofErr w:type="spellStart"/>
      <w:r w:rsidRPr="00275356">
        <w:rPr>
          <w:rFonts w:ascii="Lotus Linotype" w:hAnsi="Lotus Linotype" w:cs="Lotus Linotype"/>
          <w:sz w:val="36"/>
          <w:szCs w:val="36"/>
          <w:rtl/>
          <w:lang w:eastAsia="en-US"/>
        </w:rPr>
        <w:t>تأولت</w:t>
      </w:r>
      <w:proofErr w:type="spellEnd"/>
      <w:r w:rsidRPr="00275356">
        <w:rPr>
          <w:rFonts w:ascii="Lotus Linotype" w:hAnsi="Lotus Linotype" w:cs="Lotus Linotype"/>
          <w:sz w:val="36"/>
          <w:szCs w:val="36"/>
          <w:rtl/>
          <w:lang w:eastAsia="en-US"/>
        </w:rPr>
        <w:t xml:space="preserve">، والله يرضى عنها. وكذلك معاوية نُقل عنه في أمر المعراج أنه قال: إنما كان بروحه، والناس على خلاف معاوية </w:t>
      </w:r>
      <w:r w:rsidRPr="00275356">
        <w:rPr>
          <w:rFonts w:ascii="Lotus Linotype" w:hAnsi="Lotus Linotype" w:cs="Lotus Linotype"/>
          <w:sz w:val="36"/>
          <w:szCs w:val="36"/>
          <w:lang w:eastAsia="en-US"/>
        </w:rPr>
        <w:sym w:font="AGA Arabesque" w:char="F074"/>
      </w:r>
      <w:r w:rsidRPr="00275356">
        <w:rPr>
          <w:rFonts w:ascii="Lotus Linotype" w:hAnsi="Lotus Linotype" w:cs="Lotus Linotype"/>
          <w:sz w:val="36"/>
          <w:szCs w:val="36"/>
          <w:rtl/>
          <w:lang w:eastAsia="en-US"/>
        </w:rPr>
        <w:t xml:space="preserve"> ومثل ذلك كثير.</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وأما الاختلاف </w:t>
      </w:r>
      <w:proofErr w:type="spellStart"/>
      <w:r w:rsidRPr="00275356">
        <w:rPr>
          <w:rFonts w:ascii="Lotus Linotype" w:hAnsi="Lotus Linotype" w:cs="Lotus Linotype"/>
          <w:sz w:val="36"/>
          <w:szCs w:val="36"/>
          <w:rtl/>
          <w:lang w:eastAsia="en-US"/>
        </w:rPr>
        <w:t>في</w:t>
      </w:r>
      <w:r w:rsidRPr="00275356">
        <w:rPr>
          <w:rFonts w:ascii="Lotus Linotype" w:hAnsi="Lotus Linotype" w:cs="Lotus Linotype" w:hint="cs"/>
          <w:sz w:val="36"/>
          <w:szCs w:val="36"/>
          <w:rtl/>
          <w:lang w:eastAsia="en-US"/>
        </w:rPr>
        <w:t>«</w:t>
      </w:r>
      <w:r w:rsidRPr="00275356">
        <w:rPr>
          <w:rFonts w:ascii="Lotus Linotype" w:hAnsi="Lotus Linotype" w:cs="Lotus Linotype"/>
          <w:sz w:val="36"/>
          <w:szCs w:val="36"/>
          <w:rtl/>
          <w:lang w:eastAsia="en-US"/>
        </w:rPr>
        <w:t>الأحكام</w:t>
      </w:r>
      <w:proofErr w:type="spellEnd"/>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 فأكثر من أن ينضبط، ولو كان كل ما اختلف مسلمان في شيء تهاجرا لم يبق بين </w:t>
      </w:r>
      <w:r w:rsidRPr="00275356">
        <w:rPr>
          <w:rFonts w:ascii="Lotus Linotype" w:hAnsi="Lotus Linotype" w:cs="Lotus Linotype"/>
          <w:sz w:val="36"/>
          <w:szCs w:val="36"/>
          <w:rtl/>
          <w:lang w:eastAsia="en-US"/>
        </w:rPr>
        <w:lastRenderedPageBreak/>
        <w:t xml:space="preserve">المسلمين عصمة ولا أخوة، ولقد كان أبو بكر وعمر - رضي الله عنهما - سيدا المسلمين يتنازعان في أشياء لا يقصدان إلا الخير، وقد قال النبي </w:t>
      </w:r>
      <w:r w:rsidRPr="00275356">
        <w:rPr>
          <w:rFonts w:ascii="Lotus Linotype" w:hAnsi="Lotus Linotype" w:cs="Lotus Linotype"/>
          <w:sz w:val="36"/>
          <w:szCs w:val="36"/>
          <w:lang w:eastAsia="en-US"/>
        </w:rPr>
        <w:sym w:font="AGA Arabesque" w:char="F072"/>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لأصحابه يوم بني قريظة: </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لا يصلين أحد العصر إلا في بني قريظة فأدركتهم العصر في الطريق، فقال قوم: لا نصلي إلا في بني قريظة، وفاتهم العصر. وقال قوم: لم يرد منا تأخير الصلاة، فصلوا في الطريق، فلم يعب واحد</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من الطائفتين</w:t>
      </w:r>
      <w:r w:rsidRPr="00275356">
        <w:rPr>
          <w:rFonts w:ascii="Lotus Linotype" w:hAnsi="Lotus Linotype" w:cs="Lotus Linotype" w:hint="cs"/>
          <w:sz w:val="36"/>
          <w:szCs w:val="36"/>
          <w:rtl/>
          <w:lang w:eastAsia="en-US"/>
        </w:rPr>
        <w:t>»</w:t>
      </w:r>
      <w:r w:rsidRPr="00275356">
        <w:rPr>
          <w:rFonts w:ascii="Lotus Linotype" w:hAnsi="Lotus Linotype" w:cs="Lotus Linotype"/>
          <w:sz w:val="36"/>
          <w:szCs w:val="36"/>
          <w:rtl/>
          <w:lang w:eastAsia="en-US"/>
        </w:rPr>
        <w:t>. أخرجاه في الصحيحين من حديث ابن</w:t>
      </w:r>
      <w:r w:rsidRPr="00275356">
        <w:rPr>
          <w:rFonts w:cs="Times New Roman" w:hint="cs"/>
          <w:sz w:val="36"/>
          <w:szCs w:val="36"/>
          <w:rtl/>
          <w:lang w:eastAsia="en-US"/>
        </w:rPr>
        <w:t> </w:t>
      </w:r>
      <w:r w:rsidRPr="00275356">
        <w:rPr>
          <w:rFonts w:ascii="Lotus Linotype" w:hAnsi="Lotus Linotype" w:cs="Lotus Linotype" w:hint="cs"/>
          <w:sz w:val="36"/>
          <w:szCs w:val="36"/>
          <w:rtl/>
          <w:lang w:eastAsia="en-US"/>
        </w:rPr>
        <w:t>عمر،</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وهذا</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وإن</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كان</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في</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الأحكام</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فما</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لم</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يكن</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من</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الأصول</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المهمة</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فهو</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ملحق</w:t>
      </w:r>
      <w:r w:rsidRPr="00275356">
        <w:rPr>
          <w:rFonts w:ascii="Lotus Linotype" w:hAnsi="Lotus Linotype" w:cs="Lotus Linotype"/>
          <w:sz w:val="36"/>
          <w:szCs w:val="36"/>
          <w:rtl/>
          <w:lang w:eastAsia="en-US"/>
        </w:rPr>
        <w:t xml:space="preserve"> </w:t>
      </w:r>
      <w:r w:rsidRPr="00275356">
        <w:rPr>
          <w:rFonts w:ascii="Lotus Linotype" w:hAnsi="Lotus Linotype" w:cs="Lotus Linotype" w:hint="cs"/>
          <w:sz w:val="36"/>
          <w:szCs w:val="36"/>
          <w:rtl/>
          <w:lang w:eastAsia="en-US"/>
        </w:rPr>
        <w:t>بالأحكام</w:t>
      </w:r>
      <w:r w:rsidRPr="00275356">
        <w:rPr>
          <w:rFonts w:ascii="Lotus Linotype" w:hAnsi="Lotus Linotype"/>
          <w:sz w:val="36"/>
          <w:szCs w:val="36"/>
          <w:vertAlign w:val="superscript"/>
          <w:rtl/>
          <w:lang w:eastAsia="en-US"/>
        </w:rPr>
        <w:t>(</w:t>
      </w:r>
      <w:r w:rsidRPr="00275356">
        <w:rPr>
          <w:rStyle w:val="a4"/>
          <w:rFonts w:ascii="Lotus Linotype" w:hAnsi="Lotus Linotype"/>
          <w:sz w:val="36"/>
          <w:szCs w:val="36"/>
          <w:rtl/>
        </w:rPr>
        <w:footnoteReference w:id="8"/>
      </w:r>
      <w:r w:rsidRPr="00275356">
        <w:rPr>
          <w:rFonts w:ascii="Lotus Linotype" w:hAnsi="Lotus Linotype"/>
          <w:sz w:val="36"/>
          <w:szCs w:val="36"/>
          <w:vertAlign w:val="superscript"/>
          <w:rtl/>
          <w:lang w:eastAsia="en-US"/>
        </w:rPr>
        <w:t>)</w:t>
      </w:r>
      <w:r w:rsidR="009A3391">
        <w:rPr>
          <w:rFonts w:ascii="Lotus Linotype" w:hAnsi="Lotus Linotype" w:cs="Lotus Linotype" w:hint="cs"/>
          <w:sz w:val="36"/>
          <w:szCs w:val="36"/>
          <w:rtl/>
          <w:lang w:eastAsia="en-US"/>
        </w:rPr>
        <w:t xml:space="preserve"> .</w:t>
      </w:r>
    </w:p>
    <w:p w:rsidR="00B1266C" w:rsidRPr="00275356" w:rsidRDefault="00B1266C" w:rsidP="009A3391">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ويقصد بغير الأمور المهمة جزئيات العقيدة لأنه إنما ساق هذا الدليل بعد ذكر خلاف الصحابة رضي الله عنهم في بعض أمور العقيدة.</w:t>
      </w:r>
    </w:p>
    <w:p w:rsidR="00B1266C" w:rsidRPr="00275356" w:rsidRDefault="00B1266C" w:rsidP="00833ED4">
      <w:pPr>
        <w:widowControl w:val="0"/>
        <w:spacing w:before="120" w:after="120" w:line="204" w:lineRule="auto"/>
        <w:ind w:firstLine="567"/>
        <w:jc w:val="lowKashida"/>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وهذه الأمثلة التي ذكرها ابن تيمية من أوضح الأدلة على أن الاجتهاد في أمور العقيدة كان معروف</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عند الصحابة رضي الله عنهم وأنه لم يكن يترتب على الخلاف في ذلك تبديع ولا تضليل.</w:t>
      </w:r>
    </w:p>
    <w:p w:rsidR="00B1266C" w:rsidRPr="00275356" w:rsidRDefault="00B1266C" w:rsidP="00833ED4">
      <w:pPr>
        <w:widowControl w:val="0"/>
        <w:spacing w:before="120" w:after="120" w:line="204" w:lineRule="auto"/>
        <w:jc w:val="center"/>
        <w:rPr>
          <w:rFonts w:ascii="Lotus Linotype" w:hAnsi="Lotus Linotype" w:cs="AL-Mateen"/>
          <w:sz w:val="36"/>
          <w:szCs w:val="36"/>
          <w:rtl/>
          <w:lang w:eastAsia="en-US"/>
        </w:rPr>
      </w:pPr>
      <w:r w:rsidRPr="00275356">
        <w:rPr>
          <w:rFonts w:ascii="Lotus Linotype" w:hAnsi="Lotus Linotype" w:cs="AL-Mateen"/>
          <w:sz w:val="36"/>
          <w:szCs w:val="36"/>
          <w:rtl/>
          <w:lang w:eastAsia="en-US"/>
        </w:rPr>
        <w:br w:type="page"/>
      </w:r>
      <w:r w:rsidRPr="00275356">
        <w:rPr>
          <w:rFonts w:ascii="Lotus Linotype" w:hAnsi="Lotus Linotype" w:cs="AL-Mateen" w:hint="cs"/>
          <w:sz w:val="36"/>
          <w:szCs w:val="36"/>
          <w:rtl/>
          <w:lang w:eastAsia="en-US"/>
        </w:rPr>
        <w:lastRenderedPageBreak/>
        <w:t>- اقتباسات من كلام الإمام ابن تيمية -</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إننا حينما نستعرض كلام العلماء الكبار في هذا الشأن نجد لهم نظرات معتدلة في الحكم على المخالفين في كل أمور الدين، وسيكون التركيز في هذه الرسالة على بيان شيء من أقوال عالم من أعظم علماء المسلمين، كان له صولات وجولات في جميع علوم الدين، وجاهد طوال حياته بلسانه وقلمه لحماية دين الإسلام</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وتنقيته مم</w:t>
      </w:r>
      <w:r w:rsidRPr="00275356">
        <w:rPr>
          <w:rFonts w:ascii="Lotus Linotype" w:hAnsi="Lotus Linotype" w:cs="Lotus Linotype" w:hint="cs"/>
          <w:sz w:val="36"/>
          <w:szCs w:val="36"/>
          <w:rtl/>
          <w:lang w:eastAsia="en-US"/>
        </w:rPr>
        <w:t xml:space="preserve">ا </w:t>
      </w:r>
      <w:r w:rsidRPr="00275356">
        <w:rPr>
          <w:rFonts w:ascii="Lotus Linotype" w:hAnsi="Lotus Linotype" w:cs="Lotus Linotype"/>
          <w:sz w:val="36"/>
          <w:szCs w:val="36"/>
          <w:rtl/>
          <w:lang w:eastAsia="en-US"/>
        </w:rPr>
        <w:t>شابه من أغاليط المغالطين ودسائس الماكرين وأوهام</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المخطئين.. ذلكم هو الإمام العلامة شيخ الإسلام تقي الدين أحمد بن عبد</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الحليم </w:t>
      </w:r>
      <w:r w:rsidR="00D44B7A">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بن عبدالسلام ابن تيمية، الذي جمع الله تعالى له علوم من تقدمه فعرضها بعدالة، واعتدل في حكمه على المخالفين.</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 xml:space="preserve">وأبدأ بنقل بيانه عن مصطلحات يتكرر ذكرها في هذا المجال بينما يقلُّ استعمالها في التعريف بالعلوم حيث يقول: أما العلم بالدين وكشفه فالدين نوعان: أمور خبرية اعتقادية وأمور طلبية عملية. </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u w:val="single"/>
          <w:rtl/>
          <w:lang w:eastAsia="en-US"/>
        </w:rPr>
        <w:t>فالأول</w:t>
      </w:r>
      <w:r w:rsidRPr="00275356">
        <w:rPr>
          <w:rFonts w:ascii="Lotus Linotype" w:hAnsi="Lotus Linotype" w:cs="Lotus Linotype"/>
          <w:sz w:val="36"/>
          <w:szCs w:val="36"/>
          <w:rtl/>
          <w:lang w:eastAsia="en-US"/>
        </w:rPr>
        <w:t xml:space="preserve"> كالعلم بالله وملائكته وكتبه ورسله واليوم الآخر، ويدخل في ذلك أخبار الأنبياء وأممهم ومراتبهم في الفضائل وأحوال الملائكة وصفاتهم وأعمالهم، ويدخل في ذلك صفة الجنة والنار وما في الأعمال من الثواب والعقاب، وأحوال الأولياء والصحابة وفضائلهم ومراتبهم وغير ذلك.</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u w:val="single"/>
          <w:rtl/>
          <w:lang w:eastAsia="en-US"/>
        </w:rPr>
        <w:lastRenderedPageBreak/>
        <w:t>والثاني</w:t>
      </w:r>
      <w:r w:rsidRPr="00275356">
        <w:rPr>
          <w:rFonts w:ascii="Lotus Linotype" w:hAnsi="Lotus Linotype" w:cs="Lotus Linotype"/>
          <w:sz w:val="36"/>
          <w:szCs w:val="36"/>
          <w:rtl/>
          <w:lang w:eastAsia="en-US"/>
        </w:rPr>
        <w:t xml:space="preserve"> الأمور العملية الطلبية من أعمال</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الجوارح والقلب كالواجبات والمحرمات</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والمستحبات</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والمكروهات والمباحات، فإن الأمر</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والنهي قد يكون بالعلم والاعتقاد، فهو من جهة كونه علم</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واعتقاد</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أو خبر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صادق</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أو كاذب</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يدخل في القسم الأول، ومن جهة كونه مأمور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به أو منهي</w:t>
      </w:r>
      <w:r w:rsidR="00D44B7A">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عنه يدخل في القسم الثاني، مثل شهادة أن لا إله إلا الله وأن محمد</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رسول الله، فهذه الشهادة من جهة كونها صادقة مطابقة لِمَخبرها فهي من القسم الأول، ومن جهة أنها فرض واجب وأن صاحبها بها يصير مؤمن</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يستحق الثواب، وبعدمها يصير كافر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يحل دمه وماله فهي من القسم الثاني</w:t>
      </w:r>
      <w:r w:rsidRPr="00275356">
        <w:rPr>
          <w:rFonts w:ascii="Lotus Linotype" w:hAnsi="Lotus Linotype"/>
          <w:sz w:val="36"/>
          <w:szCs w:val="36"/>
          <w:vertAlign w:val="superscript"/>
          <w:rtl/>
          <w:lang w:eastAsia="en-US"/>
        </w:rPr>
        <w:t>(</w:t>
      </w:r>
      <w:r w:rsidRPr="00275356">
        <w:rPr>
          <w:rStyle w:val="a4"/>
          <w:rFonts w:ascii="Lotus Linotype" w:hAnsi="Lotus Linotype"/>
          <w:sz w:val="36"/>
          <w:szCs w:val="36"/>
          <w:rtl/>
        </w:rPr>
        <w:footnoteReference w:id="9"/>
      </w:r>
      <w:r w:rsidRPr="00275356">
        <w:rPr>
          <w:rFonts w:ascii="Lotus Linotype" w:hAnsi="Lotus Linotype"/>
          <w:sz w:val="36"/>
          <w:szCs w:val="36"/>
          <w:vertAlign w:val="superscript"/>
          <w:rtl/>
          <w:lang w:eastAsia="en-US"/>
        </w:rPr>
        <w:t>)</w:t>
      </w:r>
      <w:r w:rsidRPr="00275356">
        <w:rPr>
          <w:rFonts w:ascii="Lotus Linotype" w:hAnsi="Lotus Linotype" w:cs="Lotus Linotype"/>
          <w:sz w:val="36"/>
          <w:szCs w:val="36"/>
          <w:rtl/>
          <w:lang w:eastAsia="en-US"/>
        </w:rPr>
        <w:t>.</w:t>
      </w:r>
    </w:p>
    <w:p w:rsidR="00B1266C" w:rsidRPr="00275356" w:rsidRDefault="00B1266C" w:rsidP="00833ED4">
      <w:pPr>
        <w:widowControl w:val="0"/>
        <w:spacing w:before="120" w:after="120" w:line="204" w:lineRule="auto"/>
        <w:jc w:val="lowKashida"/>
        <w:rPr>
          <w:rFonts w:ascii="Lotus Linotype" w:hAnsi="Lotus Linotype" w:cs="AL-Mateen"/>
          <w:sz w:val="36"/>
          <w:szCs w:val="36"/>
          <w:rtl/>
          <w:lang w:eastAsia="en-US"/>
        </w:rPr>
      </w:pPr>
      <w:r w:rsidRPr="00275356">
        <w:rPr>
          <w:rFonts w:ascii="Lotus Linotype" w:hAnsi="Lotus Linotype" w:cs="AL-Mateen"/>
          <w:sz w:val="36"/>
          <w:szCs w:val="36"/>
          <w:rtl/>
          <w:lang w:eastAsia="en-US"/>
        </w:rPr>
        <w:t>أصول الدين وفروعه:</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 xml:space="preserve">وفي بيان أصول الدين وفروعه وأن المجتهد إذا أخطأ لا يأثم يذكر ابن تيمية طوائف المسلمين الذين اختلفوا في باب الأسماء والصفات، ثم يذكر أن بعض السلف لا يرى الانتساب في أصول الدين إلى عالم معين وإنما يرى الانتساب إلى الكتاب والسنة، ثم قال: وهذه طريقة جيدة ولكن هذا مما يسُوغ فيه الاجتهاد؛ فإن مسائل الدِّقِّ في الأصول لا يكاد يتفق عليها طائفة؛ إذ لو كان كذلك لما تنازع في بعضها السلف من الصحابة والتابعين، وقد يُنكَر الشيء في حال </w:t>
      </w:r>
      <w:r w:rsidRPr="00275356">
        <w:rPr>
          <w:rFonts w:ascii="Lotus Linotype" w:hAnsi="Lotus Linotype" w:cs="Lotus Linotype"/>
          <w:sz w:val="36"/>
          <w:szCs w:val="36"/>
          <w:rtl/>
          <w:lang w:eastAsia="en-US"/>
        </w:rPr>
        <w:lastRenderedPageBreak/>
        <w:t>دون حال. وعلى شخص دون شخص.</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 xml:space="preserve">وأصل هذا ما قد ذكرته في غير هذا الموضع: أن المسائل الخبرية قد تكون بمنزلة المسائل العملية؛ وإن سمِّيتْ تلك </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مسائل أصول</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 وهذه </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مسائل فروع</w:t>
      </w:r>
      <w:r w:rsidRPr="00275356">
        <w:rPr>
          <w:rFonts w:ascii="Lotus Linotype" w:hAnsi="Lotus Linotype" w:cs="Lotus Linotype" w:hint="cs"/>
          <w:sz w:val="36"/>
          <w:szCs w:val="36"/>
          <w:rtl/>
          <w:lang w:eastAsia="en-US"/>
        </w:rPr>
        <w:t>»</w:t>
      </w:r>
      <w:r w:rsidRPr="00275356">
        <w:rPr>
          <w:rFonts w:ascii="Lotus Linotype" w:hAnsi="Lotus Linotype" w:cs="Lotus Linotype"/>
          <w:sz w:val="36"/>
          <w:szCs w:val="36"/>
          <w:rtl/>
          <w:lang w:eastAsia="en-US"/>
        </w:rPr>
        <w:t xml:space="preserve"> فإن هذه التسمية محدثة، قسَّمها طائفة من الفقهاء والمتكلمين؛ وهو على المتكلمين والأصوليين أغلب؛ لا سيما إذا تكلموا في مسائل التصويب والتخطئة.</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 xml:space="preserve">وأما جمهور الفقهاء المحققين والصوفية فعندهم أن الأعمال أهم </w:t>
      </w:r>
      <w:proofErr w:type="spellStart"/>
      <w:r w:rsidRPr="00275356">
        <w:rPr>
          <w:rFonts w:ascii="Lotus Linotype" w:hAnsi="Lotus Linotype" w:cs="Lotus Linotype"/>
          <w:sz w:val="36"/>
          <w:szCs w:val="36"/>
          <w:rtl/>
          <w:lang w:eastAsia="en-US"/>
        </w:rPr>
        <w:t>وآكد</w:t>
      </w:r>
      <w:proofErr w:type="spellEnd"/>
      <w:r w:rsidRPr="00275356">
        <w:rPr>
          <w:rFonts w:ascii="Lotus Linotype" w:hAnsi="Lotus Linotype" w:cs="Lotus Linotype"/>
          <w:sz w:val="36"/>
          <w:szCs w:val="36"/>
          <w:rtl/>
          <w:lang w:eastAsia="en-US"/>
        </w:rPr>
        <w:t xml:space="preserve"> من مسائل الأقوال المتنازع فيها؛ فإن الفقهاء كلامهم إنما هو فيها، وكثير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lang w:eastAsia="en-US"/>
        </w:rPr>
        <w:t xml:space="preserve"> ما يكرهون الكلام في كل مسألة ليس فيها عمل، كما يقوله مالك وغيره من أهل المدينة، بل الحق أن الجليل من كل واحد من الصنفين </w:t>
      </w:r>
      <w:r w:rsidRPr="00275356">
        <w:rPr>
          <w:rFonts w:ascii="Lotus Linotype" w:hAnsi="Lotus Linotype" w:cs="Lotus Linotype" w:hint="cs"/>
          <w:sz w:val="36"/>
          <w:szCs w:val="36"/>
          <w:rtl/>
          <w:lang w:eastAsia="en-US"/>
        </w:rPr>
        <w:t>«</w:t>
      </w:r>
      <w:r w:rsidRPr="00275356">
        <w:rPr>
          <w:rFonts w:ascii="Lotus Linotype" w:hAnsi="Lotus Linotype" w:cs="Lotus Linotype"/>
          <w:sz w:val="36"/>
          <w:szCs w:val="36"/>
          <w:rtl/>
          <w:lang w:eastAsia="en-US"/>
        </w:rPr>
        <w:t>مسائل أصول</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 xml:space="preserve"> والدقيق </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مسائل فروع</w:t>
      </w:r>
      <w:r w:rsidRPr="00275356">
        <w:rPr>
          <w:rFonts w:ascii="Lotus Linotype" w:hAnsi="Lotus Linotype" w:cs="Lotus Linotype" w:hint="cs"/>
          <w:sz w:val="36"/>
          <w:szCs w:val="36"/>
          <w:rtl/>
          <w:lang w:eastAsia="en-US"/>
        </w:rPr>
        <w:t xml:space="preserve"> »</w:t>
      </w:r>
      <w:r w:rsidRPr="00275356">
        <w:rPr>
          <w:rFonts w:ascii="Lotus Linotype" w:hAnsi="Lotus Linotype" w:cs="Lotus Linotype"/>
          <w:sz w:val="36"/>
          <w:szCs w:val="36"/>
          <w:rtl/>
          <w:lang w:eastAsia="en-US"/>
        </w:rPr>
        <w:t>.</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فالعلم بوجوب الواجبات كمباني الإسلام الخمس، وتحريم المحرمات الظاهرة المتواترة، كالعلم بأن الله على كل شيء قدير، وبكل شيء عليم، وأنه سميع بصير، وأن القرآن كلام الله، ونحو ذلك من القضايا الظاهرة المتواترة؛ ولهذا من جحد تلك الأحكام العملية المجمع عليها كفر، كما أن من جحد هذه كفر.</w:t>
      </w:r>
    </w:p>
    <w:p w:rsidR="00B1266C" w:rsidRPr="00275356" w:rsidRDefault="00B1266C" w:rsidP="00833ED4">
      <w:pPr>
        <w:widowControl w:val="0"/>
        <w:spacing w:before="120" w:after="120" w:line="204" w:lineRule="auto"/>
        <w:ind w:firstLine="567"/>
        <w:jc w:val="lowKashida"/>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 xml:space="preserve">وقد يكون الإقرار بالأحكام العملية أوجب من الإقرار </w:t>
      </w:r>
      <w:r w:rsidRPr="00275356">
        <w:rPr>
          <w:rFonts w:ascii="Lotus Linotype" w:hAnsi="Lotus Linotype" w:cs="Lotus Linotype"/>
          <w:sz w:val="36"/>
          <w:szCs w:val="36"/>
          <w:rtl/>
          <w:lang w:eastAsia="en-US"/>
        </w:rPr>
        <w:lastRenderedPageBreak/>
        <w:t>بالقضايا القولية؛ بل هذا هو الغالب، فإن القضايا القولية يكفي فيها الإقرار بالجُمَلِ؛ وهو الإيمان بالله وملائكته، وكتبه ورسله، والبعث بعد الموت، والإيمان بالقدر خيره وشره.</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وأما الأعمال الواجبة فلا بد من معرفتها على التفصيل؛ لأن العمل بها لا يمكن إلا بعد معرفتها مفصلة؛ ولهذا تقر الأمة من يفصلها على الإطلاق، وهم الفقهاء؛ وإن كان قد يُنكر على من يتكلم في تفصيل الجمل القولية؛ للحاجة الداعية إلى تفصيل الأعمال الواجبة، وعدم الحاجة إلى تفصيل الجمل التي وجب الإيمان بها مجملة.</w:t>
      </w:r>
    </w:p>
    <w:p w:rsidR="00B1266C" w:rsidRPr="00275356" w:rsidRDefault="00B1266C" w:rsidP="00833ED4">
      <w:pPr>
        <w:widowControl w:val="0"/>
        <w:spacing w:before="120" w:after="120" w:line="204" w:lineRule="auto"/>
        <w:ind w:firstLine="567"/>
        <w:jc w:val="lowKashida"/>
        <w:rPr>
          <w:rFonts w:ascii="Lotus Linotype" w:hAnsi="Lotus Linotype" w:cs="Lotus Linotype"/>
          <w:sz w:val="36"/>
          <w:szCs w:val="36"/>
          <w:rtl/>
          <w:lang w:eastAsia="en-US"/>
        </w:rPr>
      </w:pPr>
      <w:r w:rsidRPr="00275356">
        <w:rPr>
          <w:rFonts w:ascii="Lotus Linotype" w:hAnsi="Lotus Linotype" w:cs="Lotus Linotype"/>
          <w:sz w:val="36"/>
          <w:szCs w:val="36"/>
          <w:rtl/>
          <w:lang w:eastAsia="en-US"/>
        </w:rPr>
        <w:t>إلى أن قال رحمه الله:</w:t>
      </w:r>
    </w:p>
    <w:p w:rsidR="00B1266C" w:rsidRPr="00275356" w:rsidRDefault="00B1266C" w:rsidP="00833ED4">
      <w:pPr>
        <w:pStyle w:val="ab"/>
        <w:widowControl w:val="0"/>
        <w:spacing w:before="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lang w:eastAsia="en-US"/>
        </w:rPr>
        <w:t xml:space="preserve">ومما يتصل بذلك: أن المسائل الخبرية العلمية قد تكون واجبة الاعتقاد، وقد تجب في حال دون حال، وعلى قوم دون قوم؛ وقد تكون مستحبة غير </w:t>
      </w:r>
      <w:r w:rsidRPr="00275356">
        <w:rPr>
          <w:rFonts w:ascii="Lotus Linotype" w:hAnsi="Lotus Linotype" w:cs="Lotus Linotype" w:hint="cs"/>
          <w:sz w:val="36"/>
          <w:szCs w:val="36"/>
          <w:rtl/>
        </w:rPr>
        <w:t>واجبة، وقد تستحب لطائفة أو في حال كالأعمال سواء.</w:t>
      </w:r>
    </w:p>
    <w:p w:rsidR="00B1266C" w:rsidRPr="00275356" w:rsidRDefault="00B1266C" w:rsidP="00833ED4">
      <w:pPr>
        <w:pStyle w:val="ab"/>
        <w:widowControl w:val="0"/>
        <w:spacing w:before="120" w:line="204" w:lineRule="auto"/>
        <w:ind w:firstLine="567"/>
        <w:jc w:val="both"/>
        <w:rPr>
          <w:rFonts w:ascii="Lotus Linotype" w:hAnsi="Lotus Linotype" w:cs="Lotus Linotype"/>
          <w:sz w:val="36"/>
          <w:szCs w:val="36"/>
          <w:rtl/>
        </w:rPr>
      </w:pPr>
      <w:r w:rsidRPr="00275356">
        <w:rPr>
          <w:rFonts w:ascii="Lotus Linotype" w:hAnsi="Lotus Linotype" w:cs="Lotus Linotype" w:hint="cs"/>
          <w:b/>
          <w:sz w:val="36"/>
          <w:szCs w:val="36"/>
          <w:rtl/>
        </w:rPr>
        <w:t xml:space="preserve">وقد تكون معرفتها مُضرة لبعض الناس فلا يجوز تعريفهم بها، كما قال </w:t>
      </w:r>
      <w:r w:rsidRPr="00275356">
        <w:rPr>
          <w:rFonts w:ascii="Lotus Linotype" w:hAnsi="Lotus Linotype" w:cs="Lotus Linotype"/>
          <w:b/>
          <w:sz w:val="36"/>
          <w:szCs w:val="36"/>
          <w:rtl/>
        </w:rPr>
        <w:t xml:space="preserve">علي </w:t>
      </w:r>
      <w:r w:rsidRPr="00275356">
        <w:rPr>
          <w:rFonts w:ascii="Lotus Linotype" w:hAnsi="Lotus Linotype" w:cs="Lotus Linotype"/>
          <w:b/>
          <w:sz w:val="36"/>
          <w:szCs w:val="36"/>
        </w:rPr>
        <w:sym w:font="AGA Arabesque" w:char="F074"/>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 xml:space="preserve">حدثوا الناس بما يعرفون، ودعوا </w:t>
      </w:r>
      <w:proofErr w:type="spellStart"/>
      <w:r w:rsidRPr="00275356">
        <w:rPr>
          <w:rFonts w:ascii="Lotus Linotype" w:hAnsi="Lotus Linotype" w:cs="Lotus Linotype"/>
          <w:b/>
          <w:sz w:val="36"/>
          <w:szCs w:val="36"/>
          <w:rtl/>
        </w:rPr>
        <w:t>ماينكرون</w:t>
      </w:r>
      <w:proofErr w:type="spellEnd"/>
      <w:r w:rsidRPr="00275356">
        <w:rPr>
          <w:rFonts w:ascii="Lotus Linotype" w:hAnsi="Lotus Linotype" w:cs="Lotus Linotype"/>
          <w:b/>
          <w:sz w:val="36"/>
          <w:szCs w:val="36"/>
          <w:rtl/>
        </w:rPr>
        <w:t>؛ أتحبون</w:t>
      </w:r>
      <w:r w:rsidRPr="00275356">
        <w:rPr>
          <w:rFonts w:ascii="Lotus Linotype" w:hAnsi="Lotus Linotype" w:cs="Lotus Linotype"/>
          <w:sz w:val="36"/>
          <w:szCs w:val="36"/>
          <w:rtl/>
        </w:rPr>
        <w:t xml:space="preserve"> </w:t>
      </w:r>
      <w:r w:rsidRPr="00275356">
        <w:rPr>
          <w:rFonts w:ascii="Lotus Linotype" w:hAnsi="Lotus Linotype" w:cs="Lotus Linotype"/>
          <w:sz w:val="36"/>
          <w:szCs w:val="36"/>
          <w:rtl/>
        </w:rPr>
        <w:lastRenderedPageBreak/>
        <w:t xml:space="preserve">أن </w:t>
      </w:r>
      <w:proofErr w:type="spellStart"/>
      <w:r w:rsidRPr="00275356">
        <w:rPr>
          <w:rFonts w:ascii="Lotus Linotype" w:hAnsi="Lotus Linotype" w:cs="Lotus Linotype"/>
          <w:sz w:val="36"/>
          <w:szCs w:val="36"/>
          <w:rtl/>
        </w:rPr>
        <w:t>يكذ</w:t>
      </w:r>
      <w:proofErr w:type="spellEnd"/>
      <w:r w:rsidRPr="00275356">
        <w:rPr>
          <w:rFonts w:ascii="Lotus Linotype" w:hAnsi="Lotus Linotype" w:cs="Lotus Linotype"/>
          <w:position w:val="6"/>
          <w:sz w:val="36"/>
          <w:szCs w:val="36"/>
          <w:rtl/>
        </w:rPr>
        <w:t>َّ</w:t>
      </w:r>
      <w:r w:rsidRPr="00275356">
        <w:rPr>
          <w:rFonts w:ascii="Lotus Linotype" w:hAnsi="Lotus Linotype" w:cs="Lotus Linotype"/>
          <w:sz w:val="36"/>
          <w:szCs w:val="36"/>
          <w:rtl/>
        </w:rPr>
        <w:t>ب الله ورسوله</w:t>
      </w:r>
      <w:r w:rsidRPr="00275356">
        <w:rPr>
          <w:rFonts w:ascii="Lotus Linotype" w:hAnsi="Lotus Linotype" w:cs="Lotus Linotype" w:hint="cs"/>
          <w:sz w:val="36"/>
          <w:szCs w:val="36"/>
          <w:rtl/>
        </w:rPr>
        <w:t>»</w:t>
      </w:r>
      <w:r w:rsidRPr="00275356">
        <w:rPr>
          <w:rFonts w:ascii="Lotus Linotype" w:hAnsi="Lotus Linotype"/>
          <w:b/>
          <w:sz w:val="36"/>
          <w:szCs w:val="36"/>
          <w:vertAlign w:val="superscript"/>
          <w:rtl/>
        </w:rPr>
        <w:t>(</w:t>
      </w:r>
      <w:r w:rsidRPr="00275356">
        <w:rPr>
          <w:rStyle w:val="a4"/>
          <w:rFonts w:ascii="Lotus Linotype" w:hAnsi="Lotus Linotype"/>
          <w:b/>
          <w:sz w:val="36"/>
          <w:szCs w:val="36"/>
          <w:rtl/>
        </w:rPr>
        <w:footnoteReference w:id="10"/>
      </w:r>
      <w:r w:rsidRPr="00275356">
        <w:rPr>
          <w:rFonts w:ascii="Lotus Linotype" w:hAnsi="Lotus Linotype"/>
          <w:b/>
          <w:sz w:val="36"/>
          <w:szCs w:val="36"/>
          <w:vertAlign w:val="superscript"/>
          <w:rtl/>
        </w:rPr>
        <w:t>)</w:t>
      </w:r>
      <w:r w:rsidRPr="00275356">
        <w:rPr>
          <w:rFonts w:ascii="Lotus Linotype" w:hAnsi="Lotus Linotype" w:cs="Lotus Linotype"/>
          <w:sz w:val="36"/>
          <w:szCs w:val="36"/>
          <w:rtl/>
        </w:rPr>
        <w:t xml:space="preserve">وقال ابن مسعود </w:t>
      </w:r>
      <w:r w:rsidRPr="00275356">
        <w:rPr>
          <w:rFonts w:ascii="Lotus Linotype" w:hAnsi="Lotus Linotype" w:cs="Lotus Linotype"/>
          <w:sz w:val="36"/>
          <w:szCs w:val="36"/>
        </w:rPr>
        <w:sym w:font="AGA Arabesque" w:char="F074"/>
      </w:r>
      <w:r w:rsidRPr="00275356">
        <w:rPr>
          <w:rFonts w:ascii="Lotus Linotype" w:hAnsi="Lotus Linotype" w:cs="Lotus Linotype"/>
          <w:sz w:val="36"/>
          <w:szCs w:val="36"/>
          <w:rtl/>
        </w:rPr>
        <w:t>:</w:t>
      </w:r>
      <w:r w:rsidRPr="00275356">
        <w:rPr>
          <w:rFonts w:ascii="Lotus Linotype" w:hAnsi="Lotus Linotype" w:cs="Lotus Linotype" w:hint="cs"/>
          <w:sz w:val="36"/>
          <w:szCs w:val="36"/>
          <w:rtl/>
        </w:rPr>
        <w:t>«</w:t>
      </w:r>
      <w:proofErr w:type="spellStart"/>
      <w:r w:rsidRPr="00275356">
        <w:rPr>
          <w:rFonts w:ascii="Lotus Linotype" w:hAnsi="Lotus Linotype" w:cs="Lotus Linotype"/>
          <w:sz w:val="36"/>
          <w:szCs w:val="36"/>
          <w:rtl/>
        </w:rPr>
        <w:t>مامن</w:t>
      </w:r>
      <w:proofErr w:type="spellEnd"/>
      <w:r w:rsidRPr="00275356">
        <w:rPr>
          <w:rFonts w:ascii="Lotus Linotype" w:hAnsi="Lotus Linotype" w:cs="Lotus Linotype"/>
          <w:sz w:val="36"/>
          <w:szCs w:val="36"/>
          <w:rtl/>
        </w:rPr>
        <w:t xml:space="preserve"> رجل يحدث قوم</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حديث</w:t>
      </w:r>
      <w:r w:rsidRPr="00275356">
        <w:rPr>
          <w:rFonts w:ascii="Lotus Linotype" w:hAnsi="Lotus Linotype" w:cs="Lotus Linotype" w:hint="cs"/>
          <w:sz w:val="36"/>
          <w:szCs w:val="36"/>
          <w:rtl/>
        </w:rPr>
        <w:t xml:space="preserve">ًا </w:t>
      </w:r>
      <w:r w:rsidRPr="00275356">
        <w:rPr>
          <w:rFonts w:ascii="Lotus Linotype" w:hAnsi="Lotus Linotype" w:cs="Lotus Linotype"/>
          <w:sz w:val="36"/>
          <w:szCs w:val="36"/>
          <w:rtl/>
        </w:rPr>
        <w:t xml:space="preserve">لا تبلغه عقولهم </w:t>
      </w:r>
      <w:proofErr w:type="spellStart"/>
      <w:r w:rsidRPr="00275356">
        <w:rPr>
          <w:rFonts w:ascii="Lotus Linotype" w:hAnsi="Lotus Linotype" w:cs="Lotus Linotype"/>
          <w:sz w:val="36"/>
          <w:szCs w:val="36"/>
          <w:rtl/>
        </w:rPr>
        <w:t>إلاكان</w:t>
      </w:r>
      <w:proofErr w:type="spellEnd"/>
      <w:r w:rsidRPr="00275356">
        <w:rPr>
          <w:rFonts w:ascii="Lotus Linotype" w:hAnsi="Lotus Linotype" w:cs="Lotus Linotype"/>
          <w:sz w:val="36"/>
          <w:szCs w:val="36"/>
          <w:rtl/>
        </w:rPr>
        <w:t xml:space="preserve"> فتنة لبعضهم</w:t>
      </w:r>
      <w:r w:rsidRPr="00275356">
        <w:rPr>
          <w:rFonts w:ascii="Lotus Linotype" w:hAnsi="Lotus Linotype" w:cs="Lotus Linotype" w:hint="cs"/>
          <w:sz w:val="36"/>
          <w:szCs w:val="36"/>
          <w:rtl/>
        </w:rPr>
        <w:t>»</w:t>
      </w:r>
      <w:r w:rsidRPr="00275356">
        <w:rPr>
          <w:rFonts w:ascii="Lotus Linotype" w:hAnsi="Lotus Linotype"/>
          <w:b/>
          <w:sz w:val="36"/>
          <w:szCs w:val="36"/>
          <w:vertAlign w:val="superscript"/>
          <w:rtl/>
        </w:rPr>
        <w:t>(</w:t>
      </w:r>
      <w:r w:rsidRPr="00275356">
        <w:rPr>
          <w:rStyle w:val="a4"/>
          <w:rFonts w:ascii="Lotus Linotype" w:hAnsi="Lotus Linotype"/>
          <w:b/>
          <w:sz w:val="36"/>
          <w:szCs w:val="36"/>
          <w:rtl/>
        </w:rPr>
        <w:footnoteReference w:id="11"/>
      </w:r>
      <w:r w:rsidRPr="00275356">
        <w:rPr>
          <w:rFonts w:ascii="Lotus Linotype" w:hAnsi="Lotus Linotype"/>
          <w:b/>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pStyle w:val="a8"/>
        <w:spacing w:before="120" w:after="120" w:line="204" w:lineRule="auto"/>
        <w:ind w:firstLine="567"/>
        <w:jc w:val="both"/>
        <w:rPr>
          <w:rFonts w:ascii="Lotus Linotype" w:hAnsi="Lotus Linotype" w:cs="Lotus Linotype"/>
          <w:b/>
          <w:sz w:val="36"/>
          <w:szCs w:val="36"/>
          <w:rtl/>
        </w:rPr>
      </w:pPr>
      <w:r w:rsidRPr="00275356">
        <w:rPr>
          <w:rFonts w:ascii="Lotus Linotype" w:hAnsi="Lotus Linotype" w:cs="Lotus Linotype" w:hint="cs"/>
          <w:b/>
          <w:sz w:val="36"/>
          <w:szCs w:val="36"/>
          <w:rtl/>
        </w:rPr>
        <w:t xml:space="preserve">قال ابن تيمية: </w:t>
      </w:r>
      <w:r w:rsidRPr="00275356">
        <w:rPr>
          <w:rFonts w:ascii="Lotus Linotype" w:hAnsi="Lotus Linotype" w:cs="Lotus Linotype"/>
          <w:b/>
          <w:sz w:val="36"/>
          <w:szCs w:val="36"/>
          <w:rtl/>
        </w:rPr>
        <w:t xml:space="preserve">فإذا كان العلم </w:t>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بهذه المسائل</w:t>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 xml:space="preserve"> قد يكون نافع</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وقد يكون ضار</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xml:space="preserve"> لبعض الناس، تبين لك أن القول قد ينكر في حال دون حال، ومع شخص دون شخص؛ وأن العالم قد يقول القولين الصوابين، كل قول مع قوم؛ لأن ذلك هو الذي ينفعهم؛ مع أن القولين صحيحان لا منافاة بينهما</w:t>
      </w:r>
      <w:r w:rsidRPr="00275356">
        <w:rPr>
          <w:rFonts w:ascii="Lotus Linotype" w:hAnsi="Lotus Linotype" w:cs="Lotus Linotype" w:hint="cs"/>
          <w:b/>
          <w:sz w:val="36"/>
          <w:szCs w:val="36"/>
          <w:rtl/>
        </w:rPr>
        <w:t>؛</w:t>
      </w:r>
      <w:r w:rsidRPr="00275356">
        <w:rPr>
          <w:rFonts w:ascii="Lotus Linotype" w:hAnsi="Lotus Linotype" w:cs="Lotus Linotype"/>
          <w:b/>
          <w:sz w:val="36"/>
          <w:szCs w:val="36"/>
          <w:rtl/>
        </w:rPr>
        <w:t xml:space="preserve"> لكن قد يكون قولهما جميع</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xml:space="preserve"> فيه ضرر على الطائفتين؛ فلا يجمعهما إلا لمن لا يضره الجمع.</w:t>
      </w:r>
    </w:p>
    <w:p w:rsidR="00B1266C" w:rsidRPr="00275356" w:rsidRDefault="00B1266C" w:rsidP="00833ED4">
      <w:pPr>
        <w:widowControl w:val="0"/>
        <w:spacing w:before="120" w:after="120" w:line="204" w:lineRule="auto"/>
        <w:ind w:firstLine="567"/>
        <w:jc w:val="both"/>
        <w:rPr>
          <w:rFonts w:ascii="Lotus Linotype" w:hAnsi="Lotus Linotype" w:cs="Lotus Linotype"/>
          <w:b/>
          <w:sz w:val="36"/>
          <w:szCs w:val="36"/>
          <w:rtl/>
        </w:rPr>
      </w:pPr>
      <w:r w:rsidRPr="00275356">
        <w:rPr>
          <w:rFonts w:ascii="Lotus Linotype" w:hAnsi="Lotus Linotype" w:cs="Lotus Linotype"/>
          <w:b/>
          <w:sz w:val="36"/>
          <w:szCs w:val="36"/>
          <w:rtl/>
        </w:rPr>
        <w:t xml:space="preserve">وإذا كانت قد تكون قطعية، وقد تكون اجتهادية: سوَّغ </w:t>
      </w:r>
      <w:proofErr w:type="spellStart"/>
      <w:r w:rsidRPr="00275356">
        <w:rPr>
          <w:rFonts w:ascii="Lotus Linotype" w:hAnsi="Lotus Linotype" w:cs="Lotus Linotype"/>
          <w:b/>
          <w:sz w:val="36"/>
          <w:szCs w:val="36"/>
          <w:rtl/>
        </w:rPr>
        <w:t>اجتهاديتها</w:t>
      </w:r>
      <w:proofErr w:type="spellEnd"/>
      <w:r w:rsidRPr="00275356">
        <w:rPr>
          <w:rFonts w:ascii="Lotus Linotype" w:hAnsi="Lotus Linotype" w:cs="Lotus Linotype"/>
          <w:b/>
          <w:sz w:val="36"/>
          <w:szCs w:val="36"/>
          <w:rtl/>
        </w:rPr>
        <w:t xml:space="preserve"> ما سوغ في المسائل العملية، وكثير من تفسير القرآن، أو أكثره من هذا الباب؛ فإن الاختلاف في كثير من التفسير هو من باب المسائل العلمية الخبرية لا من باب العملية؛ لكن قد تقع الأهواء في المسائل الكبار، كما قد تقع في مسائل العمل</w:t>
      </w:r>
      <w:r w:rsidRPr="00275356">
        <w:rPr>
          <w:rFonts w:ascii="Lotus Linotype" w:hAnsi="Lotus Linotype"/>
          <w:b/>
          <w:sz w:val="36"/>
          <w:szCs w:val="36"/>
          <w:vertAlign w:val="superscript"/>
          <w:rtl/>
        </w:rPr>
        <w:t>(</w:t>
      </w:r>
      <w:r w:rsidRPr="00275356">
        <w:rPr>
          <w:rStyle w:val="a4"/>
          <w:rFonts w:ascii="Lotus Linotype" w:hAnsi="Lotus Linotype"/>
          <w:b/>
          <w:sz w:val="36"/>
          <w:szCs w:val="36"/>
          <w:rtl/>
        </w:rPr>
        <w:footnoteReference w:id="12"/>
      </w:r>
      <w:r w:rsidRPr="00275356">
        <w:rPr>
          <w:rFonts w:ascii="Lotus Linotype" w:hAnsi="Lotus Linotype"/>
          <w:b/>
          <w:sz w:val="36"/>
          <w:szCs w:val="36"/>
          <w:vertAlign w:val="superscript"/>
          <w:rtl/>
        </w:rPr>
        <w:t>)</w:t>
      </w:r>
      <w:r w:rsidRPr="00275356">
        <w:rPr>
          <w:rFonts w:ascii="Lotus Linotype" w:hAnsi="Lotus Linotype" w:cs="Lotus Linotype"/>
          <w:b/>
          <w:sz w:val="36"/>
          <w:szCs w:val="36"/>
          <w:rtl/>
        </w:rPr>
        <w:t>.</w:t>
      </w:r>
    </w:p>
    <w:p w:rsidR="00B1266C" w:rsidRPr="00275356" w:rsidRDefault="00B1266C" w:rsidP="00833ED4">
      <w:pPr>
        <w:pStyle w:val="20"/>
        <w:widowControl w:val="0"/>
        <w:spacing w:before="120" w:line="204" w:lineRule="auto"/>
        <w:ind w:left="-2" w:firstLine="569"/>
        <w:jc w:val="both"/>
        <w:rPr>
          <w:rFonts w:ascii="Lotus Linotype" w:hAnsi="Lotus Linotype" w:cs="Lotus Linotype"/>
          <w:b/>
          <w:sz w:val="36"/>
          <w:szCs w:val="36"/>
          <w:rtl/>
        </w:rPr>
      </w:pPr>
      <w:r w:rsidRPr="00275356">
        <w:rPr>
          <w:rFonts w:ascii="Lotus Linotype" w:hAnsi="Lotus Linotype" w:cs="Lotus Linotype"/>
          <w:b/>
          <w:sz w:val="36"/>
          <w:szCs w:val="36"/>
          <w:rtl/>
        </w:rPr>
        <w:t xml:space="preserve">ويقول في موضع آخر: وهكذا الأقوال التي يكفر قائلها قد يكون الرجل لم تبلغه النصوص الموجبة لمعرفة الحق، وقد تكون عنده </w:t>
      </w:r>
      <w:r w:rsidRPr="00275356">
        <w:rPr>
          <w:rFonts w:ascii="Lotus Linotype" w:hAnsi="Lotus Linotype" w:cs="Lotus Linotype"/>
          <w:b/>
          <w:sz w:val="36"/>
          <w:szCs w:val="36"/>
          <w:rtl/>
        </w:rPr>
        <w:lastRenderedPageBreak/>
        <w:t>ولم تثبت عنده، أو لم يتمكن من فهمها، وقد يكون قد عرضت له شبهات يعذره الله بها، فمن كان من المؤمنين مجتهد</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xml:space="preserve"> في طلب الحق وأخطأ فإن الله يغفر له خطأه كائن</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xml:space="preserve"> ما كان، سواء كان في المسائل النظرية، أو العملية. هذا الذي عليه أصحاب النبي </w:t>
      </w:r>
      <w:r w:rsidRPr="00275356">
        <w:rPr>
          <w:rFonts w:ascii="Lotus Linotype" w:hAnsi="Lotus Linotype" w:cs="Lotus Linotype"/>
          <w:bCs/>
          <w:sz w:val="36"/>
          <w:szCs w:val="36"/>
        </w:rPr>
        <w:sym w:font="AGA Arabesque" w:char="F072"/>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وجماهير أئمة الإسلام، وما قسموا المسائل إلى مسائل أصول يُكفَّر بإنكارها، ومسائل فروع لا يكفر بإنكارها.</w:t>
      </w:r>
    </w:p>
    <w:p w:rsidR="00B1266C" w:rsidRPr="00275356" w:rsidRDefault="00B1266C" w:rsidP="00833ED4">
      <w:pPr>
        <w:pStyle w:val="20"/>
        <w:widowControl w:val="0"/>
        <w:spacing w:before="120" w:line="204" w:lineRule="auto"/>
        <w:ind w:left="-2" w:firstLine="569"/>
        <w:jc w:val="both"/>
        <w:rPr>
          <w:rFonts w:ascii="Lotus Linotype" w:hAnsi="Lotus Linotype" w:cs="Lotus Linotype"/>
          <w:b/>
          <w:sz w:val="36"/>
          <w:szCs w:val="36"/>
          <w:rtl/>
        </w:rPr>
      </w:pPr>
      <w:r w:rsidRPr="00275356">
        <w:rPr>
          <w:rFonts w:ascii="Lotus Linotype" w:hAnsi="Lotus Linotype" w:cs="Lotus Linotype"/>
          <w:b/>
          <w:sz w:val="36"/>
          <w:szCs w:val="36"/>
          <w:rtl/>
        </w:rPr>
        <w:t>فأما التفريق بين نوع وتسميته مسائل الأصول وبين نوع آخر وتسميته مسائل الفروع فهذا الفرق ليس له أصل لا عن الصحابة، ولا عن التابعين لهم بإحسان، ولا أئمة الإسلام، وإنما</w:t>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 xml:space="preserve">هو مأخوذ عن المعتزلة وأمثالهم من أهل البدع، وعنهم تلقاه من ذكره من الفقهاء في كتبهم، وهو تفريق متناقض، فإنه يقال لمن فرق بين </w:t>
      </w:r>
      <w:proofErr w:type="spellStart"/>
      <w:r w:rsidRPr="00275356">
        <w:rPr>
          <w:rFonts w:ascii="Lotus Linotype" w:hAnsi="Lotus Linotype" w:cs="Lotus Linotype"/>
          <w:b/>
          <w:sz w:val="36"/>
          <w:szCs w:val="36"/>
          <w:rtl/>
        </w:rPr>
        <w:t>النوعين:ماحدُّ</w:t>
      </w:r>
      <w:proofErr w:type="spellEnd"/>
      <w:r w:rsidRPr="00275356">
        <w:rPr>
          <w:rFonts w:ascii="Lotus Linotype" w:hAnsi="Lotus Linotype" w:cs="Lotus Linotype"/>
          <w:b/>
          <w:sz w:val="36"/>
          <w:szCs w:val="36"/>
          <w:rtl/>
        </w:rPr>
        <w:t xml:space="preserve"> مسائل الأصول التي يكفَّر المخطئ </w:t>
      </w:r>
      <w:proofErr w:type="spellStart"/>
      <w:r w:rsidRPr="00275356">
        <w:rPr>
          <w:rFonts w:ascii="Lotus Linotype" w:hAnsi="Lotus Linotype" w:cs="Lotus Linotype"/>
          <w:b/>
          <w:sz w:val="36"/>
          <w:szCs w:val="36"/>
          <w:rtl/>
        </w:rPr>
        <w:t>فيها؟وما</w:t>
      </w:r>
      <w:proofErr w:type="spellEnd"/>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 xml:space="preserve">الفاصل بينها وبين مسائل الفروع؟ فإن قال: مسائل الأصول هي مسائل الاعتقاد ومسائل الفروع هي مسائل العمل. قيل له: فتنازع الناس في محمد </w:t>
      </w:r>
      <w:r w:rsidRPr="00275356">
        <w:rPr>
          <w:rFonts w:ascii="Lotus Linotype" w:hAnsi="Lotus Linotype" w:cs="Lotus Linotype"/>
          <w:b/>
          <w:sz w:val="36"/>
          <w:szCs w:val="36"/>
        </w:rPr>
        <w:sym w:font="AGA Arabesque" w:char="F072"/>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 xml:space="preserve">هل رأى ربه أم لا؟ وفي أن عثمان أفضل من علي، أم علي </w:t>
      </w:r>
      <w:proofErr w:type="spellStart"/>
      <w:r w:rsidRPr="00275356">
        <w:rPr>
          <w:rFonts w:ascii="Lotus Linotype" w:hAnsi="Lotus Linotype" w:cs="Lotus Linotype"/>
          <w:b/>
          <w:sz w:val="36"/>
          <w:szCs w:val="36"/>
          <w:rtl/>
        </w:rPr>
        <w:t>أفض</w:t>
      </w:r>
      <w:r w:rsidR="00D44B7A">
        <w:rPr>
          <w:rFonts w:ascii="Lotus Linotype" w:hAnsi="Lotus Linotype" w:cs="Lotus Linotype" w:hint="cs"/>
          <w:b/>
          <w:sz w:val="36"/>
          <w:szCs w:val="36"/>
          <w:rtl/>
        </w:rPr>
        <w:t>ل</w:t>
      </w:r>
      <w:r w:rsidRPr="00275356">
        <w:rPr>
          <w:rFonts w:ascii="Lotus Linotype" w:hAnsi="Lotus Linotype" w:cs="Lotus Linotype"/>
          <w:b/>
          <w:sz w:val="36"/>
          <w:szCs w:val="36"/>
          <w:rtl/>
        </w:rPr>
        <w:t>؟وفي</w:t>
      </w:r>
      <w:proofErr w:type="spellEnd"/>
      <w:r w:rsidRPr="00275356">
        <w:rPr>
          <w:rFonts w:ascii="Lotus Linotype" w:hAnsi="Lotus Linotype" w:cs="Lotus Linotype"/>
          <w:b/>
          <w:sz w:val="36"/>
          <w:szCs w:val="36"/>
          <w:rtl/>
        </w:rPr>
        <w:t xml:space="preserve"> كثير من معاني القرآن، وتصحيح بعض الأحاديث هي من المسائل الاعتقادية العلمية، ولا كفر فيها بالاتفاق، ووجوب الصلاة والزكاة والصيام والحج وتحريم الفواحش والخمر هي مسائل عملية، والمنكِر </w:t>
      </w:r>
      <w:r w:rsidRPr="00275356">
        <w:rPr>
          <w:rFonts w:ascii="Lotus Linotype" w:hAnsi="Lotus Linotype" w:cs="Lotus Linotype"/>
          <w:b/>
          <w:sz w:val="36"/>
          <w:szCs w:val="36"/>
          <w:rtl/>
        </w:rPr>
        <w:lastRenderedPageBreak/>
        <w:t>لها يكفُر بالاتفاق</w:t>
      </w:r>
      <w:r w:rsidRPr="00275356">
        <w:rPr>
          <w:rFonts w:ascii="Lotus Linotype" w:hAnsi="Lotus Linotype"/>
          <w:b/>
          <w:sz w:val="36"/>
          <w:szCs w:val="36"/>
          <w:vertAlign w:val="superscript"/>
          <w:rtl/>
        </w:rPr>
        <w:t>(</w:t>
      </w:r>
      <w:r w:rsidRPr="00275356">
        <w:rPr>
          <w:rStyle w:val="a4"/>
          <w:rFonts w:ascii="Lotus Linotype" w:hAnsi="Lotus Linotype"/>
          <w:b/>
          <w:sz w:val="36"/>
          <w:szCs w:val="36"/>
          <w:rtl/>
        </w:rPr>
        <w:footnoteReference w:id="13"/>
      </w:r>
      <w:r w:rsidRPr="00275356">
        <w:rPr>
          <w:rFonts w:ascii="Lotus Linotype" w:hAnsi="Lotus Linotype"/>
          <w:b/>
          <w:sz w:val="36"/>
          <w:szCs w:val="36"/>
          <w:vertAlign w:val="superscript"/>
          <w:rtl/>
        </w:rPr>
        <w:t>)</w:t>
      </w:r>
      <w:r w:rsidRPr="00275356">
        <w:rPr>
          <w:rFonts w:ascii="Lotus Linotype" w:hAnsi="Lotus Linotype" w:cs="Lotus Linotype"/>
          <w:b/>
          <w:sz w:val="36"/>
          <w:szCs w:val="36"/>
          <w:rtl/>
        </w:rPr>
        <w:t>.</w:t>
      </w:r>
    </w:p>
    <w:p w:rsidR="00B1266C" w:rsidRPr="00275356" w:rsidRDefault="00B1266C" w:rsidP="00833ED4">
      <w:pPr>
        <w:pStyle w:val="20"/>
        <w:widowControl w:val="0"/>
        <w:spacing w:before="120" w:line="204" w:lineRule="auto"/>
        <w:ind w:left="-2" w:firstLine="569"/>
        <w:jc w:val="both"/>
        <w:rPr>
          <w:rFonts w:ascii="Lotus Linotype" w:hAnsi="Lotus Linotype" w:cs="Lotus Linotype"/>
          <w:b/>
          <w:sz w:val="36"/>
          <w:szCs w:val="36"/>
          <w:rtl/>
        </w:rPr>
      </w:pPr>
      <w:r w:rsidRPr="00275356">
        <w:rPr>
          <w:rFonts w:ascii="Lotus Linotype" w:hAnsi="Lotus Linotype" w:cs="Lotus Linotype" w:hint="cs"/>
          <w:b/>
          <w:sz w:val="36"/>
          <w:szCs w:val="36"/>
          <w:rtl/>
        </w:rPr>
        <w:t>وقال ابن تيمية في الحكم على المجتهدين:</w:t>
      </w:r>
      <w:r w:rsidRPr="00275356">
        <w:rPr>
          <w:rFonts w:ascii="Lotus Linotype" w:hAnsi="Lotus Linotype" w:cs="Lotus Linotype"/>
          <w:b/>
          <w:sz w:val="36"/>
          <w:szCs w:val="36"/>
          <w:rtl/>
        </w:rPr>
        <w:t xml:space="preserve"> إن الناس قد تكلموا في تصويب المجتهدين وتخطئتهم وتأثيمهم وعدم تأثيمهم في مسائل الفروع والأصول، ونحن نذكر أصولاً جامعة نافعة:</w:t>
      </w:r>
    </w:p>
    <w:p w:rsidR="00B1266C" w:rsidRPr="00275356" w:rsidRDefault="00B1266C" w:rsidP="00833ED4">
      <w:pPr>
        <w:pStyle w:val="20"/>
        <w:widowControl w:val="0"/>
        <w:spacing w:before="120" w:line="204" w:lineRule="auto"/>
        <w:ind w:left="-2" w:firstLine="569"/>
        <w:jc w:val="both"/>
        <w:rPr>
          <w:rFonts w:ascii="Lotus Linotype" w:hAnsi="Lotus Linotype" w:cs="Lotus Linotype"/>
          <w:b/>
          <w:sz w:val="36"/>
          <w:szCs w:val="36"/>
          <w:rtl/>
        </w:rPr>
      </w:pPr>
      <w:r w:rsidRPr="00275356">
        <w:rPr>
          <w:rFonts w:ascii="Lotus Linotype" w:hAnsi="Lotus Linotype" w:cs="Lotus Linotype"/>
          <w:b/>
          <w:sz w:val="36"/>
          <w:szCs w:val="36"/>
          <w:rtl/>
        </w:rPr>
        <w:t>الأصل الأول: أنه هل يمكن كل واحد أن يعرف باجتهاده الحق في كل مسألة فيها نزاع؟ وإذا لم يمكنه فاجتهد واستفرغ وسعه فلم يصل إلى الحق؛ بل قال ما اعتقَد أنه هو الحق في نفس الأمر؛ ولم يكن هو الحق في نفس الأمر: هل يستحق أن يعاقب أم لا؟ هذا أصل المسألة.</w:t>
      </w:r>
    </w:p>
    <w:p w:rsidR="00B1266C" w:rsidRPr="00275356" w:rsidRDefault="00B1266C" w:rsidP="00833ED4">
      <w:pPr>
        <w:pStyle w:val="20"/>
        <w:widowControl w:val="0"/>
        <w:spacing w:before="120" w:line="204" w:lineRule="auto"/>
        <w:ind w:left="-2" w:firstLine="567"/>
        <w:jc w:val="both"/>
        <w:rPr>
          <w:rFonts w:ascii="Lotus Linotype" w:hAnsi="Lotus Linotype" w:cs="Lotus Linotype"/>
          <w:b/>
          <w:sz w:val="36"/>
          <w:szCs w:val="36"/>
          <w:rtl/>
        </w:rPr>
      </w:pPr>
      <w:r w:rsidRPr="00275356">
        <w:rPr>
          <w:rFonts w:ascii="Lotus Linotype" w:hAnsi="Lotus Linotype" w:cs="Lotus Linotype"/>
          <w:b/>
          <w:sz w:val="36"/>
          <w:szCs w:val="36"/>
          <w:rtl/>
        </w:rPr>
        <w:t>ثم ذكر أقوال بعض الطوائف في تأثيم المجتهدين المخطئين، إلى أن قال: وأما غير هؤلاء فيقول: هذا قول السلف وأئمة الفتوى كأبي حنيفة والشافعي؛ والثوري وداود بن علي</w:t>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وغيرهم</w:t>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لا يُؤثِّمون مجتهد</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xml:space="preserve"> مخطئ</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xml:space="preserve"> في المسائل الأصولية ولا في </w:t>
      </w:r>
      <w:proofErr w:type="spellStart"/>
      <w:r w:rsidRPr="00275356">
        <w:rPr>
          <w:rFonts w:ascii="Lotus Linotype" w:hAnsi="Lotus Linotype" w:cs="Lotus Linotype"/>
          <w:b/>
          <w:sz w:val="36"/>
          <w:szCs w:val="36"/>
          <w:rtl/>
        </w:rPr>
        <w:t>الفروعية</w:t>
      </w:r>
      <w:proofErr w:type="spellEnd"/>
      <w:r w:rsidRPr="00275356">
        <w:rPr>
          <w:rFonts w:ascii="Lotus Linotype" w:hAnsi="Lotus Linotype" w:cs="Lotus Linotype"/>
          <w:b/>
          <w:sz w:val="36"/>
          <w:szCs w:val="36"/>
          <w:rtl/>
        </w:rPr>
        <w:t>، كما ذكر ذلك عنهم ابن حزم وغيره؛ ولهذا كان أبو حنيفة والشافعي وغيرهما يقبلون شهادة أهل الأهواء إلا الخطابية</w:t>
      </w:r>
      <w:r w:rsidRPr="00275356">
        <w:rPr>
          <w:rFonts w:ascii="Lotus Linotype" w:hAnsi="Lotus Linotype"/>
          <w:b/>
          <w:position w:val="10"/>
          <w:sz w:val="36"/>
          <w:szCs w:val="36"/>
          <w:vertAlign w:val="superscript"/>
          <w:rtl/>
        </w:rPr>
        <w:t>(</w:t>
      </w:r>
      <w:r w:rsidRPr="00275356">
        <w:rPr>
          <w:position w:val="10"/>
          <w:sz w:val="36"/>
          <w:szCs w:val="36"/>
          <w:vertAlign w:val="superscript"/>
          <w:rtl/>
        </w:rPr>
        <w:footnoteReference w:id="14"/>
      </w:r>
      <w:r w:rsidRPr="00275356">
        <w:rPr>
          <w:rFonts w:ascii="Lotus Linotype" w:hAnsi="Lotus Linotype"/>
          <w:b/>
          <w:position w:val="10"/>
          <w:sz w:val="36"/>
          <w:szCs w:val="36"/>
          <w:vertAlign w:val="superscript"/>
          <w:rtl/>
        </w:rPr>
        <w:t>)</w:t>
      </w:r>
      <w:r w:rsidRPr="00275356">
        <w:rPr>
          <w:rFonts w:ascii="Lotus Linotype" w:hAnsi="Lotus Linotype" w:cs="Lotus Linotype"/>
          <w:b/>
          <w:sz w:val="36"/>
          <w:szCs w:val="36"/>
          <w:rtl/>
        </w:rPr>
        <w:t xml:space="preserve">، ويصححون الصلاة خلفهم، والكافر لا </w:t>
      </w:r>
      <w:r w:rsidRPr="00275356">
        <w:rPr>
          <w:rFonts w:ascii="Lotus Linotype" w:hAnsi="Lotus Linotype" w:cs="Lotus Linotype"/>
          <w:b/>
          <w:sz w:val="36"/>
          <w:szCs w:val="36"/>
          <w:rtl/>
        </w:rPr>
        <w:lastRenderedPageBreak/>
        <w:t>تقبل شهادته على المسلمين ولا يصلَّى خلفه، وقالوا: هذا هو القول المعروف عن الصحابة والتابعين لهم بإحسان وأئمة الدين: أنهم لا يكفِّرون ولا يفسِّقون ولا يؤثِّمون أحد</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xml:space="preserve"> من المجتهدين المخطئين، لا في مسألة عملية ولا علمية، قالوا: والفرق بين مسائل الفروع والأصول إنما هو من أقوال أهل البدع من أهل الكلام والمعتزلة والجهمية ومن سلك سبيلهم، وانتقل هذا القول إلى أقوام تكلموا بذلك في أصول الفقه، ولم يعرفوا حقيقة هذا القول ولا غوره. </w:t>
      </w:r>
    </w:p>
    <w:p w:rsidR="00B1266C" w:rsidRPr="00275356" w:rsidRDefault="00B1266C" w:rsidP="00833ED4">
      <w:pPr>
        <w:pStyle w:val="20"/>
        <w:widowControl w:val="0"/>
        <w:spacing w:before="120" w:line="204" w:lineRule="auto"/>
        <w:ind w:left="-2" w:firstLine="567"/>
        <w:jc w:val="both"/>
        <w:rPr>
          <w:rFonts w:ascii="Lotus Linotype" w:hAnsi="Lotus Linotype" w:cs="Lotus Linotype"/>
          <w:b/>
          <w:sz w:val="36"/>
          <w:szCs w:val="36"/>
          <w:rtl/>
        </w:rPr>
      </w:pPr>
      <w:r w:rsidRPr="00275356">
        <w:rPr>
          <w:rFonts w:ascii="Lotus Linotype" w:hAnsi="Lotus Linotype" w:cs="Lotus Linotype"/>
          <w:b/>
          <w:sz w:val="36"/>
          <w:szCs w:val="36"/>
          <w:rtl/>
        </w:rPr>
        <w:t xml:space="preserve">قالوا: والفرق بين ذلك في مسائل الأصول والفروع، كما أنها محدثة في الإسلام لم يدل عليها كتاب ولا سنة ولا إجماع، بل ولا قالها أحد من السلف والأئمة، فهي باطلة عقلاً؛ فإن المفرقين بين ما جعلوه مسائل أصول ومسائل فروع لم يفرقوا بينهما بفرق صحيح يميز بين النوعين، بل ذكروا ثلاثة فروق أو أربعة كلها باطلة. </w:t>
      </w:r>
    </w:p>
    <w:p w:rsidR="00B1266C" w:rsidRPr="00275356" w:rsidRDefault="00B1266C" w:rsidP="00833ED4">
      <w:pPr>
        <w:pStyle w:val="20"/>
        <w:widowControl w:val="0"/>
        <w:spacing w:after="0" w:line="197" w:lineRule="auto"/>
        <w:ind w:left="0" w:firstLine="567"/>
        <w:jc w:val="both"/>
        <w:rPr>
          <w:rFonts w:ascii="Lotus Linotype" w:hAnsi="Lotus Linotype" w:cs="Lotus Linotype"/>
          <w:b/>
          <w:sz w:val="36"/>
          <w:szCs w:val="36"/>
          <w:rtl/>
        </w:rPr>
      </w:pPr>
      <w:r w:rsidRPr="00275356">
        <w:rPr>
          <w:rFonts w:ascii="Lotus Linotype" w:hAnsi="Lotus Linotype" w:cs="Lotus Linotype"/>
          <w:b/>
          <w:sz w:val="36"/>
          <w:szCs w:val="36"/>
          <w:rtl/>
        </w:rPr>
        <w:t xml:space="preserve">فمنهم من قال: مسائل الأصول هي العلمية الاعتقادية التي يطلب فيها العلم والاعتقاد فقط، ومسائل الفروع هي العملية التي يطلب فيها العمل. قالوا: وهذا فرق باطل؛ فإن المسائل العملية فيها ما يكفر جاحده، مثل: وجوب الصلوات الخمس والزكاة وصوم شهر رمضان وتحريم الزنى والربا والظلم والفواحش. وفي المسائل العلمية ما لا يأثم المتنازعون فيه، كتنازع الصحابة: هل رأى محمد </w:t>
      </w:r>
      <w:r w:rsidRPr="00275356">
        <w:rPr>
          <w:rFonts w:ascii="Lotus Linotype" w:hAnsi="Lotus Linotype" w:cs="Lotus Linotype"/>
          <w:b/>
          <w:sz w:val="36"/>
          <w:szCs w:val="36"/>
          <w:rtl/>
        </w:rPr>
        <w:lastRenderedPageBreak/>
        <w:t xml:space="preserve">ربه؟ وكتنازعهم في بعض النصوص: هل قاله النبي </w:t>
      </w:r>
      <w:r w:rsidRPr="00275356">
        <w:rPr>
          <w:rFonts w:ascii="Lotus Linotype" w:hAnsi="Lotus Linotype" w:cs="Lotus Linotype"/>
          <w:bCs/>
          <w:sz w:val="36"/>
          <w:szCs w:val="36"/>
        </w:rPr>
        <w:sym w:font="AGA Arabesque" w:char="F072"/>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 xml:space="preserve">أم لا؟ وما أراد بمعناه؟ وكتنازعهم في بعض الكلمات: هل هي من القرآن أم لا؟ وكتنازعهم في بعض معاني القرآن والسنة: هل أراد الله ورسوله كذا وكذا؟ </w:t>
      </w:r>
    </w:p>
    <w:p w:rsidR="00B1266C" w:rsidRPr="00275356" w:rsidRDefault="00B1266C" w:rsidP="00833ED4">
      <w:pPr>
        <w:pStyle w:val="20"/>
        <w:widowControl w:val="0"/>
        <w:spacing w:after="0" w:line="197" w:lineRule="auto"/>
        <w:ind w:left="0" w:firstLine="567"/>
        <w:jc w:val="both"/>
        <w:rPr>
          <w:rFonts w:ascii="Lotus Linotype" w:hAnsi="Lotus Linotype" w:cs="Lotus Linotype"/>
          <w:b/>
          <w:sz w:val="36"/>
          <w:szCs w:val="36"/>
          <w:rtl/>
        </w:rPr>
      </w:pPr>
      <w:r w:rsidRPr="00275356">
        <w:rPr>
          <w:rFonts w:ascii="Lotus Linotype" w:hAnsi="Lotus Linotype" w:cs="Lotus Linotype"/>
          <w:b/>
          <w:sz w:val="36"/>
          <w:szCs w:val="36"/>
          <w:rtl/>
        </w:rPr>
        <w:t>قالوا: والمسائل العملية فيها عمل وعلم فإذا كان الخطأ مغفور</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xml:space="preserve"> فيها فالتي فيها علم بلا عمل أولى أن يكون الخطأ فيها مغفور</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ومنهم من قال: المسائل الأصولية هي ما كان عليها دليل قطعي، والفرعية ما ليس عليها دليل قطعي. قال أولئك: وهذا الفرق خطأ أيض</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فإن كثير</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xml:space="preserve"> من المسائل العملية عليها أدلة قطعية عند من عرفها وغيرهم لم يعرفها، وفيها ما هو قطعي بالإجماع كتحريم المحرمات ووجوب الواجبات الظاهرة، ثم لو أنكرها الرجل بجهل وتأويل لم يكفر حتى تقام عليه الحجة، كما أن جماعة استحلوا شرب الخمر على عهد عمر منهم قدامة</w:t>
      </w:r>
      <w:r w:rsidRPr="00275356">
        <w:rPr>
          <w:rFonts w:ascii="Lotus Linotype" w:hAnsi="Lotus Linotype"/>
          <w:b/>
          <w:sz w:val="36"/>
          <w:szCs w:val="36"/>
          <w:vertAlign w:val="superscript"/>
          <w:rtl/>
        </w:rPr>
        <w:t>(</w:t>
      </w:r>
      <w:r w:rsidRPr="00275356">
        <w:rPr>
          <w:rStyle w:val="a4"/>
          <w:rFonts w:ascii="Lotus Linotype" w:hAnsi="Lotus Linotype"/>
          <w:b/>
          <w:sz w:val="36"/>
          <w:szCs w:val="36"/>
          <w:rtl/>
        </w:rPr>
        <w:footnoteReference w:id="15"/>
      </w:r>
      <w:r w:rsidRPr="00275356">
        <w:rPr>
          <w:rFonts w:ascii="Lotus Linotype" w:hAnsi="Lotus Linotype"/>
          <w:b/>
          <w:sz w:val="36"/>
          <w:szCs w:val="36"/>
          <w:vertAlign w:val="superscript"/>
          <w:rtl/>
        </w:rPr>
        <w:t>)</w:t>
      </w:r>
      <w:r w:rsidRPr="00275356">
        <w:rPr>
          <w:rFonts w:ascii="Lotus Linotype" w:hAnsi="Lotus Linotype" w:cs="Lotus Linotype"/>
          <w:b/>
          <w:sz w:val="36"/>
          <w:szCs w:val="36"/>
          <w:rtl/>
        </w:rPr>
        <w:t>، ورأوا أنها حلال لهم؛ ولم تكفِّرهم الصحابة حتى بينوا لهم خطأهم فتابوا ورجعوا</w:t>
      </w:r>
      <w:r w:rsidRPr="00275356">
        <w:rPr>
          <w:rFonts w:ascii="Lotus Linotype" w:hAnsi="Lotus Linotype"/>
          <w:b/>
          <w:sz w:val="36"/>
          <w:szCs w:val="36"/>
          <w:vertAlign w:val="superscript"/>
          <w:rtl/>
        </w:rPr>
        <w:t>(</w:t>
      </w:r>
      <w:r w:rsidRPr="00275356">
        <w:rPr>
          <w:rStyle w:val="a4"/>
          <w:rFonts w:ascii="Lotus Linotype" w:hAnsi="Lotus Linotype"/>
          <w:b/>
          <w:sz w:val="36"/>
          <w:szCs w:val="36"/>
          <w:rtl/>
        </w:rPr>
        <w:footnoteReference w:id="16"/>
      </w:r>
      <w:r w:rsidRPr="00275356">
        <w:rPr>
          <w:rFonts w:ascii="Lotus Linotype" w:hAnsi="Lotus Linotype"/>
          <w:b/>
          <w:sz w:val="36"/>
          <w:szCs w:val="36"/>
          <w:vertAlign w:val="superscript"/>
          <w:rtl/>
        </w:rPr>
        <w:t>)</w:t>
      </w:r>
      <w:r w:rsidRPr="00275356">
        <w:rPr>
          <w:rFonts w:ascii="Lotus Linotype" w:hAnsi="Lotus Linotype" w:cs="Lotus Linotype"/>
          <w:b/>
          <w:sz w:val="36"/>
          <w:szCs w:val="36"/>
          <w:rtl/>
        </w:rPr>
        <w:t>.</w:t>
      </w:r>
    </w:p>
    <w:p w:rsidR="00B1266C" w:rsidRPr="00275356" w:rsidRDefault="00B1266C" w:rsidP="00833ED4">
      <w:pPr>
        <w:pStyle w:val="20"/>
        <w:widowControl w:val="0"/>
        <w:spacing w:before="120" w:line="204" w:lineRule="auto"/>
        <w:ind w:left="-2" w:firstLine="567"/>
        <w:jc w:val="both"/>
        <w:rPr>
          <w:rFonts w:ascii="Lotus Linotype" w:hAnsi="Lotus Linotype" w:cs="Lotus Linotype"/>
          <w:b/>
          <w:color w:val="FF0000"/>
          <w:sz w:val="36"/>
          <w:szCs w:val="36"/>
          <w:rtl/>
        </w:rPr>
      </w:pPr>
      <w:r w:rsidRPr="00275356">
        <w:rPr>
          <w:rFonts w:ascii="Lotus Linotype" w:hAnsi="Lotus Linotype" w:cs="Lotus Linotype"/>
          <w:b/>
          <w:sz w:val="36"/>
          <w:szCs w:val="36"/>
          <w:rtl/>
        </w:rPr>
        <w:lastRenderedPageBreak/>
        <w:t xml:space="preserve">وقد كان على عهد رسول الله </w:t>
      </w:r>
      <w:r w:rsidRPr="00275356">
        <w:rPr>
          <w:rFonts w:ascii="Lotus Linotype" w:hAnsi="Lotus Linotype" w:cs="Lotus Linotype"/>
          <w:bCs/>
          <w:sz w:val="36"/>
          <w:szCs w:val="36"/>
        </w:rPr>
        <w:sym w:font="AGA Arabesque" w:char="F072"/>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 xml:space="preserve">طائفة أكلوا بعد طلوع الفجر حتى تبين لهم الخيط الأبيض من الخيط الأسود؛ ولم يُؤثِّمهم النبي </w:t>
      </w:r>
      <w:r w:rsidRPr="00275356">
        <w:rPr>
          <w:rFonts w:ascii="Lotus Linotype" w:hAnsi="Lotus Linotype" w:cs="Lotus Linotype"/>
          <w:bCs/>
          <w:sz w:val="36"/>
          <w:szCs w:val="36"/>
        </w:rPr>
        <w:sym w:font="AGA Arabesque" w:char="F072"/>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فضلاً عن تكفيرهم، وخطؤهم قطعي. وكذلك أسامة بن زيد قد قتل الرجل المسلم وكان خطؤه قطعيّ</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وكذلك الذين وجدوا رجلاً في غنم له فقال: إني مسلم فقتلوه وأخذوا ماله، كان خطؤهم قطعيّ</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وكذلك خالد بن الوليد قتل بني جذيمة وأخذ أموالهم كان مخطئ</w:t>
      </w:r>
      <w:r w:rsidRPr="00275356">
        <w:rPr>
          <w:rFonts w:ascii="Lotus Linotype" w:hAnsi="Lotus Linotype" w:cs="Lotus Linotype" w:hint="cs"/>
          <w:b/>
          <w:sz w:val="36"/>
          <w:szCs w:val="36"/>
          <w:rtl/>
        </w:rPr>
        <w:t>ًا</w:t>
      </w:r>
      <w:r w:rsidRPr="00275356">
        <w:rPr>
          <w:rFonts w:ascii="Lotus Linotype" w:hAnsi="Lotus Linotype" w:cs="Lotus Linotype"/>
          <w:b/>
          <w:sz w:val="36"/>
          <w:szCs w:val="36"/>
          <w:rtl/>
        </w:rPr>
        <w:t xml:space="preserve"> قطع</w:t>
      </w:r>
      <w:r w:rsidRPr="00275356">
        <w:rPr>
          <w:rFonts w:ascii="Lotus Linotype" w:hAnsi="Lotus Linotype" w:cs="Lotus Linotype" w:hint="cs"/>
          <w:b/>
          <w:sz w:val="36"/>
          <w:szCs w:val="36"/>
          <w:rtl/>
        </w:rPr>
        <w:t>ًا</w:t>
      </w:r>
      <w:r w:rsidRPr="00275356">
        <w:rPr>
          <w:rFonts w:ascii="Lotus Linotype" w:hAnsi="Lotus Linotype" w:cs="Lotus Linotype"/>
          <w:b/>
          <w:sz w:val="36"/>
          <w:szCs w:val="36"/>
          <w:rtl/>
        </w:rPr>
        <w:t>.</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وكذلك الذين تيمموا إلى الآباط، وعمار الذي تمعك في التراب </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للجنابة كما تمعك الدابة، بل والذين أصابتهم جنابة فلم </w:t>
      </w:r>
      <w:proofErr w:type="spellStart"/>
      <w:r w:rsidRPr="00275356">
        <w:rPr>
          <w:rFonts w:ascii="Lotus Linotype" w:hAnsi="Lotus Linotype" w:cs="Lotus Linotype"/>
          <w:sz w:val="36"/>
          <w:szCs w:val="36"/>
          <w:rtl/>
        </w:rPr>
        <w:t>يتيمموا</w:t>
      </w:r>
      <w:proofErr w:type="spellEnd"/>
      <w:r w:rsidRPr="00275356">
        <w:rPr>
          <w:rFonts w:ascii="Lotus Linotype" w:hAnsi="Lotus Linotype" w:cs="Lotus Linotype"/>
          <w:sz w:val="36"/>
          <w:szCs w:val="36"/>
          <w:rtl/>
        </w:rPr>
        <w:t xml:space="preserve"> ولم </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يصلُّوا كانوا مخطئين قطع</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وفي زماننا لو أسلم قوم في بعض الأطراف </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ولم يعلموا بوجوب الحج أو لم</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يعلموا تحريم الخمر لم يُحدُّوا على ذلك، وكذلك لو نشأوا بمكان جهل.</w:t>
      </w:r>
    </w:p>
    <w:p w:rsidR="00B1266C" w:rsidRPr="00275356" w:rsidRDefault="00B1266C" w:rsidP="00833ED4">
      <w:pPr>
        <w:pStyle w:val="a8"/>
        <w:spacing w:before="120" w:after="120" w:line="204" w:lineRule="auto"/>
        <w:ind w:firstLine="565"/>
        <w:rPr>
          <w:rFonts w:ascii="Lotus Linotype" w:hAnsi="Lotus Linotype" w:cs="Lotus Linotype"/>
          <w:sz w:val="36"/>
          <w:szCs w:val="36"/>
          <w:rtl/>
        </w:rPr>
      </w:pPr>
      <w:r w:rsidRPr="00275356">
        <w:rPr>
          <w:rFonts w:ascii="Lotus Linotype" w:hAnsi="Lotus Linotype" w:cs="Lotus Linotype"/>
          <w:sz w:val="36"/>
          <w:szCs w:val="36"/>
          <w:rtl/>
        </w:rPr>
        <w:t>وقد زنت على عهد عمر امرأة فلما أقرت به قال عثمان: إنها لتستهل به استهلال من لا يعلم أنه حرام. فلما تبين للصحابة أنها لا تعرف التحريم لم يحدُّوها! واستحلال الزنى خطأ قطع</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والرجل إذا حلف على شيء </w:t>
      </w:r>
      <w:proofErr w:type="spellStart"/>
      <w:r w:rsidRPr="00275356">
        <w:rPr>
          <w:rFonts w:ascii="Lotus Linotype" w:hAnsi="Lotus Linotype" w:cs="Lotus Linotype"/>
          <w:sz w:val="36"/>
          <w:szCs w:val="36"/>
          <w:rtl/>
        </w:rPr>
        <w:t>يعتقده</w:t>
      </w:r>
      <w:proofErr w:type="spellEnd"/>
      <w:r w:rsidRPr="00275356">
        <w:rPr>
          <w:rFonts w:ascii="Lotus Linotype" w:hAnsi="Lotus Linotype" w:cs="Lotus Linotype"/>
          <w:sz w:val="36"/>
          <w:szCs w:val="36"/>
          <w:rtl/>
        </w:rPr>
        <w:t xml:space="preserve"> كما حلف عليه فتبين بخلافه فهو مخطئ قطع</w:t>
      </w:r>
      <w:r w:rsidRPr="00275356">
        <w:rPr>
          <w:rFonts w:ascii="Lotus Linotype" w:hAnsi="Lotus Linotype" w:cs="Lotus Linotype" w:hint="cs"/>
          <w:sz w:val="36"/>
          <w:szCs w:val="36"/>
          <w:rtl/>
        </w:rPr>
        <w:t xml:space="preserve">ًا، </w:t>
      </w:r>
      <w:r w:rsidRPr="00275356">
        <w:rPr>
          <w:rFonts w:ascii="Lotus Linotype" w:hAnsi="Lotus Linotype" w:cs="Lotus Linotype"/>
          <w:sz w:val="36"/>
          <w:szCs w:val="36"/>
          <w:rtl/>
        </w:rPr>
        <w:t>ولا إثم عليه باتفاق، وكذلك لا كفارة عليه عند الأكثرين.</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lastRenderedPageBreak/>
        <w:t>ومن اعتقد بقاء الفجر فأكل هو مخطئ قطع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إذا تبين له الأكل بعد الفجر؛ ولا إثم عليه، وفي القضاء نزاع، وكذلك من اعتقد غروب الشمس فتبين بخلافه. ومثل هذا كثير.</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hint="cs"/>
          <w:sz w:val="36"/>
          <w:szCs w:val="36"/>
          <w:rtl/>
        </w:rPr>
        <w:t xml:space="preserve">إلى أن قال: </w:t>
      </w:r>
      <w:r w:rsidRPr="00275356">
        <w:rPr>
          <w:rFonts w:ascii="Lotus Linotype" w:hAnsi="Lotus Linotype" w:cs="Lotus Linotype"/>
          <w:sz w:val="36"/>
          <w:szCs w:val="36"/>
          <w:rtl/>
        </w:rPr>
        <w:t xml:space="preserve">ومنهم من فرق بفرق ثالث وقال: المسائل الأصولية هي المعلومة بالعقل، فكل مسألة علمية استقل العقل بدركها فهي من مسائل الأصول التي يكفر أو يفسق مخالفها، والمسائل </w:t>
      </w:r>
      <w:proofErr w:type="spellStart"/>
      <w:r w:rsidRPr="00275356">
        <w:rPr>
          <w:rFonts w:ascii="Lotus Linotype" w:hAnsi="Lotus Linotype" w:cs="Lotus Linotype"/>
          <w:sz w:val="36"/>
          <w:szCs w:val="36"/>
          <w:rtl/>
        </w:rPr>
        <w:t>الفروعية</w:t>
      </w:r>
      <w:proofErr w:type="spellEnd"/>
      <w:r w:rsidRPr="00275356">
        <w:rPr>
          <w:rFonts w:ascii="Lotus Linotype" w:hAnsi="Lotus Linotype" w:cs="Lotus Linotype"/>
          <w:sz w:val="36"/>
          <w:szCs w:val="36"/>
          <w:rtl/>
        </w:rPr>
        <w:t xml:space="preserve"> هي المعلومة بالشرع، قالوا: فالأول كمسائل الصفات والقدر؛ والثاني كمسائل الشفاعة وخروج أهل الكبائر من النار.</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فيقال لهم: ما ذكرتموه بالضد أولى، فإن الكفر والفسق أحكام شرعية ليس ذلك من الأحكام التي يستقل بها العقل.</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إلى أن قال: وحينئذ فإن كان الخطأ في المسائل العقلية التي يقال: إنها أصول الدين كفر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فهؤلاء السالكون هذه الطرق الباطلة في العقل المبتدعة في الشرع هم الكفار لا من خالفهم، وإن لم يكن الخطأ فيها كفر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فلا يكفَّر من خالفهم فيها، فثبت أنه ليس كافر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في حكم الله ورسوله على التقديرين، ولكن من شأن أهل البدع أنهم يبتدعون أقوالاً يجعلونها واجبة في الدين، بل يجعلونها من الإيمان الذي لا بد منه، ويكفِّرون من خالفهم فيها ويستحلون دمه، كفعل الخوارج والجهمية والرافضة والمعتزلة وغيرهم.</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lastRenderedPageBreak/>
        <w:t>وأهل السنة لا يبتدعون قولاً ولا يكفِّرون من اجتهد فأخطأ، وإن كان مخالف</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لهم مستحلاًّ لدمائهم، كما لم تكفِّر الصحابة الخوارج مع تكفيرهم لعثمان وعلي ومن والاهما واستحلالهم لدماء المسلمين المخالفين لهم</w:t>
      </w:r>
      <w:r w:rsidRPr="00275356">
        <w:rPr>
          <w:rFonts w:ascii="Lotus Linotype" w:hAnsi="Lotus Linotype"/>
          <w:sz w:val="36"/>
          <w:szCs w:val="36"/>
          <w:vertAlign w:val="superscript"/>
          <w:rtl/>
        </w:rPr>
        <w:t>(</w:t>
      </w:r>
      <w:r w:rsidRPr="00275356">
        <w:rPr>
          <w:rStyle w:val="a4"/>
          <w:rFonts w:ascii="Lotus Linotype" w:hAnsi="Lotus Linotype"/>
          <w:sz w:val="36"/>
          <w:szCs w:val="36"/>
          <w:rtl/>
        </w:rPr>
        <w:footnoteReference w:id="17"/>
      </w:r>
      <w:r w:rsidRPr="00275356">
        <w:rPr>
          <w:rFonts w:ascii="Lotus Linotype" w:hAnsi="Lotus Linotype"/>
          <w:sz w:val="36"/>
          <w:szCs w:val="36"/>
          <w:vertAlign w:val="superscript"/>
          <w:rtl/>
        </w:rPr>
        <w:t>)</w:t>
      </w:r>
      <w:r w:rsidRPr="00275356">
        <w:rPr>
          <w:rFonts w:ascii="Lotus Linotype" w:hAnsi="Lotus Linotype" w:cs="Lotus Linotype"/>
          <w:sz w:val="36"/>
          <w:szCs w:val="36"/>
          <w:rtl/>
        </w:rPr>
        <w:t xml:space="preserve">. </w:t>
      </w:r>
    </w:p>
    <w:p w:rsidR="00B1266C" w:rsidRPr="00275356" w:rsidRDefault="00B1266C" w:rsidP="00833ED4">
      <w:pPr>
        <w:pStyle w:val="a8"/>
        <w:spacing w:before="120" w:after="120" w:line="204" w:lineRule="auto"/>
        <w:jc w:val="both"/>
        <w:rPr>
          <w:rFonts w:ascii="Lotus Linotype" w:hAnsi="Lotus Linotype" w:cs="Lotus Linotype"/>
          <w:sz w:val="36"/>
          <w:szCs w:val="36"/>
          <w:rtl/>
        </w:rPr>
      </w:pPr>
      <w:r w:rsidRPr="00275356">
        <w:rPr>
          <w:rFonts w:ascii="Lotus Linotype" w:hAnsi="Lotus Linotype" w:cs="Lotus Linotype"/>
          <w:sz w:val="36"/>
          <w:szCs w:val="36"/>
          <w:rtl/>
        </w:rPr>
        <w:t>وبهذا تبين بطلان هذه الأقوال في بيان أصول الدين وفروعه فيبقى القول الذي ذكره الإمام ابن تيمية قبل ذلك هو القول الصحيح وهو أن المسائل الكبيرة في الدين هي أصول الدين وأن المسائل الصغيرة هي فروع الدين سواء في القضايا العلمية التي على رأسها أمور العقيدة أو في القضايا العملية التي يراد بها ما يحتويه علم الفقه.</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hint="cs"/>
          <w:sz w:val="36"/>
          <w:szCs w:val="36"/>
          <w:rtl/>
        </w:rPr>
        <w:t xml:space="preserve">ويمكن أن يمثل للمسائل الكبيرة التي هي من أصول الدين بالإيمان بأسماء الله تعالى وصفاته، فالذين ينكرون أن لله تعالى صفات يتصف بها قد خالفوا أهل السنة في أصل من أصول الدين، وذلك كالمعتزلة والجهمية، أما تأويل بعض صفات الله تعالى على خلاف ظاهرها بقصد تنزيهه عز وجل عن مشابهة المخلوقين فإن هذا من المسائل الصغيرة التي تتفرع عن ذلك الأصل، فإذا كان هؤلاء </w:t>
      </w:r>
      <w:proofErr w:type="spellStart"/>
      <w:r w:rsidRPr="00275356">
        <w:rPr>
          <w:rFonts w:ascii="Lotus Linotype" w:hAnsi="Lotus Linotype" w:cs="Lotus Linotype" w:hint="cs"/>
          <w:sz w:val="36"/>
          <w:szCs w:val="36"/>
          <w:rtl/>
        </w:rPr>
        <w:t>المؤولون</w:t>
      </w:r>
      <w:proofErr w:type="spellEnd"/>
      <w:r w:rsidRPr="00275356">
        <w:rPr>
          <w:rFonts w:ascii="Lotus Linotype" w:hAnsi="Lotus Linotype" w:cs="Lotus Linotype" w:hint="cs"/>
          <w:sz w:val="36"/>
          <w:szCs w:val="36"/>
          <w:rtl/>
        </w:rPr>
        <w:t xml:space="preserve"> من العلماء المجتهدين فإنهم قد اجتهدوا في مسائل فرعية في العقيدة، وذلك كالأشعرية </w:t>
      </w:r>
      <w:proofErr w:type="spellStart"/>
      <w:r w:rsidRPr="00275356">
        <w:rPr>
          <w:rFonts w:ascii="Lotus Linotype" w:hAnsi="Lotus Linotype" w:cs="Lotus Linotype" w:hint="cs"/>
          <w:sz w:val="36"/>
          <w:szCs w:val="36"/>
          <w:rtl/>
        </w:rPr>
        <w:t>والماتريدية</w:t>
      </w:r>
      <w:proofErr w:type="spellEnd"/>
      <w:r w:rsidRPr="00275356">
        <w:rPr>
          <w:rFonts w:ascii="Lotus Linotype" w:hAnsi="Lotus Linotype" w:cs="Lotus Linotype" w:hint="cs"/>
          <w:sz w:val="36"/>
          <w:szCs w:val="36"/>
          <w:rtl/>
        </w:rPr>
        <w:t>.</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hint="cs"/>
          <w:sz w:val="36"/>
          <w:szCs w:val="36"/>
          <w:rtl/>
        </w:rPr>
        <w:lastRenderedPageBreak/>
        <w:t>ومن أمثلة المسائل الكبيرة في العقيدة دعاء غير الله تعالى فيما لا يقدر عليه إلا هو سبحانه، فالذين يجيزون ذلك قد وقعوا في المخالفة في أصول الدين، أما التوسل بالصالحين فإنه من المسائل الفرعية في العقيدة، فيحكم على المخالف فيها بالخطأ إذا كان من أهل الاجتهاد.</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وبهذا يتبين خطأ العلماء الذين أخرجوا الصلاة من أصول الدين وهي عمود الإسلام كما صح عن رسول الله </w:t>
      </w:r>
      <w:r w:rsidRPr="00275356">
        <w:rPr>
          <w:rFonts w:ascii="Lotus Linotype" w:hAnsi="Lotus Linotype" w:cs="Lotus Linotype"/>
          <w:sz w:val="36"/>
          <w:szCs w:val="36"/>
        </w:rPr>
        <w:sym w:font="AGA Arabesque" w:char="F072"/>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فهل يكون عمود الشيء الذي لا يقوم إلا عليه فرع</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من ذلك الشيء؟! </w:t>
      </w:r>
    </w:p>
    <w:p w:rsidR="00B1266C" w:rsidRPr="00275356" w:rsidRDefault="00B1266C" w:rsidP="00833ED4">
      <w:pPr>
        <w:pStyle w:val="20"/>
        <w:widowControl w:val="0"/>
        <w:spacing w:before="120" w:line="204" w:lineRule="auto"/>
        <w:ind w:left="-2" w:firstLine="567"/>
        <w:rPr>
          <w:rFonts w:ascii="Lotus Linotype" w:hAnsi="Lotus Linotype" w:cs="Lotus Linotype"/>
          <w:b/>
          <w:sz w:val="36"/>
          <w:szCs w:val="36"/>
          <w:rtl/>
        </w:rPr>
      </w:pPr>
      <w:r w:rsidRPr="00275356">
        <w:rPr>
          <w:rFonts w:ascii="Lotus Linotype" w:hAnsi="Lotus Linotype" w:cs="Lotus Linotype"/>
          <w:b/>
          <w:sz w:val="36"/>
          <w:szCs w:val="36"/>
          <w:rtl/>
        </w:rPr>
        <w:t xml:space="preserve">ويقول شيخ الإسلام ابن تيمية في موضع آخر في حواره مع المخالفين في </w:t>
      </w:r>
      <w:r w:rsidRPr="00275356">
        <w:rPr>
          <w:rFonts w:ascii="Lotus Linotype" w:hAnsi="Lotus Linotype" w:cs="Lotus Linotype"/>
          <w:bCs/>
          <w:sz w:val="36"/>
          <w:szCs w:val="36"/>
          <w:rtl/>
        </w:rPr>
        <w:t>باب أسماء الله تعالى وصفاته</w:t>
      </w:r>
      <w:r w:rsidRPr="00275356">
        <w:rPr>
          <w:rFonts w:ascii="Lotus Linotype" w:hAnsi="Lotus Linotype" w:cs="Lotus Linotype" w:hint="cs"/>
          <w:bCs/>
          <w:sz w:val="36"/>
          <w:szCs w:val="36"/>
          <w:rtl/>
        </w:rPr>
        <w:t>:</w:t>
      </w:r>
    </w:p>
    <w:p w:rsidR="00B1266C" w:rsidRPr="00275356" w:rsidRDefault="00B1266C" w:rsidP="00833ED4">
      <w:pPr>
        <w:widowControl w:val="0"/>
        <w:spacing w:before="120" w:after="120" w:line="204" w:lineRule="auto"/>
        <w:ind w:firstLine="567"/>
        <w:jc w:val="both"/>
        <w:rPr>
          <w:rFonts w:ascii="Lotus Linotype" w:hAnsi="Lotus Linotype" w:cs="Lotus Linotype"/>
          <w:b/>
          <w:sz w:val="36"/>
          <w:szCs w:val="36"/>
          <w:rtl/>
        </w:rPr>
      </w:pPr>
      <w:r w:rsidRPr="00275356">
        <w:rPr>
          <w:rFonts w:ascii="Lotus Linotype" w:hAnsi="Lotus Linotype" w:cs="Lotus Linotype"/>
          <w:b/>
          <w:sz w:val="36"/>
          <w:szCs w:val="36"/>
          <w:rtl/>
        </w:rPr>
        <w:t>ثم قلت لهم: وليس كل من خالف في شيء من هذا الاعتقاد يجب أن يكون هالك</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فإن المنازع قد يكون مجتهد</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xml:space="preserve"> مخطئ</w:t>
      </w:r>
      <w:r w:rsidRPr="00275356">
        <w:rPr>
          <w:rFonts w:ascii="Lotus Linotype" w:hAnsi="Lotus Linotype" w:cs="Lotus Linotype" w:hint="cs"/>
          <w:b/>
          <w:sz w:val="36"/>
          <w:szCs w:val="36"/>
          <w:rtl/>
        </w:rPr>
        <w:t>ًا</w:t>
      </w:r>
      <w:r w:rsidRPr="00275356">
        <w:rPr>
          <w:rFonts w:ascii="Lotus Linotype" w:hAnsi="Lotus Linotype" w:cs="Lotus Linotype"/>
          <w:b/>
          <w:sz w:val="36"/>
          <w:szCs w:val="36"/>
          <w:rtl/>
        </w:rPr>
        <w:t xml:space="preserve"> يغفر الله خطأه، وقد لا يكون بلغه في ذلك من العلم ما تقوم به عليه الحجة، وقد يكون له من الحسنات ما يمحو الله به سيئاته، وإذا كانت ألفاظ الوعيد المتناولة له لا يجب أن يدخل فيها المتأول والقانت وذو الحسنات الماحية والمغفور له وغير ذلك فهذا أولى</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18"/>
      </w:r>
      <w:r w:rsidRPr="00275356">
        <w:rPr>
          <w:rFonts w:ascii="Lotus Linotype" w:hAnsi="Lotus Linotype"/>
          <w:b/>
          <w:position w:val="4"/>
          <w:sz w:val="36"/>
          <w:szCs w:val="36"/>
          <w:vertAlign w:val="superscript"/>
          <w:rtl/>
        </w:rPr>
        <w:t>)</w:t>
      </w:r>
      <w:r w:rsidRPr="00275356">
        <w:rPr>
          <w:rFonts w:ascii="Lotus Linotype" w:hAnsi="Lotus Linotype" w:cs="Lotus Linotype"/>
          <w:b/>
          <w:sz w:val="36"/>
          <w:szCs w:val="36"/>
          <w:rtl/>
        </w:rPr>
        <w:t>.</w:t>
      </w:r>
    </w:p>
    <w:p w:rsidR="00B1266C" w:rsidRPr="00275356" w:rsidRDefault="00B1266C" w:rsidP="00833ED4">
      <w:pPr>
        <w:widowControl w:val="0"/>
        <w:spacing w:before="120" w:after="120" w:line="197" w:lineRule="auto"/>
        <w:ind w:firstLine="567"/>
        <w:jc w:val="both"/>
        <w:rPr>
          <w:rFonts w:ascii="Lotus Linotype" w:hAnsi="Lotus Linotype" w:cs="Lotus Linotype"/>
          <w:b/>
          <w:sz w:val="36"/>
          <w:szCs w:val="36"/>
          <w:rtl/>
        </w:rPr>
      </w:pPr>
      <w:r w:rsidRPr="00275356">
        <w:rPr>
          <w:rFonts w:ascii="Lotus Linotype" w:hAnsi="Lotus Linotype" w:cs="Lotus Linotype"/>
          <w:b/>
          <w:sz w:val="36"/>
          <w:szCs w:val="36"/>
          <w:rtl/>
        </w:rPr>
        <w:t xml:space="preserve">وفي موضع آخر يؤكد ابن تيمية رحمه الله عدم المؤاخذة في الخطأ </w:t>
      </w:r>
      <w:r w:rsidRPr="00275356">
        <w:rPr>
          <w:rFonts w:ascii="Lotus Linotype" w:hAnsi="Lotus Linotype" w:cs="Lotus Linotype"/>
          <w:b/>
          <w:sz w:val="36"/>
          <w:szCs w:val="36"/>
          <w:rtl/>
        </w:rPr>
        <w:lastRenderedPageBreak/>
        <w:t xml:space="preserve">في أمور الاعتقاد، حيث يقول: ولا ريب أن الخطأ في دقيق العلم مغفور للأمة وإن كان ذلك في المسائل العلمية، ولولا ذلك لهلك أكثر فضلاء الأمة، وإذا كان الله يغفر لمن جهل تحريم الخمر لكونه نشأ بأرض جهل مع كونه لم يطلب العلم فالفاضل المجتهد في طلب العلم بحسب ما أدركه في زمانه ومكانه إذا كان </w:t>
      </w:r>
      <w:proofErr w:type="spellStart"/>
      <w:r w:rsidRPr="00275356">
        <w:rPr>
          <w:rFonts w:ascii="Lotus Linotype" w:hAnsi="Lotus Linotype" w:cs="Lotus Linotype"/>
          <w:b/>
          <w:sz w:val="36"/>
          <w:szCs w:val="36"/>
          <w:rtl/>
        </w:rPr>
        <w:t>مقصوده</w:t>
      </w:r>
      <w:proofErr w:type="spellEnd"/>
      <w:r w:rsidRPr="00275356">
        <w:rPr>
          <w:rFonts w:ascii="Lotus Linotype" w:hAnsi="Lotus Linotype" w:cs="Lotus Linotype"/>
          <w:b/>
          <w:sz w:val="36"/>
          <w:szCs w:val="36"/>
          <w:rtl/>
        </w:rPr>
        <w:t xml:space="preserve"> متابعة الرسول </w:t>
      </w:r>
      <w:r w:rsidRPr="00275356">
        <w:rPr>
          <w:rFonts w:ascii="Lotus Linotype" w:hAnsi="Lotus Linotype" w:cs="Lotus Linotype"/>
          <w:bCs/>
          <w:sz w:val="36"/>
          <w:szCs w:val="36"/>
        </w:rPr>
        <w:sym w:font="AGA Arabesque" w:char="F072"/>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بحسب إمكانه هو أحق بأن يتقبل الله حسناته ويثيبه على اجتهاده، ولا يؤاخذه بما أخطأ، تحقيق</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xml:space="preserve"> لقوله</w:t>
      </w:r>
      <w:r w:rsidRPr="00275356">
        <w:rPr>
          <w:rFonts w:ascii="Lotus Linotype" w:hAnsi="Lotus Linotype" w:cs="Lotus Linotype" w:hint="cs"/>
          <w:b/>
          <w:sz w:val="36"/>
          <w:szCs w:val="36"/>
          <w:rtl/>
        </w:rPr>
        <w:t xml:space="preserve">: </w:t>
      </w:r>
      <w:proofErr w:type="spellStart"/>
      <w:r w:rsidRPr="00275356">
        <w:rPr>
          <w:rFonts w:ascii="QCF_BSML" w:hAnsi="QCF_BSML" w:cs="QCF_BSML"/>
          <w:color w:val="000000"/>
          <w:sz w:val="36"/>
          <w:szCs w:val="36"/>
          <w:rtl/>
          <w:lang w:eastAsia="en-US"/>
        </w:rPr>
        <w:t>ﭽ</w:t>
      </w:r>
      <w:r w:rsidRPr="00275356">
        <w:rPr>
          <w:rFonts w:ascii="QCF_P049" w:hAnsi="QCF_P049" w:cs="QCF_P049"/>
          <w:color w:val="000000"/>
          <w:sz w:val="36"/>
          <w:szCs w:val="36"/>
          <w:rtl/>
          <w:lang w:eastAsia="en-US"/>
        </w:rPr>
        <w:t>ﯥ</w:t>
      </w:r>
      <w:proofErr w:type="spellEnd"/>
      <w:r w:rsidRPr="00275356">
        <w:rPr>
          <w:rFonts w:ascii="QCF_P049" w:hAnsi="QCF_P049" w:cs="QCF_P049"/>
          <w:color w:val="000000"/>
          <w:sz w:val="36"/>
          <w:szCs w:val="36"/>
          <w:rtl/>
          <w:lang w:eastAsia="en-US"/>
        </w:rPr>
        <w:t xml:space="preserve">  ﯦ  ﯧ  ﯨ    ﯩ  ﯪ  </w:t>
      </w:r>
      <w:proofErr w:type="spellStart"/>
      <w:r w:rsidRPr="00275356">
        <w:rPr>
          <w:rFonts w:ascii="QCF_P049" w:hAnsi="QCF_P049" w:cs="QCF_P049"/>
          <w:color w:val="000000"/>
          <w:sz w:val="36"/>
          <w:szCs w:val="36"/>
          <w:rtl/>
          <w:lang w:eastAsia="en-US"/>
        </w:rPr>
        <w:t>ﯫ</w:t>
      </w:r>
      <w:r w:rsidRPr="00275356">
        <w:rPr>
          <w:rFonts w:ascii="QCF_P049" w:hAnsi="QCF_P049" w:cs="QCF_P049"/>
          <w:color w:val="0000A5"/>
          <w:sz w:val="36"/>
          <w:szCs w:val="36"/>
          <w:rtl/>
          <w:lang w:eastAsia="en-US"/>
        </w:rPr>
        <w:t>ﯬ</w:t>
      </w:r>
      <w:proofErr w:type="spellEnd"/>
      <w:r w:rsidRPr="00275356">
        <w:rPr>
          <w:rFonts w:ascii="QCF_P049" w:hAnsi="QCF_P049" w:cs="QCF_P049"/>
          <w:color w:val="000000"/>
          <w:sz w:val="36"/>
          <w:szCs w:val="36"/>
          <w:rtl/>
          <w:lang w:eastAsia="en-US"/>
        </w:rPr>
        <w:t xml:space="preserve">  </w:t>
      </w:r>
      <w:r w:rsidRPr="00275356">
        <w:rPr>
          <w:rFonts w:ascii="QCF_BSML" w:hAnsi="QCF_BSML" w:cs="QCF_BSML"/>
          <w:color w:val="000000"/>
          <w:sz w:val="36"/>
          <w:szCs w:val="36"/>
          <w:rtl/>
          <w:lang w:eastAsia="en-US"/>
        </w:rPr>
        <w:t>ﭼ</w:t>
      </w:r>
      <w:r w:rsidRPr="00275356">
        <w:rPr>
          <w:rFonts w:ascii="Arial" w:hAnsi="Arial" w:cs="Arial"/>
          <w:color w:val="000000"/>
          <w:sz w:val="36"/>
          <w:szCs w:val="36"/>
          <w:lang w:eastAsia="en-US"/>
        </w:rPr>
        <w:t xml:space="preserve"> </w:t>
      </w:r>
      <w:r w:rsidRPr="00275356">
        <w:rPr>
          <w:rFonts w:ascii="Lotus Linotype" w:hAnsi="Lotus Linotype" w:cs="Lotus Linotype"/>
          <w:b/>
          <w:sz w:val="36"/>
          <w:szCs w:val="36"/>
          <w:rtl/>
        </w:rPr>
        <w:t>[البقرة:286 ] وأهل السنة جزموا بالنجاة لكل من اتقى الله تعالى، كما نطق به القرآن</w:t>
      </w:r>
      <w:r w:rsidRPr="00275356">
        <w:rPr>
          <w:rFonts w:ascii="Lotus Linotype" w:hAnsi="Lotus Linotype"/>
          <w:b/>
          <w:sz w:val="36"/>
          <w:szCs w:val="36"/>
          <w:vertAlign w:val="superscript"/>
          <w:rtl/>
        </w:rPr>
        <w:t>(</w:t>
      </w:r>
      <w:r w:rsidRPr="00275356">
        <w:rPr>
          <w:rStyle w:val="a4"/>
          <w:rFonts w:ascii="Lotus Linotype" w:hAnsi="Lotus Linotype"/>
          <w:b/>
          <w:sz w:val="36"/>
          <w:szCs w:val="36"/>
          <w:rtl/>
        </w:rPr>
        <w:footnoteReference w:id="19"/>
      </w:r>
      <w:r w:rsidRPr="00275356">
        <w:rPr>
          <w:rFonts w:ascii="Lotus Linotype" w:hAnsi="Lotus Linotype"/>
          <w:b/>
          <w:sz w:val="36"/>
          <w:szCs w:val="36"/>
          <w:vertAlign w:val="superscript"/>
          <w:rtl/>
        </w:rPr>
        <w:t>)</w:t>
      </w:r>
      <w:r w:rsidRPr="00275356">
        <w:rPr>
          <w:rFonts w:ascii="Lotus Linotype" w:hAnsi="Lotus Linotype" w:cs="Lotus Linotype"/>
          <w:b/>
          <w:sz w:val="36"/>
          <w:szCs w:val="36"/>
          <w:rtl/>
        </w:rPr>
        <w:t>، وإنما توقفوا في شخص معين لعدم العلم بدخوله في المتقين</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20"/>
      </w:r>
      <w:r w:rsidRPr="00275356">
        <w:rPr>
          <w:rFonts w:ascii="Lotus Linotype" w:hAnsi="Lotus Linotype"/>
          <w:b/>
          <w:position w:val="4"/>
          <w:sz w:val="36"/>
          <w:szCs w:val="36"/>
          <w:vertAlign w:val="superscript"/>
          <w:rtl/>
        </w:rPr>
        <w:t>)</w:t>
      </w:r>
      <w:r w:rsidRPr="00275356">
        <w:rPr>
          <w:rFonts w:ascii="Lotus Linotype" w:hAnsi="Lotus Linotype" w:cs="Lotus Linotype"/>
          <w:b/>
          <w:sz w:val="36"/>
          <w:szCs w:val="36"/>
          <w:rtl/>
        </w:rPr>
        <w:t>.</w:t>
      </w:r>
    </w:p>
    <w:p w:rsidR="00B1266C" w:rsidRPr="00275356" w:rsidRDefault="00B1266C" w:rsidP="00833ED4">
      <w:pPr>
        <w:pStyle w:val="20"/>
        <w:widowControl w:val="0"/>
        <w:spacing w:before="120" w:line="197" w:lineRule="auto"/>
        <w:ind w:left="-2" w:firstLine="567"/>
        <w:jc w:val="both"/>
        <w:rPr>
          <w:rFonts w:ascii="Lotus Linotype" w:hAnsi="Lotus Linotype" w:cs="Lotus Linotype"/>
          <w:b/>
          <w:sz w:val="36"/>
          <w:szCs w:val="36"/>
          <w:rtl/>
        </w:rPr>
      </w:pPr>
      <w:r w:rsidRPr="00275356">
        <w:rPr>
          <w:rFonts w:ascii="Lotus Linotype" w:hAnsi="Lotus Linotype" w:cs="Lotus Linotype"/>
          <w:b/>
          <w:sz w:val="36"/>
          <w:szCs w:val="36"/>
          <w:rtl/>
        </w:rPr>
        <w:t xml:space="preserve">ويذكر رحمه الله اختلاف الصحابة رضي الله عنهم في بعض المسائل العلمية الاعتقادية ويبين مذهب أهل السنة </w:t>
      </w:r>
      <w:r w:rsidRPr="00275356">
        <w:rPr>
          <w:rFonts w:ascii="Lotus Linotype" w:hAnsi="Lotus Linotype" w:cs="Lotus Linotype" w:hint="cs"/>
          <w:b/>
          <w:sz w:val="36"/>
          <w:szCs w:val="36"/>
          <w:rtl/>
        </w:rPr>
        <w:t xml:space="preserve">والجماعة </w:t>
      </w:r>
      <w:r w:rsidRPr="00275356">
        <w:rPr>
          <w:rFonts w:ascii="Lotus Linotype" w:hAnsi="Lotus Linotype" w:cs="Lotus Linotype"/>
          <w:b/>
          <w:sz w:val="36"/>
          <w:szCs w:val="36"/>
          <w:rtl/>
        </w:rPr>
        <w:t>في عذر المجتهد إذا أخطأ فيقول</w:t>
      </w:r>
      <w:r w:rsidRPr="00275356">
        <w:rPr>
          <w:rFonts w:ascii="Lotus Linotype" w:hAnsi="Lotus Linotype" w:cs="Lotus Linotype" w:hint="cs"/>
          <w:b/>
          <w:sz w:val="36"/>
          <w:szCs w:val="36"/>
          <w:rtl/>
        </w:rPr>
        <w:t>:</w:t>
      </w:r>
    </w:p>
    <w:p w:rsidR="00B1266C" w:rsidRPr="00275356" w:rsidRDefault="00B1266C" w:rsidP="00833ED4">
      <w:pPr>
        <w:pStyle w:val="20"/>
        <w:widowControl w:val="0"/>
        <w:spacing w:before="120" w:line="197" w:lineRule="auto"/>
        <w:ind w:left="-2" w:firstLine="567"/>
        <w:jc w:val="both"/>
        <w:rPr>
          <w:rFonts w:ascii="Lotus Linotype" w:hAnsi="Lotus Linotype" w:cs="Lotus Linotype"/>
          <w:b/>
          <w:sz w:val="36"/>
          <w:szCs w:val="36"/>
          <w:rtl/>
        </w:rPr>
      </w:pPr>
      <w:r w:rsidRPr="00275356">
        <w:rPr>
          <w:rFonts w:ascii="Lotus Linotype" w:hAnsi="Lotus Linotype" w:cs="Lotus Linotype"/>
          <w:b/>
          <w:sz w:val="36"/>
          <w:szCs w:val="36"/>
          <w:rtl/>
        </w:rPr>
        <w:t xml:space="preserve">وتنازعوا في مسائل علمية اعتقادية كسماع الميت صوت الحي، وتعذيب الميت ببكاء أهله، ورؤية محمد </w:t>
      </w:r>
      <w:r w:rsidRPr="00275356">
        <w:rPr>
          <w:rFonts w:ascii="Lotus Linotype" w:hAnsi="Lotus Linotype" w:cs="Lotus Linotype"/>
          <w:bCs/>
          <w:sz w:val="36"/>
          <w:szCs w:val="36"/>
        </w:rPr>
        <w:sym w:font="AGA Arabesque" w:char="F072"/>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ربه قبل الموت، مع بقاء الجماعة والألفة.</w:t>
      </w:r>
    </w:p>
    <w:p w:rsidR="00B1266C" w:rsidRPr="00275356" w:rsidRDefault="00B1266C" w:rsidP="00833ED4">
      <w:pPr>
        <w:pStyle w:val="20"/>
        <w:widowControl w:val="0"/>
        <w:spacing w:before="120" w:line="204" w:lineRule="auto"/>
        <w:ind w:left="-2" w:firstLine="567"/>
        <w:jc w:val="both"/>
        <w:rPr>
          <w:rFonts w:ascii="Lotus Linotype" w:hAnsi="Lotus Linotype" w:cs="Lotus Linotype"/>
          <w:b/>
          <w:sz w:val="36"/>
          <w:szCs w:val="36"/>
          <w:rtl/>
        </w:rPr>
      </w:pPr>
      <w:r w:rsidRPr="00275356">
        <w:rPr>
          <w:rFonts w:ascii="Lotus Linotype" w:hAnsi="Lotus Linotype" w:cs="Lotus Linotype"/>
          <w:b/>
          <w:sz w:val="36"/>
          <w:szCs w:val="36"/>
          <w:rtl/>
        </w:rPr>
        <w:lastRenderedPageBreak/>
        <w:t>وهذه المسائل منها ما أَحدُ القولين خطأ قطع</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ومنها ما المصيب في نفس الأمر واحد عند الجمهور أتباع السلف، والآخر مُؤَدٍّ لما وجب عليه بحسب قوة إدراكه وهل يقال له: مصيب أو مخطئ؟ فيه نزاع</w:t>
      </w:r>
      <w:r w:rsidRPr="00275356">
        <w:rPr>
          <w:rFonts w:ascii="Lotus Linotype" w:hAnsi="Lotus Linotype" w:cs="Lotus Linotype" w:hint="cs"/>
          <w:b/>
          <w:sz w:val="36"/>
          <w:szCs w:val="36"/>
          <w:rtl/>
        </w:rPr>
        <w:t>.</w:t>
      </w:r>
      <w:r w:rsidRPr="00275356">
        <w:rPr>
          <w:rFonts w:ascii="Lotus Linotype" w:hAnsi="Lotus Linotype" w:cs="Lotus Linotype"/>
          <w:b/>
          <w:sz w:val="36"/>
          <w:szCs w:val="36"/>
          <w:rtl/>
        </w:rPr>
        <w:t xml:space="preserve"> ومن الناس من يجعل الجميع مصيبين ولا حكم في نفس الأمر.</w:t>
      </w:r>
    </w:p>
    <w:p w:rsidR="00B1266C" w:rsidRPr="00275356" w:rsidRDefault="00B1266C" w:rsidP="00833ED4">
      <w:pPr>
        <w:widowControl w:val="0"/>
        <w:spacing w:before="120" w:after="120" w:line="204" w:lineRule="auto"/>
        <w:ind w:left="-2" w:firstLine="567"/>
        <w:jc w:val="lowKashida"/>
        <w:rPr>
          <w:rFonts w:ascii="Lotus Linotype" w:hAnsi="Lotus Linotype" w:cs="Lotus Linotype"/>
          <w:b/>
          <w:sz w:val="36"/>
          <w:szCs w:val="36"/>
          <w:rtl/>
        </w:rPr>
      </w:pPr>
      <w:r w:rsidRPr="00275356">
        <w:rPr>
          <w:rFonts w:ascii="Lotus Linotype" w:hAnsi="Lotus Linotype" w:cs="Lotus Linotype"/>
          <w:b/>
          <w:sz w:val="36"/>
          <w:szCs w:val="36"/>
          <w:rtl/>
        </w:rPr>
        <w:t>ومذهب أهل السنة والجماعة أنه لا إثم على من اجتهد</w:t>
      </w:r>
      <w:r w:rsidRPr="00275356">
        <w:rPr>
          <w:rFonts w:ascii="Lotus Linotype" w:hAnsi="Lotus Linotype"/>
          <w:b/>
          <w:sz w:val="36"/>
          <w:szCs w:val="36"/>
          <w:vertAlign w:val="superscript"/>
          <w:rtl/>
        </w:rPr>
        <w:t>(</w:t>
      </w:r>
      <w:r w:rsidRPr="00275356">
        <w:rPr>
          <w:rStyle w:val="a4"/>
          <w:rFonts w:ascii="Lotus Linotype" w:hAnsi="Lotus Linotype"/>
          <w:b/>
          <w:sz w:val="36"/>
          <w:szCs w:val="36"/>
          <w:rtl/>
        </w:rPr>
        <w:footnoteReference w:id="21"/>
      </w:r>
      <w:r w:rsidRPr="00275356">
        <w:rPr>
          <w:rFonts w:ascii="Lotus Linotype" w:hAnsi="Lotus Linotype"/>
          <w:b/>
          <w:sz w:val="36"/>
          <w:szCs w:val="36"/>
          <w:vertAlign w:val="superscript"/>
          <w:rtl/>
        </w:rPr>
        <w:t>)</w:t>
      </w:r>
      <w:r w:rsidRPr="00275356">
        <w:rPr>
          <w:rFonts w:ascii="Lotus Linotype" w:hAnsi="Lotus Linotype" w:cs="Lotus Linotype"/>
          <w:b/>
          <w:sz w:val="36"/>
          <w:szCs w:val="36"/>
          <w:rtl/>
        </w:rPr>
        <w:t>وإن أخطأ</w:t>
      </w:r>
      <w:r w:rsidRPr="00275356">
        <w:rPr>
          <w:rFonts w:ascii="Lotus Linotype" w:hAnsi="Lotus Linotype" w:hint="cs"/>
          <w:b/>
          <w:position w:val="4"/>
          <w:sz w:val="36"/>
          <w:szCs w:val="36"/>
          <w:vertAlign w:val="superscript"/>
          <w:rtl/>
        </w:rPr>
        <w:t xml:space="preserve"> </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22"/>
      </w:r>
      <w:r w:rsidRPr="00275356">
        <w:rPr>
          <w:rFonts w:ascii="Lotus Linotype" w:hAnsi="Lotus Linotype"/>
          <w:b/>
          <w:position w:val="4"/>
          <w:sz w:val="36"/>
          <w:szCs w:val="36"/>
          <w:vertAlign w:val="superscript"/>
          <w:rtl/>
        </w:rPr>
        <w:t>)</w:t>
      </w:r>
      <w:r w:rsidRPr="00275356">
        <w:rPr>
          <w:rFonts w:ascii="Lotus Linotype" w:hAnsi="Lotus Linotype" w:cs="Lotus Linotype"/>
          <w:b/>
          <w:sz w:val="36"/>
          <w:szCs w:val="36"/>
          <w:rtl/>
        </w:rPr>
        <w:t>.</w:t>
      </w:r>
    </w:p>
    <w:p w:rsidR="00B1266C" w:rsidRPr="00275356" w:rsidRDefault="00B1266C" w:rsidP="00833ED4">
      <w:pPr>
        <w:widowControl w:val="0"/>
        <w:spacing w:before="120" w:after="120" w:line="204" w:lineRule="auto"/>
        <w:ind w:left="-2" w:firstLine="567"/>
        <w:jc w:val="both"/>
        <w:rPr>
          <w:rFonts w:ascii="Lotus Linotype" w:hAnsi="Lotus Linotype" w:cs="Lotus Linotype"/>
          <w:b/>
          <w:sz w:val="36"/>
          <w:szCs w:val="36"/>
          <w:rtl/>
        </w:rPr>
      </w:pPr>
      <w:r w:rsidRPr="00275356">
        <w:rPr>
          <w:rFonts w:ascii="Lotus Linotype" w:hAnsi="Lotus Linotype" w:cs="Lotus Linotype"/>
          <w:b/>
          <w:sz w:val="36"/>
          <w:szCs w:val="36"/>
          <w:rtl/>
        </w:rPr>
        <w:t xml:space="preserve">ويذكر رحمه الله أن العالم إذا أخطأ يُترك خطؤه ولكنه لا يكفَّر ولا يفسَّق ولا </w:t>
      </w:r>
      <w:proofErr w:type="spellStart"/>
      <w:r w:rsidRPr="00275356">
        <w:rPr>
          <w:rFonts w:ascii="Lotus Linotype" w:hAnsi="Lotus Linotype" w:cs="Lotus Linotype"/>
          <w:b/>
          <w:sz w:val="36"/>
          <w:szCs w:val="36"/>
          <w:rtl/>
        </w:rPr>
        <w:t>يؤث</w:t>
      </w:r>
      <w:proofErr w:type="spellEnd"/>
      <w:r w:rsidRPr="00275356">
        <w:rPr>
          <w:rFonts w:ascii="Lotus Linotype" w:hAnsi="Lotus Linotype" w:cs="Lotus Linotype"/>
          <w:b/>
          <w:position w:val="6"/>
          <w:sz w:val="36"/>
          <w:szCs w:val="36"/>
          <w:rtl/>
        </w:rPr>
        <w:t>َّ</w:t>
      </w:r>
      <w:r w:rsidRPr="00275356">
        <w:rPr>
          <w:rFonts w:ascii="Lotus Linotype" w:hAnsi="Lotus Linotype" w:cs="Lotus Linotype"/>
          <w:b/>
          <w:sz w:val="36"/>
          <w:szCs w:val="36"/>
          <w:rtl/>
        </w:rPr>
        <w:t>م وذلك في جوابه على سؤال حول موضوع عصمة الأنبياء عليهم السلام حيث يقول</w:t>
      </w:r>
      <w:r w:rsidRPr="00275356">
        <w:rPr>
          <w:rFonts w:ascii="Lotus Linotype" w:hAnsi="Lotus Linotype" w:cs="Lotus Linotype" w:hint="cs"/>
          <w:b/>
          <w:sz w:val="36"/>
          <w:szCs w:val="36"/>
          <w:rtl/>
        </w:rPr>
        <w:t>:</w:t>
      </w:r>
      <w:r w:rsidRPr="00275356">
        <w:rPr>
          <w:rFonts w:ascii="Lotus Linotype" w:hAnsi="Lotus Linotype" w:cs="Lotus Linotype"/>
          <w:b/>
          <w:sz w:val="36"/>
          <w:szCs w:val="36"/>
          <w:rtl/>
        </w:rPr>
        <w:t xml:space="preserve"> وقد اتفق أهل السنة والجماعة على أن علماء المسلمين لا يجوز تكفيرهم بمجرد الخطأ المحض بل كل أحد يؤخذ من قوله ويترك إلا رسول الله </w:t>
      </w:r>
      <w:r w:rsidRPr="00275356">
        <w:rPr>
          <w:rFonts w:ascii="Lotus Linotype" w:hAnsi="Lotus Linotype" w:cs="Lotus Linotype"/>
          <w:bCs/>
          <w:sz w:val="36"/>
          <w:szCs w:val="36"/>
        </w:rPr>
        <w:sym w:font="AGA Arabesque" w:char="F072"/>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وليس كل من يترك بعض كلامه لخطأ أخطأه يكفر ولا يفسق، بل ولا يأثم، فإن الله تعالى قال في دعاء المؤمنين:</w:t>
      </w:r>
      <w:r w:rsidRPr="00275356">
        <w:rPr>
          <w:rFonts w:ascii="Lotus Linotype" w:hAnsi="Lotus Linotype" w:cs="Lotus Linotype" w:hint="cs"/>
          <w:b/>
          <w:sz w:val="36"/>
          <w:szCs w:val="36"/>
          <w:rtl/>
        </w:rPr>
        <w:t xml:space="preserve"> </w:t>
      </w:r>
      <w:r w:rsidRPr="00275356">
        <w:rPr>
          <w:rFonts w:ascii="QCF_BSML" w:hAnsi="QCF_BSML" w:cs="QCF_BSML"/>
          <w:color w:val="000000"/>
          <w:sz w:val="36"/>
          <w:szCs w:val="36"/>
          <w:rtl/>
          <w:lang w:eastAsia="en-US"/>
        </w:rPr>
        <w:t>ﭽ</w:t>
      </w:r>
      <w:r w:rsidRPr="00275356">
        <w:rPr>
          <w:rFonts w:ascii="QCF_P049" w:hAnsi="QCF_P049" w:cs="QCF_P049"/>
          <w:color w:val="000000"/>
          <w:sz w:val="36"/>
          <w:szCs w:val="36"/>
          <w:rtl/>
          <w:lang w:eastAsia="en-US"/>
        </w:rPr>
        <w:t xml:space="preserve">  ﯥ  ﯦ  ﯧ  ﯨ    ﯩ  ﯪ  </w:t>
      </w:r>
      <w:proofErr w:type="spellStart"/>
      <w:r w:rsidRPr="00275356">
        <w:rPr>
          <w:rFonts w:ascii="QCF_P049" w:hAnsi="QCF_P049" w:cs="QCF_P049"/>
          <w:color w:val="000000"/>
          <w:sz w:val="36"/>
          <w:szCs w:val="36"/>
          <w:rtl/>
          <w:lang w:eastAsia="en-US"/>
        </w:rPr>
        <w:t>ﯫ</w:t>
      </w:r>
      <w:r w:rsidRPr="00275356">
        <w:rPr>
          <w:rFonts w:ascii="QCF_P049" w:hAnsi="QCF_P049" w:cs="QCF_P049"/>
          <w:color w:val="0000A5"/>
          <w:sz w:val="36"/>
          <w:szCs w:val="36"/>
          <w:rtl/>
          <w:lang w:eastAsia="en-US"/>
        </w:rPr>
        <w:t>ﯬ</w:t>
      </w:r>
      <w:proofErr w:type="spellEnd"/>
      <w:r w:rsidRPr="00275356">
        <w:rPr>
          <w:rFonts w:ascii="QCF_P049" w:hAnsi="QCF_P049" w:cs="QCF_P049"/>
          <w:color w:val="000000"/>
          <w:sz w:val="36"/>
          <w:szCs w:val="36"/>
          <w:rtl/>
          <w:lang w:eastAsia="en-US"/>
        </w:rPr>
        <w:t xml:space="preserve">  </w:t>
      </w:r>
      <w:r w:rsidRPr="00275356">
        <w:rPr>
          <w:rFonts w:ascii="QCF_BSML" w:hAnsi="QCF_BSML" w:cs="QCF_BSML"/>
          <w:color w:val="000000"/>
          <w:sz w:val="36"/>
          <w:szCs w:val="36"/>
          <w:rtl/>
          <w:lang w:eastAsia="en-US"/>
        </w:rPr>
        <w:t>ﭼ</w:t>
      </w:r>
      <w:r w:rsidRPr="00275356">
        <w:rPr>
          <w:rFonts w:ascii="Lotus Linotype" w:hAnsi="Lotus Linotype" w:cs="Lotus Linotype"/>
          <w:b/>
          <w:sz w:val="36"/>
          <w:szCs w:val="36"/>
          <w:rtl/>
        </w:rPr>
        <w:t xml:space="preserve"> وفي الصحيح</w:t>
      </w:r>
      <w:r w:rsidRPr="00275356">
        <w:rPr>
          <w:rFonts w:ascii="Lotus Linotype" w:hAnsi="Lotus Linotype"/>
          <w:b/>
          <w:sz w:val="36"/>
          <w:szCs w:val="36"/>
          <w:vertAlign w:val="superscript"/>
          <w:rtl/>
        </w:rPr>
        <w:t>(</w:t>
      </w:r>
      <w:r w:rsidRPr="00275356">
        <w:rPr>
          <w:rStyle w:val="a4"/>
          <w:rFonts w:ascii="Lotus Linotype" w:hAnsi="Lotus Linotype"/>
          <w:b/>
          <w:sz w:val="36"/>
          <w:szCs w:val="36"/>
          <w:rtl/>
        </w:rPr>
        <w:footnoteReference w:id="23"/>
      </w:r>
      <w:r w:rsidRPr="00275356">
        <w:rPr>
          <w:rFonts w:ascii="Lotus Linotype" w:hAnsi="Lotus Linotype"/>
          <w:b/>
          <w:sz w:val="36"/>
          <w:szCs w:val="36"/>
          <w:vertAlign w:val="superscript"/>
          <w:rtl/>
        </w:rPr>
        <w:t>)</w:t>
      </w:r>
      <w:r w:rsidRPr="00275356">
        <w:rPr>
          <w:rFonts w:ascii="Lotus Linotype" w:hAnsi="Lotus Linotype" w:cs="Lotus Linotype"/>
          <w:b/>
          <w:sz w:val="36"/>
          <w:szCs w:val="36"/>
          <w:rtl/>
        </w:rPr>
        <w:t xml:space="preserve">عن النبي </w:t>
      </w:r>
      <w:r w:rsidRPr="00275356">
        <w:rPr>
          <w:rFonts w:ascii="Lotus Linotype" w:hAnsi="Lotus Linotype" w:cs="Lotus Linotype"/>
          <w:bCs/>
          <w:sz w:val="36"/>
          <w:szCs w:val="36"/>
        </w:rPr>
        <w:sym w:font="AGA Arabesque" w:char="F072"/>
      </w:r>
      <w:r w:rsidRPr="00275356">
        <w:rPr>
          <w:rFonts w:ascii="Lotus Linotype" w:hAnsi="Lotus Linotype" w:cs="Lotus Linotype" w:hint="cs"/>
          <w:b/>
          <w:sz w:val="36"/>
          <w:szCs w:val="36"/>
          <w:rtl/>
        </w:rPr>
        <w:t>:«</w:t>
      </w:r>
      <w:r w:rsidRPr="00275356">
        <w:rPr>
          <w:rFonts w:ascii="Lotus Linotype" w:hAnsi="Lotus Linotype" w:cs="Lotus Linotype"/>
          <w:b/>
          <w:sz w:val="36"/>
          <w:szCs w:val="36"/>
          <w:rtl/>
        </w:rPr>
        <w:t>أن الله تعالى قال: قد فعلت</w:t>
      </w:r>
      <w:r w:rsidRPr="00275356">
        <w:rPr>
          <w:rFonts w:ascii="Lotus Linotype" w:hAnsi="Lotus Linotype" w:cs="Lotus Linotype" w:hint="cs"/>
          <w:b/>
          <w:sz w:val="36"/>
          <w:szCs w:val="36"/>
          <w:rtl/>
        </w:rPr>
        <w:t>»</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24"/>
      </w:r>
      <w:r w:rsidRPr="00275356">
        <w:rPr>
          <w:rFonts w:ascii="Lotus Linotype" w:hAnsi="Lotus Linotype"/>
          <w:b/>
          <w:position w:val="4"/>
          <w:sz w:val="36"/>
          <w:szCs w:val="36"/>
          <w:vertAlign w:val="superscript"/>
          <w:rtl/>
        </w:rPr>
        <w:t>)</w:t>
      </w:r>
      <w:r w:rsidRPr="00275356">
        <w:rPr>
          <w:rFonts w:ascii="Lotus Linotype" w:hAnsi="Lotus Linotype" w:cs="Lotus Linotype"/>
          <w:b/>
          <w:sz w:val="36"/>
          <w:szCs w:val="36"/>
          <w:rtl/>
        </w:rPr>
        <w:t>.</w:t>
      </w:r>
    </w:p>
    <w:p w:rsidR="00B1266C" w:rsidRPr="00275356" w:rsidRDefault="00B1266C" w:rsidP="00833ED4">
      <w:pPr>
        <w:widowControl w:val="0"/>
        <w:spacing w:before="120" w:after="120" w:line="204" w:lineRule="auto"/>
        <w:ind w:firstLine="567"/>
        <w:jc w:val="both"/>
        <w:rPr>
          <w:rFonts w:ascii="Lotus Linotype" w:hAnsi="Lotus Linotype" w:cs="Lotus Linotype"/>
          <w:b/>
          <w:sz w:val="36"/>
          <w:szCs w:val="36"/>
          <w:rtl/>
        </w:rPr>
      </w:pPr>
      <w:r w:rsidRPr="00275356">
        <w:rPr>
          <w:rFonts w:ascii="Lotus Linotype" w:hAnsi="Lotus Linotype" w:cs="Lotus Linotype"/>
          <w:b/>
          <w:sz w:val="36"/>
          <w:szCs w:val="36"/>
          <w:rtl/>
        </w:rPr>
        <w:lastRenderedPageBreak/>
        <w:t xml:space="preserve">وبيَّن في موضع آخر أن المجتهدين من العلماء في أمور الدين إن أصابوا فلهم أجران وإن </w:t>
      </w:r>
      <w:proofErr w:type="spellStart"/>
      <w:r w:rsidRPr="00275356">
        <w:rPr>
          <w:rFonts w:ascii="Lotus Linotype" w:hAnsi="Lotus Linotype" w:cs="Lotus Linotype"/>
          <w:b/>
          <w:sz w:val="36"/>
          <w:szCs w:val="36"/>
          <w:rtl/>
        </w:rPr>
        <w:t>أخطؤوا</w:t>
      </w:r>
      <w:proofErr w:type="spellEnd"/>
      <w:r w:rsidRPr="00275356">
        <w:rPr>
          <w:rFonts w:ascii="Lotus Linotype" w:hAnsi="Lotus Linotype" w:cs="Lotus Linotype"/>
          <w:b/>
          <w:sz w:val="36"/>
          <w:szCs w:val="36"/>
          <w:rtl/>
        </w:rPr>
        <w:t xml:space="preserve"> فلهم أجر على اجتهادهم والله يغفر لهم خطأهم حيث يقول: ولكن الأنبياء صلوات الله عليهم هم الذين قال العلماء: إنهم معصومون من الإصرار على الذنوب فأما الصديقون والشهداء والصالحون فليسوا بمعصومين، وهذا في الذنوب المحققة، وأما ما اجتهدوا فيه فتارة يصيبون وتارة يخطئون، فإذا اجتهدوا وأصابوا فلهم أجران، وإذا اجتهدوا </w:t>
      </w:r>
      <w:proofErr w:type="spellStart"/>
      <w:r w:rsidRPr="00275356">
        <w:rPr>
          <w:rFonts w:ascii="Lotus Linotype" w:hAnsi="Lotus Linotype" w:cs="Lotus Linotype"/>
          <w:b/>
          <w:sz w:val="36"/>
          <w:szCs w:val="36"/>
          <w:rtl/>
        </w:rPr>
        <w:t>وأخطؤوا</w:t>
      </w:r>
      <w:proofErr w:type="spellEnd"/>
      <w:r w:rsidRPr="00275356">
        <w:rPr>
          <w:rFonts w:ascii="Lotus Linotype" w:hAnsi="Lotus Linotype" w:cs="Lotus Linotype"/>
          <w:b/>
          <w:sz w:val="36"/>
          <w:szCs w:val="36"/>
          <w:rtl/>
        </w:rPr>
        <w:t xml:space="preserve"> فلهم أجر على اجتهادهم وخطؤهم مغفور لهم، وأهل الضلال يجعلون الخطأ والإثم متلازمين، فتارة يغْلُون فيهم ويقولون: إنهم معصومون وتارة يجفون عنهم ويقولون: إنهم باغون بالخطأ، وأهل العلم والإيمان لا يعصمون. ولا يُؤثِّمون</w:t>
      </w:r>
      <w:r w:rsidRPr="00275356">
        <w:rPr>
          <w:rFonts w:ascii="Lotus Linotype" w:hAnsi="Lotus Linotype" w:cs="Lotus Linotype"/>
          <w:b/>
          <w:position w:val="4"/>
          <w:sz w:val="36"/>
          <w:szCs w:val="36"/>
          <w:vertAlign w:val="superscript"/>
          <w:rtl/>
        </w:rPr>
        <w:t xml:space="preserve"> </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25"/>
      </w:r>
      <w:r w:rsidRPr="00275356">
        <w:rPr>
          <w:rFonts w:ascii="Lotus Linotype" w:hAnsi="Lotus Linotype"/>
          <w:b/>
          <w:position w:val="4"/>
          <w:sz w:val="36"/>
          <w:szCs w:val="36"/>
          <w:vertAlign w:val="superscript"/>
          <w:rtl/>
        </w:rPr>
        <w:t>)</w:t>
      </w:r>
      <w:r w:rsidRPr="00275356">
        <w:rPr>
          <w:rFonts w:ascii="Lotus Linotype" w:hAnsi="Lotus Linotype" w:cs="Lotus Linotype"/>
          <w:b/>
          <w:sz w:val="36"/>
          <w:szCs w:val="36"/>
          <w:rtl/>
        </w:rPr>
        <w:t>.</w:t>
      </w:r>
    </w:p>
    <w:p w:rsidR="00B1266C" w:rsidRPr="00275356" w:rsidRDefault="00B1266C" w:rsidP="00833ED4">
      <w:pPr>
        <w:widowControl w:val="0"/>
        <w:spacing w:before="120" w:after="120" w:line="204" w:lineRule="auto"/>
        <w:ind w:firstLine="567"/>
        <w:jc w:val="both"/>
        <w:rPr>
          <w:rFonts w:ascii="Lotus Linotype" w:hAnsi="Lotus Linotype" w:cs="Lotus Linotype"/>
          <w:b/>
          <w:sz w:val="36"/>
          <w:szCs w:val="36"/>
          <w:rtl/>
        </w:rPr>
      </w:pPr>
      <w:r w:rsidRPr="00275356">
        <w:rPr>
          <w:rFonts w:ascii="Lotus Linotype" w:hAnsi="Lotus Linotype" w:cs="Lotus Linotype"/>
          <w:b/>
          <w:sz w:val="36"/>
          <w:szCs w:val="36"/>
          <w:rtl/>
        </w:rPr>
        <w:t>ويذكر رحمه الله في موضع آخر أن تأثيم المجتهدين هو مذهب الخوارج حيث يقول عنهم: وكان سبب خروجهم ما فعله أمير المؤمنين عثمان وعلي ومن معهما من الأنواع التي فيها تأويل فلم يحتملوا ذلك، وجعلوا موارد الاجتهاد بل الحسنات ذنوب</w:t>
      </w:r>
      <w:r w:rsidRPr="00275356">
        <w:rPr>
          <w:rFonts w:ascii="Lotus Linotype" w:hAnsi="Lotus Linotype" w:cs="Lotus Linotype" w:hint="cs"/>
          <w:b/>
          <w:sz w:val="36"/>
          <w:szCs w:val="36"/>
          <w:rtl/>
        </w:rPr>
        <w:t>ًا</w:t>
      </w:r>
      <w:r w:rsidRPr="00275356">
        <w:rPr>
          <w:rFonts w:ascii="Lotus Linotype" w:hAnsi="Lotus Linotype" w:cs="Lotus Linotype"/>
          <w:b/>
          <w:sz w:val="36"/>
          <w:szCs w:val="36"/>
          <w:rtl/>
        </w:rPr>
        <w:t xml:space="preserve"> وجعلوا الذنوب كفر</w:t>
      </w:r>
      <w:r w:rsidRPr="00275356">
        <w:rPr>
          <w:rFonts w:ascii="Lotus Linotype" w:hAnsi="Lotus Linotype" w:cs="Lotus Linotype" w:hint="cs"/>
          <w:b/>
          <w:sz w:val="36"/>
          <w:szCs w:val="36"/>
          <w:rtl/>
        </w:rPr>
        <w:t xml:space="preserve">ًا </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26"/>
      </w:r>
      <w:r w:rsidRPr="00275356">
        <w:rPr>
          <w:rFonts w:ascii="Lotus Linotype" w:hAnsi="Lotus Linotype"/>
          <w:b/>
          <w:position w:val="4"/>
          <w:sz w:val="36"/>
          <w:szCs w:val="36"/>
          <w:vertAlign w:val="superscript"/>
          <w:rtl/>
        </w:rPr>
        <w:t>)</w:t>
      </w:r>
      <w:r w:rsidRPr="00275356">
        <w:rPr>
          <w:rFonts w:ascii="Lotus Linotype" w:hAnsi="Lotus Linotype" w:cs="Lotus Linotype"/>
          <w:b/>
          <w:sz w:val="36"/>
          <w:szCs w:val="36"/>
          <w:rtl/>
        </w:rPr>
        <w:t>.</w:t>
      </w:r>
    </w:p>
    <w:p w:rsidR="00B1266C" w:rsidRPr="00275356" w:rsidRDefault="00B1266C" w:rsidP="00833ED4">
      <w:pPr>
        <w:pStyle w:val="20"/>
        <w:widowControl w:val="0"/>
        <w:spacing w:before="120" w:line="204" w:lineRule="auto"/>
        <w:ind w:left="-2" w:firstLine="567"/>
        <w:jc w:val="both"/>
        <w:rPr>
          <w:rFonts w:ascii="Lotus Linotype" w:hAnsi="Lotus Linotype" w:cs="Lotus Linotype"/>
          <w:b/>
          <w:sz w:val="36"/>
          <w:szCs w:val="36"/>
          <w:rtl/>
        </w:rPr>
      </w:pPr>
      <w:r w:rsidRPr="00275356">
        <w:rPr>
          <w:rFonts w:ascii="Lotus Linotype" w:hAnsi="Lotus Linotype" w:cs="Lotus Linotype"/>
          <w:b/>
          <w:sz w:val="36"/>
          <w:szCs w:val="36"/>
          <w:rtl/>
        </w:rPr>
        <w:lastRenderedPageBreak/>
        <w:t>ثم ذكر ابن تيمية رحمه الله أن رفع الإثم عن المخطئين في اجتهادهم مشروط بلزومهم جماعة المسلمين وعدم مفارقتهم إياهم وعدم براءتهم من المسلمين المخالفين لهم حيث يقول</w:t>
      </w:r>
      <w:r w:rsidRPr="00275356">
        <w:rPr>
          <w:rFonts w:ascii="Lotus Linotype" w:hAnsi="Lotus Linotype" w:cs="Lotus Linotype" w:hint="cs"/>
          <w:b/>
          <w:sz w:val="36"/>
          <w:szCs w:val="36"/>
          <w:rtl/>
        </w:rPr>
        <w:t>:</w:t>
      </w:r>
    </w:p>
    <w:p w:rsidR="00B1266C" w:rsidRPr="00275356" w:rsidRDefault="00B1266C" w:rsidP="00833ED4">
      <w:pPr>
        <w:widowControl w:val="0"/>
        <w:spacing w:before="120" w:after="120" w:line="204" w:lineRule="auto"/>
        <w:ind w:firstLine="567"/>
        <w:jc w:val="both"/>
        <w:rPr>
          <w:rFonts w:ascii="Lotus Linotype" w:hAnsi="Lotus Linotype" w:cs="Lotus Linotype"/>
          <w:b/>
          <w:sz w:val="36"/>
          <w:szCs w:val="36"/>
          <w:rtl/>
        </w:rPr>
      </w:pPr>
      <w:r w:rsidRPr="00275356">
        <w:rPr>
          <w:rFonts w:ascii="Lotus Linotype" w:hAnsi="Lotus Linotype" w:cs="Lotus Linotype"/>
          <w:b/>
          <w:sz w:val="36"/>
          <w:szCs w:val="36"/>
          <w:rtl/>
        </w:rPr>
        <w:t>ومثل هؤلاء إذا لم يجعلوا ما ابتدعوه قولاً يفارقون به جماعة المسلمين، يوالون عليه ويعادون كان من نوع الخطأ. والله سبحانه وتعالى يغفر للمؤمنين خطأهم في مثل ذلك ولهذا وقع في مثل هذا كثير من سلف الأمة وأئمتها؛ لهم مقالات قالوها باجتهاد وهي تخالف ما ثبت في الكتاب والسنة؛ بخلاف من والى مُوافِقَه وعادى مُخالِفَه وفرق بين جماعة المسلمين وكفَّر وفسَّق مخالِفَه دون موافِقِه في مسائل الآراء والاجتهادات؛ واستحل قتال مخالِفِه دون موافِقِه فهؤلاء أهل التفرق والاختلافات</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27"/>
      </w:r>
      <w:r w:rsidRPr="00275356">
        <w:rPr>
          <w:rFonts w:ascii="Lotus Linotype" w:hAnsi="Lotus Linotype"/>
          <w:b/>
          <w:position w:val="4"/>
          <w:sz w:val="36"/>
          <w:szCs w:val="36"/>
          <w:vertAlign w:val="superscript"/>
          <w:rtl/>
        </w:rPr>
        <w:t>)</w:t>
      </w:r>
      <w:r w:rsidRPr="00275356">
        <w:rPr>
          <w:rFonts w:ascii="Lotus Linotype" w:hAnsi="Lotus Linotype" w:cs="Lotus Linotype"/>
          <w:b/>
          <w:sz w:val="36"/>
          <w:szCs w:val="36"/>
          <w:rtl/>
        </w:rPr>
        <w:t>.</w:t>
      </w:r>
    </w:p>
    <w:p w:rsidR="00B1266C" w:rsidRPr="00275356" w:rsidRDefault="00B1266C" w:rsidP="00833ED4">
      <w:pPr>
        <w:pStyle w:val="20"/>
        <w:widowControl w:val="0"/>
        <w:spacing w:before="120" w:line="204" w:lineRule="auto"/>
        <w:ind w:left="-2" w:firstLine="567"/>
        <w:jc w:val="both"/>
        <w:rPr>
          <w:rFonts w:ascii="Lotus Linotype" w:hAnsi="Lotus Linotype" w:cs="Lotus Linotype"/>
          <w:b/>
          <w:sz w:val="36"/>
          <w:szCs w:val="36"/>
          <w:rtl/>
        </w:rPr>
      </w:pPr>
      <w:r w:rsidRPr="00275356">
        <w:rPr>
          <w:rFonts w:ascii="Lotus Linotype" w:hAnsi="Lotus Linotype" w:cs="Lotus Linotype"/>
          <w:b/>
          <w:sz w:val="36"/>
          <w:szCs w:val="36"/>
          <w:rtl/>
        </w:rPr>
        <w:t xml:space="preserve">وفي موضع آخر يبين المؤلف عذر المجتهد إذا أخطأ سواء في الأصول أو الفروع ويبين أن تقسيم الدين إلى أصول وفروع ليس من منهج السلف ولكنه ظهر من جهة المعتزلة ثم انتقل إلى أهل السنة وذلك بعد أن ذكر منهج السلف في الترجيح بين الأدلة التي يسميها بعض المتكلمين </w:t>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أمارات</w:t>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 xml:space="preserve"> حيث يقول</w:t>
      </w:r>
      <w:r w:rsidRPr="00275356">
        <w:rPr>
          <w:rFonts w:ascii="Lotus Linotype" w:hAnsi="Lotus Linotype" w:cs="Lotus Linotype" w:hint="cs"/>
          <w:b/>
          <w:sz w:val="36"/>
          <w:szCs w:val="36"/>
          <w:rtl/>
        </w:rPr>
        <w:t>:</w:t>
      </w:r>
    </w:p>
    <w:p w:rsidR="00B1266C" w:rsidRPr="00275356" w:rsidRDefault="00B1266C" w:rsidP="00833ED4">
      <w:pPr>
        <w:pStyle w:val="a8"/>
        <w:spacing w:before="120" w:after="120" w:line="204" w:lineRule="auto"/>
        <w:ind w:firstLine="567"/>
        <w:jc w:val="both"/>
        <w:rPr>
          <w:rFonts w:ascii="Lotus Linotype" w:hAnsi="Lotus Linotype" w:cs="Lotus Linotype"/>
          <w:b/>
          <w:sz w:val="36"/>
          <w:szCs w:val="36"/>
          <w:rtl/>
        </w:rPr>
      </w:pPr>
      <w:r w:rsidRPr="00275356">
        <w:rPr>
          <w:rFonts w:ascii="Lotus Linotype" w:hAnsi="Lotus Linotype" w:cs="Lotus Linotype"/>
          <w:b/>
          <w:sz w:val="36"/>
          <w:szCs w:val="36"/>
          <w:rtl/>
        </w:rPr>
        <w:lastRenderedPageBreak/>
        <w:t>وأما السلف والأئمة الأربعة والجمهور فيقولون: بل الأمارات بعضها أقوى من بعض في نفس الأمر وعلى الإنسان أن يجتهد ويطلب الأقوى فإذا رأى دليلاً أقوى من غيره ولم ير ما يعارضه عمل به، ولا يكلف الله نفس</w:t>
      </w:r>
      <w:r w:rsidRPr="00275356">
        <w:rPr>
          <w:rFonts w:ascii="Lotus Linotype" w:hAnsi="Lotus Linotype" w:cs="Lotus Linotype" w:hint="cs"/>
          <w:b/>
          <w:sz w:val="36"/>
          <w:szCs w:val="36"/>
          <w:rtl/>
        </w:rPr>
        <w:t>ًا</w:t>
      </w:r>
      <w:r w:rsidRPr="00275356">
        <w:rPr>
          <w:rFonts w:ascii="Lotus Linotype" w:hAnsi="Lotus Linotype" w:cs="Lotus Linotype"/>
          <w:b/>
          <w:sz w:val="36"/>
          <w:szCs w:val="36"/>
          <w:rtl/>
        </w:rPr>
        <w:t xml:space="preserve"> إلا وسعها.</w:t>
      </w:r>
    </w:p>
    <w:p w:rsidR="00B1266C" w:rsidRPr="00275356" w:rsidRDefault="00B1266C" w:rsidP="00833ED4">
      <w:pPr>
        <w:pStyle w:val="a8"/>
        <w:spacing w:before="120" w:after="120" w:line="204" w:lineRule="auto"/>
        <w:ind w:firstLine="567"/>
        <w:jc w:val="both"/>
        <w:rPr>
          <w:rFonts w:ascii="Lotus Linotype" w:hAnsi="Lotus Linotype" w:cs="Lotus Linotype"/>
          <w:b/>
          <w:sz w:val="36"/>
          <w:szCs w:val="36"/>
          <w:rtl/>
        </w:rPr>
      </w:pPr>
      <w:r w:rsidRPr="00275356">
        <w:rPr>
          <w:rFonts w:ascii="Lotus Linotype" w:hAnsi="Lotus Linotype" w:cs="Lotus Linotype"/>
          <w:b/>
          <w:sz w:val="36"/>
          <w:szCs w:val="36"/>
          <w:rtl/>
        </w:rPr>
        <w:t>وإذا  كان في الباطن ما هو أرجح منه كان مخطئ</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xml:space="preserve"> معذور</w:t>
      </w:r>
      <w:r w:rsidRPr="00275356">
        <w:rPr>
          <w:rFonts w:ascii="Lotus Linotype" w:hAnsi="Lotus Linotype" w:cs="Lotus Linotype" w:hint="cs"/>
          <w:b/>
          <w:sz w:val="36"/>
          <w:szCs w:val="36"/>
          <w:rtl/>
        </w:rPr>
        <w:t xml:space="preserve">ًا، </w:t>
      </w:r>
      <w:r w:rsidRPr="00275356">
        <w:rPr>
          <w:rFonts w:ascii="Lotus Linotype" w:hAnsi="Lotus Linotype" w:cs="Lotus Linotype"/>
          <w:b/>
          <w:sz w:val="36"/>
          <w:szCs w:val="36"/>
          <w:rtl/>
        </w:rPr>
        <w:t xml:space="preserve">وله </w:t>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 xml:space="preserve">أجر على اجتهاده وعمله بما تبين له رجحانه، وخطؤه مغفور له، وذلك </w:t>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الباطن هو الحكم، لكن بشرط القدرة على معرفته، فمن عجز عن معرفته لم يؤاخذ بتركه.</w:t>
      </w:r>
    </w:p>
    <w:p w:rsidR="00B1266C" w:rsidRPr="00275356" w:rsidRDefault="00B1266C" w:rsidP="00833ED4">
      <w:pPr>
        <w:pStyle w:val="20"/>
        <w:widowControl w:val="0"/>
        <w:spacing w:before="120" w:line="204" w:lineRule="auto"/>
        <w:ind w:left="-2" w:firstLine="567"/>
        <w:jc w:val="both"/>
        <w:rPr>
          <w:rFonts w:ascii="Lotus Linotype" w:hAnsi="Lotus Linotype" w:cs="Lotus Linotype"/>
          <w:b/>
          <w:sz w:val="36"/>
          <w:szCs w:val="36"/>
        </w:rPr>
      </w:pPr>
      <w:r w:rsidRPr="00275356">
        <w:rPr>
          <w:rFonts w:ascii="Lotus Linotype" w:hAnsi="Lotus Linotype" w:cs="Lotus Linotype"/>
          <w:b/>
          <w:sz w:val="36"/>
          <w:szCs w:val="36"/>
          <w:rtl/>
        </w:rPr>
        <w:t>فإذا أريد بالخطأ الإثم فليس المجتهد بمخطئ، بل كل مجتهد مصيب مطيع لله فاعل ما أمره الله به، وإذا أريد به عدم العلم بالحق في نفس الأمر فالمصيب واحد وله أجران.</w:t>
      </w:r>
    </w:p>
    <w:p w:rsidR="00B1266C" w:rsidRPr="00275356" w:rsidRDefault="00B1266C" w:rsidP="00833ED4">
      <w:pPr>
        <w:widowControl w:val="0"/>
        <w:spacing w:before="120" w:after="120" w:line="204" w:lineRule="auto"/>
        <w:ind w:firstLine="567"/>
        <w:jc w:val="lowKashida"/>
        <w:rPr>
          <w:rFonts w:ascii="Lotus Linotype" w:hAnsi="Lotus Linotype" w:cs="Lotus Linotype"/>
          <w:b/>
          <w:sz w:val="36"/>
          <w:szCs w:val="36"/>
          <w:rtl/>
        </w:rPr>
      </w:pPr>
      <w:r w:rsidRPr="00275356">
        <w:rPr>
          <w:rFonts w:ascii="Lotus Linotype" w:hAnsi="Lotus Linotype" w:cs="Lotus Linotype"/>
          <w:b/>
          <w:sz w:val="36"/>
          <w:szCs w:val="36"/>
          <w:rtl/>
        </w:rPr>
        <w:t>إلى أن قال:</w:t>
      </w:r>
    </w:p>
    <w:p w:rsidR="00B1266C" w:rsidRPr="00275356" w:rsidRDefault="00B1266C" w:rsidP="00833ED4">
      <w:pPr>
        <w:widowControl w:val="0"/>
        <w:spacing w:before="120" w:after="120" w:line="204" w:lineRule="auto"/>
        <w:ind w:firstLine="567"/>
        <w:jc w:val="lowKashida"/>
        <w:rPr>
          <w:rFonts w:ascii="Lotus Linotype" w:hAnsi="Lotus Linotype" w:cs="Lotus Linotype"/>
          <w:b/>
          <w:sz w:val="36"/>
          <w:szCs w:val="36"/>
          <w:rtl/>
        </w:rPr>
      </w:pPr>
      <w:r w:rsidRPr="00275356">
        <w:rPr>
          <w:rFonts w:ascii="Lotus Linotype" w:hAnsi="Lotus Linotype" w:cs="Lotus Linotype"/>
          <w:b/>
          <w:sz w:val="36"/>
          <w:szCs w:val="36"/>
          <w:rtl/>
        </w:rPr>
        <w:t>وهذه حال أهل الاجتهاد والنظر والاستدلال في الأصول والفروع، ولم يفرق أحد من السلف والأئمة بين أصول وفروع.</w:t>
      </w:r>
    </w:p>
    <w:p w:rsidR="00B1266C" w:rsidRPr="00275356" w:rsidRDefault="00B1266C" w:rsidP="00833ED4">
      <w:pPr>
        <w:widowControl w:val="0"/>
        <w:spacing w:before="120" w:after="120" w:line="204" w:lineRule="auto"/>
        <w:ind w:firstLine="567"/>
        <w:jc w:val="both"/>
        <w:rPr>
          <w:rFonts w:ascii="Lotus Linotype" w:hAnsi="Lotus Linotype" w:cs="Lotus Linotype"/>
          <w:b/>
          <w:sz w:val="36"/>
          <w:szCs w:val="36"/>
          <w:rtl/>
        </w:rPr>
      </w:pPr>
      <w:r w:rsidRPr="00275356">
        <w:rPr>
          <w:rFonts w:ascii="Lotus Linotype" w:hAnsi="Lotus Linotype" w:cs="Lotus Linotype"/>
          <w:b/>
          <w:sz w:val="36"/>
          <w:szCs w:val="36"/>
          <w:rtl/>
        </w:rPr>
        <w:t xml:space="preserve">بل جَعْلُ الدين </w:t>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قسمين</w:t>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 xml:space="preserve"> أصولاً وفروع</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xml:space="preserve"> لم يكن معروف</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xml:space="preserve"> في الصحابة والتابعين، ولم يقل أحد من السلف والصحابة والتابعين إن المجتهد الذي استفرغ وسعه في طلب الحق يأثم لا في الأصول ولا في </w:t>
      </w:r>
      <w:r w:rsidRPr="00275356">
        <w:rPr>
          <w:rFonts w:ascii="Lotus Linotype" w:hAnsi="Lotus Linotype" w:cs="Lotus Linotype"/>
          <w:b/>
          <w:sz w:val="36"/>
          <w:szCs w:val="36"/>
          <w:rtl/>
        </w:rPr>
        <w:lastRenderedPageBreak/>
        <w:t>الفروع، ولكن هذا التفريق ظهر من جهة المعتزلة وأدخله في أصول الفقه من نقل ذلك عنهم. وحكوا عن عبيد</w:t>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الله بن الحسن العنبري أنه قال: كل مجتهد مصيب. ومراده أنه لا يأثم.</w:t>
      </w:r>
    </w:p>
    <w:p w:rsidR="00B1266C" w:rsidRPr="00275356" w:rsidRDefault="00B1266C" w:rsidP="00833ED4">
      <w:pPr>
        <w:widowControl w:val="0"/>
        <w:spacing w:before="120" w:after="120" w:line="204" w:lineRule="auto"/>
        <w:ind w:firstLine="567"/>
        <w:jc w:val="both"/>
        <w:rPr>
          <w:rFonts w:ascii="Lotus Linotype" w:hAnsi="Lotus Linotype" w:cs="Lotus Linotype"/>
          <w:b/>
          <w:sz w:val="36"/>
          <w:szCs w:val="36"/>
          <w:rtl/>
        </w:rPr>
      </w:pPr>
      <w:r w:rsidRPr="00275356">
        <w:rPr>
          <w:rFonts w:ascii="Lotus Linotype" w:hAnsi="Lotus Linotype" w:cs="Lotus Linotype" w:hint="cs"/>
          <w:b/>
          <w:sz w:val="36"/>
          <w:szCs w:val="36"/>
          <w:rtl/>
        </w:rPr>
        <w:t>وهذا قول عامة الأئمة كأبي حنيفة والشافعي وغيرهما</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28"/>
      </w:r>
      <w:r w:rsidRPr="00275356">
        <w:rPr>
          <w:rFonts w:ascii="Lotus Linotype" w:hAnsi="Lotus Linotype"/>
          <w:b/>
          <w:position w:val="4"/>
          <w:sz w:val="36"/>
          <w:szCs w:val="36"/>
          <w:vertAlign w:val="superscript"/>
          <w:rtl/>
        </w:rPr>
        <w:t>)</w:t>
      </w:r>
      <w:r w:rsidRPr="00275356">
        <w:rPr>
          <w:rFonts w:ascii="Lotus Linotype" w:hAnsi="Lotus Linotype" w:cs="Lotus Linotype" w:hint="cs"/>
          <w:b/>
          <w:sz w:val="36"/>
          <w:szCs w:val="36"/>
          <w:rtl/>
        </w:rPr>
        <w:t>..</w:t>
      </w:r>
    </w:p>
    <w:p w:rsidR="00B1266C" w:rsidRPr="00275356" w:rsidRDefault="00B1266C" w:rsidP="00833ED4">
      <w:pPr>
        <w:widowControl w:val="0"/>
        <w:spacing w:before="120" w:after="120" w:line="204" w:lineRule="auto"/>
        <w:ind w:firstLine="567"/>
        <w:jc w:val="both"/>
        <w:rPr>
          <w:rFonts w:ascii="Lotus Linotype" w:hAnsi="Lotus Linotype" w:cs="Lotus Linotype"/>
          <w:b/>
          <w:sz w:val="36"/>
          <w:szCs w:val="36"/>
          <w:rtl/>
        </w:rPr>
      </w:pPr>
      <w:r w:rsidRPr="00275356">
        <w:rPr>
          <w:rFonts w:ascii="Lotus Linotype" w:hAnsi="Lotus Linotype" w:cs="Lotus Linotype" w:hint="cs"/>
          <w:b/>
          <w:sz w:val="36"/>
          <w:szCs w:val="36"/>
          <w:rtl/>
        </w:rPr>
        <w:t xml:space="preserve">ويقول رحمه الله: </w:t>
      </w:r>
      <w:r w:rsidRPr="00275356">
        <w:rPr>
          <w:rFonts w:ascii="Lotus Linotype" w:hAnsi="Lotus Linotype" w:cs="Lotus Linotype"/>
          <w:b/>
          <w:sz w:val="36"/>
          <w:szCs w:val="36"/>
          <w:rtl/>
        </w:rPr>
        <w:t>ولاريب أن من اجتهد في</w:t>
      </w:r>
      <w:r w:rsidRPr="00275356">
        <w:rPr>
          <w:rFonts w:ascii="QCF_BSML" w:hAnsi="QCF_BSML" w:cs="QCF_BSML"/>
          <w:color w:val="000000"/>
          <w:sz w:val="36"/>
          <w:szCs w:val="36"/>
          <w:rtl/>
          <w:lang w:eastAsia="en-US"/>
        </w:rPr>
        <w:t xml:space="preserve"> </w:t>
      </w:r>
      <w:r w:rsidRPr="00275356">
        <w:rPr>
          <w:rFonts w:ascii="Lotus Linotype" w:hAnsi="Lotus Linotype" w:cs="Lotus Linotype"/>
          <w:b/>
          <w:sz w:val="36"/>
          <w:szCs w:val="36"/>
          <w:rtl/>
        </w:rPr>
        <w:t xml:space="preserve">طلب الحق والدين من جهة الرسول </w:t>
      </w:r>
      <w:r w:rsidRPr="00275356">
        <w:rPr>
          <w:rFonts w:ascii="Lotus Linotype" w:hAnsi="Lotus Linotype" w:cs="Lotus Linotype"/>
          <w:bCs/>
          <w:sz w:val="36"/>
          <w:szCs w:val="36"/>
        </w:rPr>
        <w:sym w:font="AGA Arabesque" w:char="F072"/>
      </w:r>
      <w:r w:rsidRPr="00275356">
        <w:rPr>
          <w:rFonts w:ascii="Lotus Linotype" w:hAnsi="Lotus Linotype" w:cs="Lotus Linotype"/>
          <w:b/>
          <w:sz w:val="36"/>
          <w:szCs w:val="36"/>
          <w:rtl/>
        </w:rPr>
        <w:t>، وأخطأ في بعض ذلك فالله يغفر له خطأه، تحقيق</w:t>
      </w:r>
      <w:r w:rsidRPr="00275356">
        <w:rPr>
          <w:rFonts w:ascii="Lotus Linotype" w:hAnsi="Lotus Linotype" w:cs="Lotus Linotype" w:hint="cs"/>
          <w:b/>
          <w:sz w:val="36"/>
          <w:szCs w:val="36"/>
          <w:rtl/>
        </w:rPr>
        <w:t>ًا</w:t>
      </w:r>
      <w:r w:rsidRPr="00275356">
        <w:rPr>
          <w:rFonts w:ascii="Lotus Linotype" w:hAnsi="Lotus Linotype" w:cs="Lotus Linotype"/>
          <w:b/>
          <w:sz w:val="36"/>
          <w:szCs w:val="36"/>
          <w:rtl/>
        </w:rPr>
        <w:t xml:space="preserve"> للدعاء الذي </w:t>
      </w:r>
      <w:proofErr w:type="spellStart"/>
      <w:r w:rsidRPr="00275356">
        <w:rPr>
          <w:rFonts w:ascii="Lotus Linotype" w:hAnsi="Lotus Linotype" w:cs="Lotus Linotype"/>
          <w:b/>
          <w:sz w:val="36"/>
          <w:szCs w:val="36"/>
          <w:rtl/>
        </w:rPr>
        <w:t>استجابه</w:t>
      </w:r>
      <w:proofErr w:type="spellEnd"/>
      <w:r w:rsidRPr="00275356">
        <w:rPr>
          <w:rFonts w:ascii="Lotus Linotype" w:hAnsi="Lotus Linotype" w:cs="Lotus Linotype"/>
          <w:b/>
          <w:sz w:val="36"/>
          <w:szCs w:val="36"/>
          <w:rtl/>
        </w:rPr>
        <w:t xml:space="preserve"> الله لنبيه وللمؤمنين حيث قالو</w:t>
      </w:r>
      <w:r w:rsidRPr="00275356">
        <w:rPr>
          <w:rFonts w:ascii="Lotus Linotype" w:hAnsi="Lotus Linotype" w:cs="Lotus Linotype" w:hint="cs"/>
          <w:b/>
          <w:sz w:val="36"/>
          <w:szCs w:val="36"/>
          <w:rtl/>
        </w:rPr>
        <w:t xml:space="preserve">ا </w:t>
      </w:r>
      <w:proofErr w:type="spellStart"/>
      <w:r w:rsidRPr="00275356">
        <w:rPr>
          <w:rFonts w:ascii="QCF_BSML" w:hAnsi="QCF_BSML" w:cs="QCF_BSML"/>
          <w:color w:val="000000"/>
          <w:sz w:val="36"/>
          <w:szCs w:val="36"/>
          <w:rtl/>
          <w:lang w:eastAsia="en-US"/>
        </w:rPr>
        <w:t>ﭽ</w:t>
      </w:r>
      <w:r w:rsidRPr="00275356">
        <w:rPr>
          <w:rFonts w:ascii="QCF_P049" w:hAnsi="QCF_P049" w:cs="QCF_P049"/>
          <w:color w:val="000000"/>
          <w:sz w:val="36"/>
          <w:szCs w:val="36"/>
          <w:rtl/>
          <w:lang w:eastAsia="en-US"/>
        </w:rPr>
        <w:t>ﯥ</w:t>
      </w:r>
      <w:proofErr w:type="spellEnd"/>
      <w:r w:rsidRPr="00275356">
        <w:rPr>
          <w:rFonts w:ascii="QCF_P049" w:hAnsi="QCF_P049" w:cs="QCF_P049" w:hint="cs"/>
          <w:color w:val="000000"/>
          <w:sz w:val="36"/>
          <w:szCs w:val="36"/>
          <w:rtl/>
          <w:lang w:eastAsia="en-US"/>
        </w:rPr>
        <w:t xml:space="preserve"> </w:t>
      </w:r>
      <w:r w:rsidRPr="00275356">
        <w:rPr>
          <w:rFonts w:ascii="QCF_P049" w:hAnsi="QCF_P049" w:cs="QCF_P049"/>
          <w:color w:val="000000"/>
          <w:sz w:val="36"/>
          <w:szCs w:val="36"/>
          <w:rtl/>
          <w:lang w:eastAsia="en-US"/>
        </w:rPr>
        <w:t>ﯦ</w:t>
      </w:r>
      <w:r w:rsidRPr="00275356">
        <w:rPr>
          <w:rFonts w:ascii="QCF_P049" w:hAnsi="QCF_P049" w:cs="QCF_P049" w:hint="cs"/>
          <w:color w:val="000000"/>
          <w:sz w:val="36"/>
          <w:szCs w:val="36"/>
          <w:rtl/>
          <w:lang w:eastAsia="en-US"/>
        </w:rPr>
        <w:t xml:space="preserve"> </w:t>
      </w:r>
      <w:r w:rsidRPr="00275356">
        <w:rPr>
          <w:rFonts w:ascii="QCF_P049" w:hAnsi="QCF_P049" w:cs="QCF_P049"/>
          <w:color w:val="000000"/>
          <w:sz w:val="36"/>
          <w:szCs w:val="36"/>
          <w:rtl/>
          <w:lang w:eastAsia="en-US"/>
        </w:rPr>
        <w:t>ﯧ</w:t>
      </w:r>
      <w:r w:rsidRPr="00275356">
        <w:rPr>
          <w:rFonts w:ascii="QCF_P049" w:hAnsi="QCF_P049" w:cs="QCF_P049" w:hint="cs"/>
          <w:color w:val="000000"/>
          <w:sz w:val="36"/>
          <w:szCs w:val="36"/>
          <w:rtl/>
          <w:lang w:eastAsia="en-US"/>
        </w:rPr>
        <w:t xml:space="preserve"> </w:t>
      </w:r>
      <w:r w:rsidRPr="00275356">
        <w:rPr>
          <w:rFonts w:ascii="QCF_P049" w:hAnsi="QCF_P049" w:cs="QCF_P049"/>
          <w:color w:val="000000"/>
          <w:sz w:val="36"/>
          <w:szCs w:val="36"/>
          <w:rtl/>
          <w:lang w:eastAsia="en-US"/>
        </w:rPr>
        <w:t>ﯨ</w:t>
      </w:r>
      <w:r w:rsidRPr="00275356">
        <w:rPr>
          <w:rFonts w:ascii="QCF_P049" w:hAnsi="QCF_P049" w:cs="QCF_P049" w:hint="cs"/>
          <w:color w:val="000000"/>
          <w:sz w:val="36"/>
          <w:szCs w:val="36"/>
          <w:rtl/>
          <w:lang w:eastAsia="en-US"/>
        </w:rPr>
        <w:t xml:space="preserve"> </w:t>
      </w:r>
      <w:r w:rsidRPr="00275356">
        <w:rPr>
          <w:rFonts w:ascii="QCF_P049" w:hAnsi="QCF_P049" w:cs="QCF_P049"/>
          <w:color w:val="000000"/>
          <w:sz w:val="36"/>
          <w:szCs w:val="36"/>
          <w:rtl/>
          <w:lang w:eastAsia="en-US"/>
        </w:rPr>
        <w:t>ﯩ</w:t>
      </w:r>
      <w:r w:rsidRPr="00275356">
        <w:rPr>
          <w:rFonts w:ascii="QCF_P049" w:hAnsi="QCF_P049" w:cs="QCF_P049" w:hint="cs"/>
          <w:color w:val="000000"/>
          <w:sz w:val="36"/>
          <w:szCs w:val="36"/>
          <w:rtl/>
          <w:lang w:eastAsia="en-US"/>
        </w:rPr>
        <w:t xml:space="preserve"> </w:t>
      </w:r>
      <w:r w:rsidRPr="00275356">
        <w:rPr>
          <w:rFonts w:ascii="QCF_P049" w:hAnsi="QCF_P049" w:cs="QCF_P049"/>
          <w:color w:val="000000"/>
          <w:sz w:val="36"/>
          <w:szCs w:val="36"/>
          <w:rtl/>
          <w:lang w:eastAsia="en-US"/>
        </w:rPr>
        <w:t>ﯪ</w:t>
      </w:r>
      <w:r w:rsidRPr="00275356">
        <w:rPr>
          <w:rFonts w:ascii="QCF_P049" w:hAnsi="QCF_P049" w:cs="QCF_P049" w:hint="cs"/>
          <w:color w:val="000000"/>
          <w:sz w:val="36"/>
          <w:szCs w:val="36"/>
          <w:rtl/>
          <w:lang w:eastAsia="en-US"/>
        </w:rPr>
        <w:t xml:space="preserve"> </w:t>
      </w:r>
      <w:proofErr w:type="spellStart"/>
      <w:r w:rsidRPr="00275356">
        <w:rPr>
          <w:rFonts w:ascii="QCF_P049" w:hAnsi="QCF_P049" w:cs="QCF_P049"/>
          <w:color w:val="000000"/>
          <w:sz w:val="36"/>
          <w:szCs w:val="36"/>
          <w:rtl/>
          <w:lang w:eastAsia="en-US"/>
        </w:rPr>
        <w:t>ﯫ</w:t>
      </w:r>
      <w:r w:rsidRPr="00275356">
        <w:rPr>
          <w:rFonts w:ascii="QCF_P049" w:hAnsi="QCF_P049" w:cs="QCF_P049"/>
          <w:color w:val="0000A5"/>
          <w:sz w:val="36"/>
          <w:szCs w:val="36"/>
          <w:rtl/>
          <w:lang w:eastAsia="en-US"/>
        </w:rPr>
        <w:t>ﯬ</w:t>
      </w:r>
      <w:r w:rsidRPr="00275356">
        <w:rPr>
          <w:rFonts w:ascii="QCF_BSML" w:hAnsi="QCF_BSML" w:cs="QCF_BSML"/>
          <w:color w:val="000000"/>
          <w:sz w:val="36"/>
          <w:szCs w:val="36"/>
          <w:rtl/>
          <w:lang w:eastAsia="en-US"/>
        </w:rPr>
        <w:t>ﭼ</w:t>
      </w:r>
      <w:proofErr w:type="spellEnd"/>
      <w:r w:rsidRPr="00275356">
        <w:rPr>
          <w:rFonts w:ascii="Lotus Linotype" w:hAnsi="Lotus Linotype" w:cs="Lotus Linotype"/>
          <w:b/>
          <w:sz w:val="36"/>
          <w:szCs w:val="36"/>
          <w:rtl/>
        </w:rPr>
        <w:t>[البقرة:286].</w:t>
      </w:r>
    </w:p>
    <w:p w:rsidR="00B1266C" w:rsidRPr="00275356" w:rsidRDefault="00B1266C" w:rsidP="00833ED4">
      <w:pPr>
        <w:widowControl w:val="0"/>
        <w:spacing w:before="120" w:after="120" w:line="204" w:lineRule="auto"/>
        <w:ind w:firstLine="567"/>
        <w:jc w:val="both"/>
        <w:rPr>
          <w:rFonts w:ascii="Lotus Linotype" w:hAnsi="Lotus Linotype" w:cs="Lotus Linotype"/>
          <w:b/>
          <w:sz w:val="36"/>
          <w:szCs w:val="36"/>
          <w:rtl/>
        </w:rPr>
      </w:pPr>
      <w:r w:rsidRPr="00275356">
        <w:rPr>
          <w:rFonts w:ascii="Lotus Linotype" w:hAnsi="Lotus Linotype" w:cs="Lotus Linotype"/>
          <w:b/>
          <w:sz w:val="36"/>
          <w:szCs w:val="36"/>
          <w:rtl/>
        </w:rPr>
        <w:t>ومن اتبع ظنه وهواه فأخذ يشنِّع على مَنْ خالفه بما وقع فيه من خطأ ظنه صواب</w:t>
      </w:r>
      <w:r w:rsidRPr="00275356">
        <w:rPr>
          <w:rFonts w:ascii="Lotus Linotype" w:hAnsi="Lotus Linotype" w:cs="Lotus Linotype" w:hint="cs"/>
          <w:b/>
          <w:sz w:val="36"/>
          <w:szCs w:val="36"/>
          <w:rtl/>
        </w:rPr>
        <w:t>ًا</w:t>
      </w:r>
      <w:r w:rsidRPr="00275356">
        <w:rPr>
          <w:rFonts w:ascii="Lotus Linotype" w:hAnsi="Lotus Linotype" w:cs="Lotus Linotype"/>
          <w:b/>
          <w:sz w:val="36"/>
          <w:szCs w:val="36"/>
          <w:rtl/>
        </w:rPr>
        <w:t xml:space="preserve"> بعد اجتهاده، وهو من البدع المخالفة للسنة، فإنه يلزمه نظير ذلك أو أعظم أو أصغر فيمن يعظِّمه هو من أصحابه، فقلَّ من يَسْلم من مثل ذلك في المتأخرين، لكثرة الاشتباه والاضطراب، وبُعْد الناس عن نور النبوة وشمس الرسالة الذي به يحصل الهدى والصواب،</w:t>
      </w:r>
      <w:r w:rsidR="00B17956"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ويزول به عن القلوب الشك والارتياب</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29"/>
      </w:r>
      <w:r w:rsidRPr="00275356">
        <w:rPr>
          <w:rFonts w:ascii="Lotus Linotype" w:hAnsi="Lotus Linotype"/>
          <w:b/>
          <w:position w:val="4"/>
          <w:sz w:val="36"/>
          <w:szCs w:val="36"/>
          <w:vertAlign w:val="superscript"/>
          <w:rtl/>
        </w:rPr>
        <w:t>)</w:t>
      </w:r>
      <w:r w:rsidRPr="00275356">
        <w:rPr>
          <w:rFonts w:ascii="Lotus Linotype" w:hAnsi="Lotus Linotype" w:cs="Lotus Linotype"/>
          <w:b/>
          <w:sz w:val="36"/>
          <w:szCs w:val="36"/>
          <w:rtl/>
        </w:rPr>
        <w:t>.</w:t>
      </w:r>
    </w:p>
    <w:p w:rsidR="00B1266C" w:rsidRPr="00275356" w:rsidRDefault="00B1266C" w:rsidP="00D44B7A">
      <w:pPr>
        <w:widowControl w:val="0"/>
        <w:spacing w:before="120" w:after="120" w:line="204" w:lineRule="auto"/>
        <w:ind w:firstLine="567"/>
        <w:jc w:val="both"/>
        <w:rPr>
          <w:rFonts w:ascii="Lotus Linotype" w:hAnsi="Lotus Linotype" w:cs="Lotus Linotype"/>
          <w:b/>
          <w:sz w:val="36"/>
          <w:szCs w:val="36"/>
          <w:rtl/>
        </w:rPr>
      </w:pPr>
      <w:r w:rsidRPr="00275356">
        <w:rPr>
          <w:rFonts w:ascii="Lotus Linotype" w:hAnsi="Lotus Linotype" w:cs="Lotus Linotype"/>
          <w:b/>
          <w:sz w:val="36"/>
          <w:szCs w:val="36"/>
          <w:rtl/>
        </w:rPr>
        <w:t>ويقول أيض</w:t>
      </w:r>
      <w:r w:rsidRPr="00275356">
        <w:rPr>
          <w:rFonts w:ascii="Lotus Linotype" w:hAnsi="Lotus Linotype" w:cs="Lotus Linotype" w:hint="cs"/>
          <w:b/>
          <w:sz w:val="36"/>
          <w:szCs w:val="36"/>
          <w:rtl/>
        </w:rPr>
        <w:t>ًا</w:t>
      </w:r>
      <w:r w:rsidRPr="00275356">
        <w:rPr>
          <w:rFonts w:ascii="Lotus Linotype" w:hAnsi="Lotus Linotype" w:cs="Lotus Linotype"/>
          <w:b/>
          <w:sz w:val="36"/>
          <w:szCs w:val="36"/>
          <w:rtl/>
        </w:rPr>
        <w:t xml:space="preserve">: ولا ريب أن الخطأ في دقيق العلم مغفور للأمة </w:t>
      </w:r>
      <w:r w:rsidRPr="00275356">
        <w:rPr>
          <w:rFonts w:ascii="Lotus Linotype" w:hAnsi="Lotus Linotype" w:cs="Lotus Linotype"/>
          <w:b/>
          <w:sz w:val="36"/>
          <w:szCs w:val="36"/>
          <w:rtl/>
        </w:rPr>
        <w:lastRenderedPageBreak/>
        <w:t>وإن كان ذلك في المسائل العلمية</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30"/>
      </w:r>
      <w:r w:rsidRPr="00275356">
        <w:rPr>
          <w:rFonts w:ascii="Lotus Linotype" w:hAnsi="Lotus Linotype"/>
          <w:b/>
          <w:position w:val="4"/>
          <w:sz w:val="36"/>
          <w:szCs w:val="36"/>
          <w:vertAlign w:val="superscript"/>
          <w:rtl/>
        </w:rPr>
        <w:t>)</w:t>
      </w:r>
      <w:r w:rsidRPr="00275356">
        <w:rPr>
          <w:rFonts w:ascii="Lotus Linotype" w:hAnsi="Lotus Linotype" w:cs="Lotus Linotype"/>
          <w:b/>
          <w:sz w:val="36"/>
          <w:szCs w:val="36"/>
          <w:rtl/>
        </w:rPr>
        <w:t xml:space="preserve">، ولولا ذلك لهلك أكثر فضلاء الأمة، وإذا كان الله تعالى يغفر لمن جهل وجوب الصلاة وتحريم الخمر لكونه نشأ بأرض جهل مع كونه لم يطلب العلم فالفاضل المجتهد في طلب العلم بحسب ما أدركه في زمانه ومكانه إذا كان </w:t>
      </w:r>
      <w:proofErr w:type="spellStart"/>
      <w:r w:rsidRPr="00275356">
        <w:rPr>
          <w:rFonts w:ascii="Lotus Linotype" w:hAnsi="Lotus Linotype" w:cs="Lotus Linotype"/>
          <w:b/>
          <w:sz w:val="36"/>
          <w:szCs w:val="36"/>
          <w:rtl/>
        </w:rPr>
        <w:t>مقصوده</w:t>
      </w:r>
      <w:proofErr w:type="spellEnd"/>
      <w:r w:rsidRPr="00275356">
        <w:rPr>
          <w:rFonts w:ascii="Lotus Linotype" w:hAnsi="Lotus Linotype" w:cs="Lotus Linotype"/>
          <w:b/>
          <w:sz w:val="36"/>
          <w:szCs w:val="36"/>
          <w:rtl/>
        </w:rPr>
        <w:t xml:space="preserve"> متابعة الرسول بحسب إمكانه هو أحق بأن يتقبل الله حسناته ويثيبه على اجتهاداته ولا يؤاخذه بما أخطأه، تحقيق</w:t>
      </w:r>
      <w:r w:rsidRPr="00275356">
        <w:rPr>
          <w:rFonts w:ascii="Lotus Linotype" w:hAnsi="Lotus Linotype" w:cs="Lotus Linotype" w:hint="cs"/>
          <w:b/>
          <w:sz w:val="36"/>
          <w:szCs w:val="36"/>
          <w:rtl/>
        </w:rPr>
        <w:t>ًا</w:t>
      </w:r>
      <w:r w:rsidRPr="00275356">
        <w:rPr>
          <w:rFonts w:ascii="Lotus Linotype" w:hAnsi="Lotus Linotype" w:cs="Lotus Linotype"/>
          <w:b/>
          <w:sz w:val="36"/>
          <w:szCs w:val="36"/>
          <w:rtl/>
        </w:rPr>
        <w:t xml:space="preserve"> لقول</w:t>
      </w:r>
      <w:r w:rsidRPr="00275356">
        <w:rPr>
          <w:rFonts w:ascii="Lotus Linotype" w:hAnsi="Lotus Linotype" w:cs="Lotus Linotype" w:hint="cs"/>
          <w:b/>
          <w:sz w:val="36"/>
          <w:szCs w:val="36"/>
          <w:rtl/>
        </w:rPr>
        <w:t>ــ</w:t>
      </w:r>
      <w:r w:rsidRPr="00275356">
        <w:rPr>
          <w:rFonts w:ascii="Lotus Linotype" w:hAnsi="Lotus Linotype" w:cs="Lotus Linotype"/>
          <w:b/>
          <w:sz w:val="36"/>
          <w:szCs w:val="36"/>
          <w:rtl/>
        </w:rPr>
        <w:t xml:space="preserve">ه </w:t>
      </w:r>
      <w:proofErr w:type="spellStart"/>
      <w:r w:rsidRPr="00275356">
        <w:rPr>
          <w:rFonts w:ascii="Lotus Linotype" w:hAnsi="Lotus Linotype" w:cs="Lotus Linotype"/>
          <w:b/>
          <w:sz w:val="36"/>
          <w:szCs w:val="36"/>
          <w:rtl/>
        </w:rPr>
        <w:t>ت</w:t>
      </w:r>
      <w:r w:rsidRPr="00275356">
        <w:rPr>
          <w:rFonts w:ascii="Lotus Linotype" w:hAnsi="Lotus Linotype" w:cs="Lotus Linotype" w:hint="cs"/>
          <w:b/>
          <w:sz w:val="36"/>
          <w:szCs w:val="36"/>
          <w:rtl/>
        </w:rPr>
        <w:t>ـ</w:t>
      </w:r>
      <w:r w:rsidRPr="00275356">
        <w:rPr>
          <w:rFonts w:ascii="Lotus Linotype" w:hAnsi="Lotus Linotype" w:cs="Lotus Linotype"/>
          <w:b/>
          <w:sz w:val="36"/>
          <w:szCs w:val="36"/>
          <w:rtl/>
        </w:rPr>
        <w:t>عالى</w:t>
      </w:r>
      <w:r w:rsidRPr="00275356">
        <w:rPr>
          <w:rFonts w:ascii="QCF_BSML" w:hAnsi="QCF_BSML" w:cs="QCF_BSML"/>
          <w:color w:val="000000"/>
          <w:sz w:val="36"/>
          <w:szCs w:val="36"/>
          <w:rtl/>
          <w:lang w:eastAsia="en-US"/>
        </w:rPr>
        <w:t>ﭽ</w:t>
      </w:r>
      <w:proofErr w:type="spellEnd"/>
      <w:r w:rsidRPr="00275356">
        <w:rPr>
          <w:rFonts w:ascii="QCF_P049" w:hAnsi="QCF_P049" w:cs="QCF_P049"/>
          <w:color w:val="000000"/>
          <w:sz w:val="36"/>
          <w:szCs w:val="36"/>
          <w:rtl/>
          <w:lang w:eastAsia="en-US"/>
        </w:rPr>
        <w:t xml:space="preserve">  ﯥ  ﯦ  ﯧ  ﯨ    ﯩ  ﯪ  </w:t>
      </w:r>
      <w:proofErr w:type="spellStart"/>
      <w:r w:rsidRPr="00275356">
        <w:rPr>
          <w:rFonts w:ascii="QCF_P049" w:hAnsi="QCF_P049" w:cs="QCF_P049"/>
          <w:color w:val="000000"/>
          <w:sz w:val="36"/>
          <w:szCs w:val="36"/>
          <w:rtl/>
          <w:lang w:eastAsia="en-US"/>
        </w:rPr>
        <w:t>ﯫ</w:t>
      </w:r>
      <w:r w:rsidRPr="00275356">
        <w:rPr>
          <w:rFonts w:ascii="QCF_P049" w:hAnsi="QCF_P049" w:cs="QCF_P049"/>
          <w:color w:val="0000A5"/>
          <w:sz w:val="36"/>
          <w:szCs w:val="36"/>
          <w:rtl/>
          <w:lang w:eastAsia="en-US"/>
        </w:rPr>
        <w:t>ﯬ</w:t>
      </w:r>
      <w:proofErr w:type="spellEnd"/>
      <w:r w:rsidRPr="00275356">
        <w:rPr>
          <w:rFonts w:ascii="QCF_P049" w:hAnsi="QCF_P049" w:cs="QCF_P049"/>
          <w:color w:val="000000"/>
          <w:sz w:val="36"/>
          <w:szCs w:val="36"/>
          <w:rtl/>
          <w:lang w:eastAsia="en-US"/>
        </w:rPr>
        <w:t xml:space="preserve">  </w:t>
      </w:r>
      <w:r w:rsidRPr="00275356">
        <w:rPr>
          <w:rFonts w:ascii="QCF_BSML" w:hAnsi="QCF_BSML" w:cs="QCF_BSML"/>
          <w:color w:val="000000"/>
          <w:sz w:val="36"/>
          <w:szCs w:val="36"/>
          <w:rtl/>
          <w:lang w:eastAsia="en-US"/>
        </w:rPr>
        <w:t>ﭼ</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31"/>
      </w:r>
      <w:r w:rsidRPr="00275356">
        <w:rPr>
          <w:rFonts w:ascii="Lotus Linotype" w:hAnsi="Lotus Linotype"/>
          <w:b/>
          <w:position w:val="4"/>
          <w:sz w:val="36"/>
          <w:szCs w:val="36"/>
          <w:vertAlign w:val="superscript"/>
          <w:rtl/>
        </w:rPr>
        <w:t>)</w:t>
      </w:r>
      <w:r w:rsidRPr="00275356">
        <w:rPr>
          <w:rFonts w:ascii="Lotus Linotype" w:hAnsi="Lotus Linotype" w:cs="Lotus Linotype"/>
          <w:b/>
          <w:sz w:val="36"/>
          <w:szCs w:val="36"/>
          <w:rtl/>
        </w:rPr>
        <w:t xml:space="preserve">. </w:t>
      </w:r>
    </w:p>
    <w:p w:rsidR="00B1266C" w:rsidRPr="00275356" w:rsidRDefault="00B1266C" w:rsidP="00833ED4">
      <w:pPr>
        <w:widowControl w:val="0"/>
        <w:spacing w:before="120" w:after="120" w:line="204" w:lineRule="auto"/>
        <w:ind w:firstLine="567"/>
        <w:jc w:val="both"/>
        <w:rPr>
          <w:rFonts w:ascii="Lotus Linotype" w:hAnsi="Lotus Linotype" w:cs="Lotus Linotype"/>
          <w:b/>
          <w:sz w:val="36"/>
          <w:szCs w:val="36"/>
          <w:rtl/>
        </w:rPr>
      </w:pPr>
      <w:r w:rsidRPr="00275356">
        <w:rPr>
          <w:rFonts w:ascii="Lotus Linotype" w:hAnsi="Lotus Linotype" w:cs="Lotus Linotype"/>
          <w:b/>
          <w:sz w:val="36"/>
          <w:szCs w:val="36"/>
          <w:rtl/>
        </w:rPr>
        <w:t>ويقول رحمه الله في بيان هذا الموضوع: والخطأ المغفور في</w:t>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الاجتهاد هو في نوعي المسائل الخبرية والعملية</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32"/>
      </w:r>
      <w:r w:rsidRPr="00275356">
        <w:rPr>
          <w:rFonts w:ascii="Lotus Linotype" w:hAnsi="Lotus Linotype"/>
          <w:b/>
          <w:position w:val="4"/>
          <w:sz w:val="36"/>
          <w:szCs w:val="36"/>
          <w:vertAlign w:val="superscript"/>
          <w:rtl/>
        </w:rPr>
        <w:t>)</w:t>
      </w:r>
      <w:r w:rsidRPr="00275356">
        <w:rPr>
          <w:rFonts w:ascii="Lotus Linotype" w:hAnsi="Lotus Linotype" w:cs="Lotus Linotype"/>
          <w:b/>
          <w:sz w:val="36"/>
          <w:szCs w:val="36"/>
          <w:rtl/>
        </w:rPr>
        <w:t xml:space="preserve"> كما قد بُسط في غير موضع…ثم ذكر أمثلة على ذلك منها مَن اعتقد أن الله تعالى لا يُرى في الآخرة لقوله </w:t>
      </w:r>
      <w:r w:rsidRPr="00275356">
        <w:rPr>
          <w:rFonts w:ascii="QCF_BSML" w:hAnsi="QCF_BSML" w:cs="QCF_BSML"/>
          <w:color w:val="000000"/>
          <w:sz w:val="36"/>
          <w:szCs w:val="36"/>
          <w:rtl/>
          <w:lang w:eastAsia="en-US"/>
        </w:rPr>
        <w:t xml:space="preserve">ﭽ </w:t>
      </w:r>
      <w:r w:rsidRPr="00275356">
        <w:rPr>
          <w:rFonts w:ascii="QCF_P141" w:hAnsi="QCF_P141" w:cs="QCF_P141"/>
          <w:color w:val="000000"/>
          <w:sz w:val="36"/>
          <w:szCs w:val="36"/>
          <w:rtl/>
          <w:lang w:eastAsia="en-US"/>
        </w:rPr>
        <w:t>ﭥ ﭦ</w:t>
      </w:r>
      <w:r w:rsidRPr="00275356">
        <w:rPr>
          <w:rFonts w:ascii="QCF_P141" w:hAnsi="QCF_P141" w:cs="QCF_P141" w:hint="cs"/>
          <w:color w:val="000000"/>
          <w:sz w:val="36"/>
          <w:szCs w:val="36"/>
          <w:rtl/>
          <w:lang w:eastAsia="en-US"/>
        </w:rPr>
        <w:t xml:space="preserve"> </w:t>
      </w:r>
      <w:proofErr w:type="spellStart"/>
      <w:r w:rsidRPr="00275356">
        <w:rPr>
          <w:rFonts w:ascii="QCF_P141" w:hAnsi="QCF_P141" w:cs="QCF_P141"/>
          <w:color w:val="000000"/>
          <w:sz w:val="36"/>
          <w:szCs w:val="36"/>
          <w:rtl/>
          <w:lang w:eastAsia="en-US"/>
        </w:rPr>
        <w:t>ﭧ</w:t>
      </w:r>
      <w:r w:rsidRPr="00275356">
        <w:rPr>
          <w:rFonts w:ascii="QCF_BSML" w:hAnsi="QCF_BSML" w:cs="QCF_BSML"/>
          <w:color w:val="000000"/>
          <w:sz w:val="36"/>
          <w:szCs w:val="36"/>
          <w:rtl/>
          <w:lang w:eastAsia="en-US"/>
        </w:rPr>
        <w:t>ﭼ</w:t>
      </w:r>
      <w:proofErr w:type="spellEnd"/>
      <w:r w:rsidRPr="00275356">
        <w:rPr>
          <w:rFonts w:ascii="Arial" w:hAnsi="Arial" w:cs="Arial"/>
          <w:color w:val="000000"/>
          <w:sz w:val="36"/>
          <w:szCs w:val="36"/>
          <w:lang w:eastAsia="en-US"/>
        </w:rPr>
        <w:t xml:space="preserve"> </w:t>
      </w:r>
      <w:r w:rsidRPr="00275356">
        <w:rPr>
          <w:rFonts w:ascii="Lotus Linotype" w:hAnsi="Lotus Linotype" w:cs="Lotus Linotype"/>
          <w:b/>
          <w:sz w:val="36"/>
          <w:szCs w:val="36"/>
          <w:rtl/>
        </w:rPr>
        <w:t>[الأنعام:103 ]، ولقوله:</w:t>
      </w:r>
      <w:r w:rsidRPr="00275356">
        <w:rPr>
          <w:rFonts w:ascii="Lotus Linotype" w:hAnsi="Lotus Linotype" w:cs="Lotus Linotype"/>
          <w:b/>
          <w:sz w:val="36"/>
          <w:szCs w:val="36"/>
        </w:rPr>
        <w:t xml:space="preserve"> </w:t>
      </w:r>
      <w:r w:rsidRPr="00275356">
        <w:rPr>
          <w:rFonts w:ascii="Lotus Linotype" w:hAnsi="Lotus Linotype" w:cs="Lotus Linotype" w:hint="cs"/>
          <w:b/>
          <w:sz w:val="36"/>
          <w:szCs w:val="36"/>
          <w:rtl/>
        </w:rPr>
        <w:t xml:space="preserve"> </w:t>
      </w:r>
      <w:r w:rsidRPr="00275356">
        <w:rPr>
          <w:rFonts w:ascii="QCF_BSML" w:hAnsi="QCF_BSML" w:cs="QCF_BSML"/>
          <w:color w:val="000000"/>
          <w:sz w:val="36"/>
          <w:szCs w:val="36"/>
          <w:rtl/>
          <w:lang w:eastAsia="en-US"/>
        </w:rPr>
        <w:t xml:space="preserve">ﭽ </w:t>
      </w:r>
      <w:r w:rsidRPr="00275356">
        <w:rPr>
          <w:rFonts w:ascii="QCF_P488" w:hAnsi="QCF_P488" w:cs="QCF_P488"/>
          <w:sz w:val="36"/>
          <w:szCs w:val="36"/>
          <w:rtl/>
          <w:lang w:eastAsia="en-US"/>
        </w:rPr>
        <w:t>ﯸ</w:t>
      </w:r>
      <w:r w:rsidRPr="00275356">
        <w:rPr>
          <w:rFonts w:ascii="QCF_P488" w:hAnsi="QCF_P488" w:cs="QCF_P488"/>
          <w:color w:val="000000"/>
          <w:sz w:val="36"/>
          <w:szCs w:val="36"/>
          <w:rtl/>
          <w:lang w:eastAsia="en-US"/>
        </w:rPr>
        <w:t xml:space="preserve">  ﯹ  ﯺ          ﯻ   ﯼ  ﯽ  ﯾ  </w:t>
      </w:r>
      <w:proofErr w:type="spellStart"/>
      <w:r w:rsidRPr="00275356">
        <w:rPr>
          <w:rFonts w:ascii="QCF_P488" w:hAnsi="QCF_P488" w:cs="QCF_P488"/>
          <w:color w:val="000000"/>
          <w:sz w:val="36"/>
          <w:szCs w:val="36"/>
          <w:rtl/>
          <w:lang w:eastAsia="en-US"/>
        </w:rPr>
        <w:t>ﯿﰀ</w:t>
      </w:r>
      <w:proofErr w:type="spellEnd"/>
      <w:r w:rsidRPr="00275356">
        <w:rPr>
          <w:rFonts w:ascii="QCF_P488" w:hAnsi="QCF_P488" w:cs="QCF_P488"/>
          <w:color w:val="000000"/>
          <w:sz w:val="36"/>
          <w:szCs w:val="36"/>
          <w:rtl/>
          <w:lang w:eastAsia="en-US"/>
        </w:rPr>
        <w:t xml:space="preserve">  ﰁ  ﰂ  ﰃ  ﰄ </w:t>
      </w:r>
      <w:r w:rsidRPr="00275356">
        <w:rPr>
          <w:rFonts w:ascii="QCF_BSML" w:hAnsi="QCF_BSML" w:cs="QCF_BSML"/>
          <w:color w:val="000000"/>
          <w:sz w:val="36"/>
          <w:szCs w:val="36"/>
          <w:rtl/>
          <w:lang w:eastAsia="en-US"/>
        </w:rPr>
        <w:t>ﭼ</w:t>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 xml:space="preserve">[الشورى:51]، ومنها اعتقاد أن الله تعالى لا يَعجب كما اعتقد ذلك </w:t>
      </w:r>
      <w:r w:rsidRPr="00275356">
        <w:rPr>
          <w:rFonts w:ascii="Lotus Linotype" w:hAnsi="Lotus Linotype" w:cs="Lotus Linotype"/>
          <w:b/>
          <w:sz w:val="36"/>
          <w:szCs w:val="36"/>
          <w:rtl/>
        </w:rPr>
        <w:lastRenderedPageBreak/>
        <w:t>القاضي شريح لاعتقاده أن العجب إنما يكون مِن جَهـل السبب والله منزه عن الجهل</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33"/>
      </w:r>
      <w:r w:rsidRPr="00275356">
        <w:rPr>
          <w:rFonts w:ascii="Lotus Linotype" w:hAnsi="Lotus Linotype"/>
          <w:b/>
          <w:position w:val="4"/>
          <w:sz w:val="36"/>
          <w:szCs w:val="36"/>
          <w:vertAlign w:val="superscript"/>
          <w:rtl/>
        </w:rPr>
        <w:t>)</w:t>
      </w:r>
      <w:r w:rsidR="00B17956" w:rsidRPr="00275356">
        <w:rPr>
          <w:rFonts w:ascii="Lotus Linotype" w:hAnsi="Lotus Linotype" w:cs="Lotus Linotype"/>
          <w:b/>
          <w:sz w:val="36"/>
          <w:szCs w:val="36"/>
          <w:rtl/>
        </w:rPr>
        <w:t>.</w:t>
      </w:r>
      <w:r w:rsidRPr="00275356">
        <w:rPr>
          <w:rFonts w:ascii="Lotus Linotype" w:hAnsi="Lotus Linotype" w:cs="Lotus Linotype"/>
          <w:b/>
          <w:sz w:val="36"/>
          <w:szCs w:val="36"/>
          <w:rtl/>
        </w:rPr>
        <w:t xml:space="preserve">ومنها اعتقاد أن الميت لا يسمع خطاب الحي لاعتقاده أن قوله تعالى: </w:t>
      </w:r>
      <w:r w:rsidRPr="00275356">
        <w:rPr>
          <w:rFonts w:ascii="QCF_BSML" w:hAnsi="QCF_BSML" w:cs="QCF_BSML"/>
          <w:color w:val="000000"/>
          <w:sz w:val="36"/>
          <w:szCs w:val="36"/>
          <w:rtl/>
          <w:lang w:eastAsia="en-US"/>
        </w:rPr>
        <w:t xml:space="preserve">ﭽ </w:t>
      </w:r>
      <w:r w:rsidRPr="00275356">
        <w:rPr>
          <w:rFonts w:ascii="QCF_P384" w:hAnsi="QCF_P384" w:cs="QCF_P384"/>
          <w:color w:val="000000"/>
          <w:sz w:val="36"/>
          <w:szCs w:val="36"/>
          <w:rtl/>
          <w:lang w:eastAsia="en-US"/>
        </w:rPr>
        <w:t xml:space="preserve">ﭩ  ﭪ  ﭫ  </w:t>
      </w:r>
      <w:proofErr w:type="spellStart"/>
      <w:r w:rsidRPr="00275356">
        <w:rPr>
          <w:rFonts w:ascii="QCF_P384" w:hAnsi="QCF_P384" w:cs="QCF_P384"/>
          <w:color w:val="000000"/>
          <w:sz w:val="36"/>
          <w:szCs w:val="36"/>
          <w:rtl/>
          <w:lang w:eastAsia="en-US"/>
        </w:rPr>
        <w:t>ﭬ</w:t>
      </w:r>
      <w:r w:rsidRPr="00275356">
        <w:rPr>
          <w:rFonts w:ascii="QCF_BSML" w:hAnsi="QCF_BSML" w:cs="QCF_BSML"/>
          <w:color w:val="000000"/>
          <w:sz w:val="36"/>
          <w:szCs w:val="36"/>
          <w:rtl/>
          <w:lang w:eastAsia="en-US"/>
        </w:rPr>
        <w:t>ﭼ</w:t>
      </w:r>
      <w:proofErr w:type="spellEnd"/>
      <w:r w:rsidRPr="00275356">
        <w:rPr>
          <w:rFonts w:ascii="Arial" w:hAnsi="Arial" w:cs="Arial"/>
          <w:color w:val="000000"/>
          <w:sz w:val="36"/>
          <w:szCs w:val="36"/>
          <w:lang w:eastAsia="en-US"/>
        </w:rPr>
        <w:t xml:space="preserve"> </w:t>
      </w:r>
      <w:r w:rsidRPr="00275356">
        <w:rPr>
          <w:rFonts w:ascii="Lotus Linotype" w:hAnsi="Lotus Linotype" w:cs="Lotus Linotype"/>
          <w:b/>
          <w:sz w:val="36"/>
          <w:szCs w:val="36"/>
          <w:rtl/>
        </w:rPr>
        <w:t>[النمل:80 ] يدل على ذلك</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34"/>
      </w:r>
      <w:r w:rsidRPr="00275356">
        <w:rPr>
          <w:rFonts w:ascii="Lotus Linotype" w:hAnsi="Lotus Linotype"/>
          <w:b/>
          <w:position w:val="4"/>
          <w:sz w:val="36"/>
          <w:szCs w:val="36"/>
          <w:vertAlign w:val="superscript"/>
          <w:rtl/>
        </w:rPr>
        <w:t>)</w:t>
      </w:r>
      <w:r w:rsidRPr="00275356">
        <w:rPr>
          <w:rFonts w:ascii="Lotus Linotype" w:hAnsi="Lotus Linotype" w:cs="Lotus Linotype"/>
          <w:b/>
          <w:sz w:val="36"/>
          <w:szCs w:val="36"/>
          <w:rtl/>
        </w:rPr>
        <w:t>.</w:t>
      </w:r>
    </w:p>
    <w:p w:rsidR="00B1266C" w:rsidRPr="00275356" w:rsidRDefault="00B1266C" w:rsidP="00833ED4">
      <w:pPr>
        <w:widowControl w:val="0"/>
        <w:spacing w:before="120" w:after="120" w:line="204" w:lineRule="auto"/>
        <w:ind w:firstLine="567"/>
        <w:jc w:val="both"/>
        <w:rPr>
          <w:rFonts w:ascii="Lotus Linotype" w:hAnsi="Lotus Linotype" w:cs="Lotus Linotype"/>
          <w:b/>
          <w:sz w:val="36"/>
          <w:szCs w:val="36"/>
          <w:rtl/>
        </w:rPr>
      </w:pPr>
      <w:r w:rsidRPr="00275356">
        <w:rPr>
          <w:rFonts w:ascii="Lotus Linotype" w:hAnsi="Lotus Linotype" w:cs="Lotus Linotype"/>
          <w:b/>
          <w:sz w:val="36"/>
          <w:szCs w:val="36"/>
          <w:rtl/>
        </w:rPr>
        <w:t>ومن أقواله في هذا الأمر: هذا مع أني دائم</w:t>
      </w:r>
      <w:r w:rsidRPr="00275356">
        <w:rPr>
          <w:rFonts w:ascii="Lotus Linotype" w:hAnsi="Lotus Linotype" w:cs="Lotus Linotype" w:hint="cs"/>
          <w:b/>
          <w:sz w:val="36"/>
          <w:szCs w:val="36"/>
          <w:rtl/>
        </w:rPr>
        <w:t>ًا</w:t>
      </w:r>
      <w:r w:rsidRPr="00275356">
        <w:rPr>
          <w:rFonts w:ascii="Lotus Linotype" w:hAnsi="Lotus Linotype" w:cs="Lotus Linotype"/>
          <w:b/>
          <w:sz w:val="36"/>
          <w:szCs w:val="36"/>
          <w:rtl/>
        </w:rPr>
        <w:t xml:space="preserve"> ومن جالسني يعلم ذلك مني: أني من أعظم الناس نهي</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xml:space="preserve"> عن أن ينسب معين إلى تكفير، وتفسيق، ومعصية؛ إلا إذا علم أنه قد قامت عليه الحجة </w:t>
      </w:r>
      <w:proofErr w:type="spellStart"/>
      <w:r w:rsidRPr="00275356">
        <w:rPr>
          <w:rFonts w:ascii="Lotus Linotype" w:hAnsi="Lotus Linotype" w:cs="Lotus Linotype"/>
          <w:b/>
          <w:sz w:val="36"/>
          <w:szCs w:val="36"/>
          <w:rtl/>
        </w:rPr>
        <w:t>الرسالية</w:t>
      </w:r>
      <w:proofErr w:type="spellEnd"/>
      <w:r w:rsidRPr="00275356">
        <w:rPr>
          <w:rFonts w:ascii="Lotus Linotype" w:hAnsi="Lotus Linotype" w:cs="Lotus Linotype"/>
          <w:b/>
          <w:sz w:val="36"/>
          <w:szCs w:val="36"/>
          <w:rtl/>
        </w:rPr>
        <w:t xml:space="preserve"> التي من خالفها كان كافر</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xml:space="preserve"> تارة، وفاسق</w:t>
      </w:r>
      <w:r w:rsidRPr="00275356">
        <w:rPr>
          <w:rFonts w:ascii="Lotus Linotype" w:hAnsi="Lotus Linotype" w:cs="Lotus Linotype" w:hint="cs"/>
          <w:b/>
          <w:sz w:val="36"/>
          <w:szCs w:val="36"/>
          <w:rtl/>
        </w:rPr>
        <w:t xml:space="preserve">ًا </w:t>
      </w:r>
      <w:r w:rsidRPr="00275356">
        <w:rPr>
          <w:rFonts w:ascii="Lotus Linotype" w:hAnsi="Lotus Linotype" w:cs="Lotus Linotype"/>
          <w:b/>
          <w:sz w:val="36"/>
          <w:szCs w:val="36"/>
          <w:rtl/>
        </w:rPr>
        <w:t>أخرى، وعاصي</w:t>
      </w:r>
      <w:r w:rsidRPr="00275356">
        <w:rPr>
          <w:rFonts w:ascii="Lotus Linotype" w:hAnsi="Lotus Linotype" w:cs="Lotus Linotype" w:hint="cs"/>
          <w:b/>
          <w:sz w:val="36"/>
          <w:szCs w:val="36"/>
          <w:rtl/>
        </w:rPr>
        <w:t>ًا</w:t>
      </w:r>
      <w:r w:rsidRPr="00275356">
        <w:rPr>
          <w:rFonts w:ascii="Lotus Linotype" w:hAnsi="Lotus Linotype" w:cs="Lotus Linotype"/>
          <w:b/>
          <w:sz w:val="36"/>
          <w:szCs w:val="36"/>
          <w:rtl/>
        </w:rPr>
        <w:t xml:space="preserve"> أخرى، وإني أقرر أن الله قد غفر لهذه الأمة خطأها، وذلك يعم الخطأ في المسائل الخبرية القولية والمسائل العملية</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35"/>
      </w:r>
      <w:r w:rsidRPr="00275356">
        <w:rPr>
          <w:rFonts w:ascii="Lotus Linotype" w:hAnsi="Lotus Linotype"/>
          <w:b/>
          <w:position w:val="4"/>
          <w:sz w:val="36"/>
          <w:szCs w:val="36"/>
          <w:vertAlign w:val="superscript"/>
          <w:rtl/>
        </w:rPr>
        <w:t>)</w:t>
      </w:r>
      <w:r w:rsidRPr="00275356">
        <w:rPr>
          <w:rFonts w:ascii="Lotus Linotype" w:hAnsi="Lotus Linotype" w:cs="Lotus Linotype"/>
          <w:b/>
          <w:sz w:val="36"/>
          <w:szCs w:val="36"/>
          <w:rtl/>
        </w:rPr>
        <w:t>.</w:t>
      </w:r>
    </w:p>
    <w:p w:rsidR="00833ED4" w:rsidRDefault="00B1266C" w:rsidP="00833ED4">
      <w:pPr>
        <w:pStyle w:val="20"/>
        <w:widowControl w:val="0"/>
        <w:spacing w:before="120" w:line="204" w:lineRule="auto"/>
        <w:ind w:left="-2" w:firstLine="567"/>
        <w:jc w:val="both"/>
        <w:rPr>
          <w:rFonts w:ascii="Lotus Linotype" w:hAnsi="Lotus Linotype" w:cs="Lotus Linotype"/>
          <w:b/>
          <w:sz w:val="36"/>
          <w:szCs w:val="36"/>
          <w:rtl/>
        </w:rPr>
      </w:pPr>
      <w:r w:rsidRPr="00275356">
        <w:rPr>
          <w:rFonts w:ascii="Lotus Linotype" w:hAnsi="Lotus Linotype" w:cs="Lotus Linotype"/>
          <w:b/>
          <w:sz w:val="36"/>
          <w:szCs w:val="36"/>
          <w:rtl/>
        </w:rPr>
        <w:t xml:space="preserve">ويقول في الرد على من حكموا على المخالفين المخطئين بالكفر: إن المتأول الذي قصْده متابعة الرسول </w:t>
      </w:r>
      <w:r w:rsidRPr="00275356">
        <w:rPr>
          <w:rFonts w:ascii="Lotus Linotype" w:hAnsi="Lotus Linotype" w:cs="Lotus Linotype"/>
          <w:bCs/>
          <w:sz w:val="36"/>
          <w:szCs w:val="36"/>
        </w:rPr>
        <w:sym w:font="AGA Arabesque" w:char="F072"/>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 xml:space="preserve">لا يكفر بل ولا يفسق إذا اجتهد فأخطأ، وهذا مشهور عند الناس في المسائل العملية، وأما </w:t>
      </w:r>
      <w:r w:rsidRPr="00275356">
        <w:rPr>
          <w:rFonts w:ascii="Lotus Linotype" w:hAnsi="Lotus Linotype" w:cs="Lotus Linotype"/>
          <w:b/>
          <w:sz w:val="36"/>
          <w:szCs w:val="36"/>
          <w:rtl/>
        </w:rPr>
        <w:lastRenderedPageBreak/>
        <w:t>مسائل العقائد فكثير من الناس كفَّر المخطئين فيها.</w:t>
      </w:r>
    </w:p>
    <w:p w:rsidR="00833ED4" w:rsidRDefault="00833ED4" w:rsidP="00833ED4">
      <w:pPr>
        <w:pStyle w:val="20"/>
        <w:widowControl w:val="0"/>
        <w:spacing w:before="120" w:line="204" w:lineRule="auto"/>
        <w:ind w:left="-2" w:firstLine="567"/>
        <w:jc w:val="both"/>
        <w:rPr>
          <w:rFonts w:ascii="Lotus Linotype" w:hAnsi="Lotus Linotype" w:cs="Lotus Linotype"/>
          <w:b/>
          <w:sz w:val="36"/>
          <w:szCs w:val="36"/>
          <w:rtl/>
        </w:rPr>
      </w:pPr>
      <w:r w:rsidRPr="00275356">
        <w:rPr>
          <w:rFonts w:ascii="Lotus Linotype" w:hAnsi="Lotus Linotype" w:cs="Lotus Linotype"/>
          <w:b/>
          <w:sz w:val="36"/>
          <w:szCs w:val="36"/>
          <w:rtl/>
        </w:rPr>
        <w:t xml:space="preserve"> </w:t>
      </w:r>
      <w:r w:rsidR="00B1266C" w:rsidRPr="00275356">
        <w:rPr>
          <w:rFonts w:ascii="Lotus Linotype" w:hAnsi="Lotus Linotype" w:cs="Lotus Linotype"/>
          <w:b/>
          <w:sz w:val="36"/>
          <w:szCs w:val="36"/>
          <w:rtl/>
        </w:rPr>
        <w:t>وهذا القول لا يُعرف عن أحد من الصحابة والتابعين لهم بإحسان ولا عن أحد من أئمة المسلمين، وإنما هو في الأصل من أقوال أهل البدع، الذين يبتدعون بدعة ويكفّرون من خالفهم، كالخوارج والمعتزلة والجهمية، ووقع ذلك في كثير من أتباع الأئمة، كبعض أصحاب مالك والشافعي وأحمد وغيرهم.</w:t>
      </w:r>
    </w:p>
    <w:p w:rsidR="00B1266C" w:rsidRPr="00275356" w:rsidRDefault="00B1266C" w:rsidP="00833ED4">
      <w:pPr>
        <w:pStyle w:val="20"/>
        <w:widowControl w:val="0"/>
        <w:spacing w:before="120" w:line="204" w:lineRule="auto"/>
        <w:ind w:left="-2" w:firstLine="567"/>
        <w:jc w:val="both"/>
        <w:rPr>
          <w:rFonts w:ascii="Lotus Linotype" w:hAnsi="Lotus Linotype" w:cs="Lotus Linotype"/>
          <w:b/>
          <w:sz w:val="36"/>
          <w:szCs w:val="36"/>
          <w:rtl/>
        </w:rPr>
      </w:pPr>
      <w:r w:rsidRPr="00275356">
        <w:rPr>
          <w:rFonts w:ascii="Lotus Linotype" w:hAnsi="Lotus Linotype" w:cs="Lotus Linotype"/>
          <w:b/>
          <w:sz w:val="36"/>
          <w:szCs w:val="36"/>
          <w:rtl/>
        </w:rPr>
        <w:t>وقد يسلكون في التكفير ذلك؛ فمنهم من يكفّر أهل البدع مطلق</w:t>
      </w:r>
      <w:r w:rsidRPr="00275356">
        <w:rPr>
          <w:rFonts w:ascii="Lotus Linotype" w:hAnsi="Lotus Linotype" w:cs="Lotus Linotype" w:hint="cs"/>
          <w:b/>
          <w:sz w:val="36"/>
          <w:szCs w:val="36"/>
          <w:rtl/>
        </w:rPr>
        <w:t xml:space="preserve">ًا، </w:t>
      </w:r>
      <w:r w:rsidRPr="00275356">
        <w:rPr>
          <w:rFonts w:ascii="Lotus Linotype" w:hAnsi="Lotus Linotype" w:cs="Lotus Linotype"/>
          <w:b/>
          <w:sz w:val="36"/>
          <w:szCs w:val="36"/>
          <w:rtl/>
        </w:rPr>
        <w:t>ثم يجعل كل من خرج عمّا هو عليه من أهل البدع. وهذا بعينه قول الخوارج والمعتزلة والجهمية. وهذا القول أيض</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xml:space="preserve"> يوجد في طائفة من أصحاب الأئمة الأربعة، وليس هو قول الأئمة الأربعة ولا غيرهم، وليس فيهم من كفّر كل مبتدع، بل المنقولات الصريحة عنهم تناقض ذلك، ولكن قد يُنقل عن أحدهم أنه كفّر من قال بعض الأقوال ويكون </w:t>
      </w:r>
      <w:proofErr w:type="spellStart"/>
      <w:r w:rsidRPr="00275356">
        <w:rPr>
          <w:rFonts w:ascii="Lotus Linotype" w:hAnsi="Lotus Linotype" w:cs="Lotus Linotype"/>
          <w:b/>
          <w:sz w:val="36"/>
          <w:szCs w:val="36"/>
          <w:rtl/>
        </w:rPr>
        <w:t>مقصوده</w:t>
      </w:r>
      <w:proofErr w:type="spellEnd"/>
      <w:r w:rsidRPr="00275356">
        <w:rPr>
          <w:rFonts w:ascii="Lotus Linotype" w:hAnsi="Lotus Linotype" w:cs="Lotus Linotype"/>
          <w:b/>
          <w:sz w:val="36"/>
          <w:szCs w:val="36"/>
          <w:rtl/>
        </w:rPr>
        <w:t xml:space="preserve"> أن هذا القول كفر ليُحذر، ولا يلزم إذا كان القول كفر</w:t>
      </w:r>
      <w:r w:rsidRPr="00275356">
        <w:rPr>
          <w:rFonts w:ascii="Lotus Linotype" w:hAnsi="Lotus Linotype" w:cs="Lotus Linotype" w:hint="cs"/>
          <w:b/>
          <w:sz w:val="36"/>
          <w:szCs w:val="36"/>
          <w:rtl/>
        </w:rPr>
        <w:t>ًا</w:t>
      </w:r>
      <w:r w:rsidRPr="00275356">
        <w:rPr>
          <w:rFonts w:ascii="Lotus Linotype" w:hAnsi="Lotus Linotype" w:cs="Lotus Linotype"/>
          <w:b/>
          <w:sz w:val="36"/>
          <w:szCs w:val="36"/>
          <w:rtl/>
        </w:rPr>
        <w:t xml:space="preserve"> أن يكفر كل من قاله مع الجهل والتأويل؛ فإن ثبوت الكفر في حق الشخص المعيّن، كثبوت الوعيد في الآخرة في حقه، وذلك له شروط وموانع، كما بسطناه في موضعه.</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Pr>
      </w:pPr>
      <w:r w:rsidRPr="00275356">
        <w:rPr>
          <w:rFonts w:ascii="Lotus Linotype" w:hAnsi="Lotus Linotype" w:cs="Lotus Linotype"/>
          <w:sz w:val="36"/>
          <w:szCs w:val="36"/>
          <w:rtl/>
        </w:rPr>
        <w:t>وإذا لم يكونوا في نفس الأمر كفار</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لم يكونوا منافقين، فيكونون من المؤمنين، فيُستغفر لهم ويُترحم عليهم. وإذا قال المؤمن:</w:t>
      </w:r>
      <w:r w:rsidRPr="00275356">
        <w:rPr>
          <w:rFonts w:ascii="Lotus Linotype" w:hAnsi="Lotus Linotype" w:cs="Lotus Linotype" w:hint="cs"/>
          <w:sz w:val="36"/>
          <w:szCs w:val="36"/>
          <w:rtl/>
        </w:rPr>
        <w:t xml:space="preserve"> </w:t>
      </w:r>
      <w:r w:rsidRPr="00275356">
        <w:rPr>
          <w:rFonts w:ascii="QCF_BSML" w:hAnsi="QCF_BSML" w:cs="QCF_BSML"/>
          <w:color w:val="000000"/>
          <w:sz w:val="36"/>
          <w:szCs w:val="36"/>
          <w:rtl/>
          <w:lang w:eastAsia="en-US"/>
        </w:rPr>
        <w:t xml:space="preserve">ﭽ </w:t>
      </w:r>
      <w:r w:rsidRPr="00275356">
        <w:rPr>
          <w:rFonts w:ascii="QCF_P547" w:hAnsi="QCF_P547" w:cs="QCF_P547"/>
          <w:color w:val="000000"/>
          <w:sz w:val="36"/>
          <w:szCs w:val="36"/>
          <w:rtl/>
          <w:lang w:eastAsia="en-US"/>
        </w:rPr>
        <w:t xml:space="preserve">ﭖ  </w:t>
      </w:r>
      <w:r w:rsidRPr="00275356">
        <w:rPr>
          <w:rFonts w:ascii="QCF_P547" w:hAnsi="QCF_P547" w:cs="QCF_P547"/>
          <w:color w:val="000000"/>
          <w:sz w:val="36"/>
          <w:szCs w:val="36"/>
          <w:rtl/>
          <w:lang w:eastAsia="en-US"/>
        </w:rPr>
        <w:lastRenderedPageBreak/>
        <w:t xml:space="preserve">ﭗ      ﭘ     ﭙ  ﭚ  ﭛ  </w:t>
      </w:r>
      <w:proofErr w:type="spellStart"/>
      <w:r w:rsidRPr="00275356">
        <w:rPr>
          <w:rFonts w:ascii="QCF_P547" w:hAnsi="QCF_P547" w:cs="QCF_P547"/>
          <w:color w:val="000000"/>
          <w:sz w:val="36"/>
          <w:szCs w:val="36"/>
          <w:rtl/>
          <w:lang w:eastAsia="en-US"/>
        </w:rPr>
        <w:t>ﭜ</w:t>
      </w:r>
      <w:r w:rsidRPr="00275356">
        <w:rPr>
          <w:rFonts w:ascii="QCF_BSML" w:hAnsi="QCF_BSML" w:cs="QCF_BSML"/>
          <w:color w:val="000000"/>
          <w:sz w:val="36"/>
          <w:szCs w:val="36"/>
          <w:rtl/>
          <w:lang w:eastAsia="en-US"/>
        </w:rPr>
        <w:t>ﭼ</w:t>
      </w:r>
      <w:proofErr w:type="spellEnd"/>
      <w:r w:rsidRPr="00275356">
        <w:rPr>
          <w:rFonts w:ascii="Arial" w:hAnsi="Arial" w:cs="Arial"/>
          <w:color w:val="000000"/>
          <w:sz w:val="36"/>
          <w:szCs w:val="36"/>
          <w:lang w:eastAsia="en-US"/>
        </w:rPr>
        <w:t xml:space="preserve"> </w:t>
      </w:r>
      <w:r w:rsidRPr="00275356">
        <w:rPr>
          <w:rFonts w:ascii="Lotus Linotype" w:hAnsi="Lotus Linotype" w:cs="Lotus Linotype"/>
          <w:sz w:val="36"/>
          <w:szCs w:val="36"/>
          <w:rtl/>
        </w:rPr>
        <w:t>[الحشر:10 ] يقصد كل من سبقه من قرون الأمة بالإيمان، وإن كان قد أخطأ في تأويل تأوله فخالف السنة أو أذنب ذنب</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فإنه من إخوانه الذين سبقوه بالإيمان فيدخل في العموم</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36"/>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widowControl w:val="0"/>
        <w:spacing w:before="120" w:after="120" w:line="204" w:lineRule="auto"/>
        <w:ind w:firstLine="567"/>
        <w:jc w:val="lowKashida"/>
        <w:rPr>
          <w:rFonts w:ascii="Lotus Linotype" w:hAnsi="Lotus Linotype" w:cs="Lotus Linotype"/>
          <w:sz w:val="36"/>
          <w:szCs w:val="36"/>
          <w:rtl/>
        </w:rPr>
      </w:pPr>
      <w:r w:rsidRPr="00275356">
        <w:rPr>
          <w:rFonts w:ascii="Lotus Linotype" w:hAnsi="Lotus Linotype" w:cs="Lotus Linotype"/>
          <w:sz w:val="36"/>
          <w:szCs w:val="36"/>
          <w:rtl/>
        </w:rPr>
        <w:t xml:space="preserve">وفي كتاب </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الاستقامة</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 عقد رحمه الله فصلاً فيما اختلف فيه المؤمنون من الأقوال والأفعال في الأصول والفروع، ثم قال: ومن هذا الباب ما هو من باب التأويل والاجتهاد الذي يكون الإنسان مستفرغ</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فيه وسعه علم</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وعملاً.</w:t>
      </w:r>
    </w:p>
    <w:p w:rsidR="00B1266C" w:rsidRPr="00275356" w:rsidRDefault="00B1266C" w:rsidP="00833ED4">
      <w:pPr>
        <w:widowControl w:val="0"/>
        <w:spacing w:before="120" w:after="120" w:line="204" w:lineRule="auto"/>
        <w:ind w:firstLine="567"/>
        <w:jc w:val="lowKashida"/>
        <w:rPr>
          <w:rFonts w:ascii="Lotus Linotype" w:hAnsi="Lotus Linotype" w:cs="Lotus Linotype"/>
          <w:sz w:val="36"/>
          <w:szCs w:val="36"/>
          <w:rtl/>
        </w:rPr>
      </w:pPr>
      <w:r w:rsidRPr="00275356">
        <w:rPr>
          <w:rFonts w:ascii="Lotus Linotype" w:hAnsi="Lotus Linotype" w:cs="Lotus Linotype"/>
          <w:sz w:val="36"/>
          <w:szCs w:val="36"/>
          <w:rtl/>
        </w:rPr>
        <w:t xml:space="preserve">قال: ثم إن الإنسان قد يبلغ ذلك ولا يعرف الحق في المسائل الخبرية الاعتقادية، وفي  المسائل العملية الاقتصادية، والله سبحانه قد تجاوز لهذه الأمة عن الخطأ والنسيان بقوله </w:t>
      </w:r>
      <w:r w:rsidRPr="00275356">
        <w:rPr>
          <w:rFonts w:ascii="Lotus Linotype" w:hAnsi="Lotus Linotype" w:cs="Lotus Linotype" w:hint="cs"/>
          <w:sz w:val="36"/>
          <w:szCs w:val="36"/>
          <w:rtl/>
        </w:rPr>
        <w:t>تع</w:t>
      </w:r>
      <w:r w:rsidRPr="00275356">
        <w:rPr>
          <w:rFonts w:ascii="Lotus Linotype" w:hAnsi="Lotus Linotype" w:cs="Lotus Linotype"/>
          <w:sz w:val="36"/>
          <w:szCs w:val="36"/>
          <w:rtl/>
        </w:rPr>
        <w:t xml:space="preserve">الى: </w:t>
      </w:r>
      <w:r w:rsidRPr="00275356">
        <w:rPr>
          <w:rFonts w:ascii="QCF_BSML" w:hAnsi="QCF_BSML" w:cs="QCF_BSML"/>
          <w:color w:val="000000"/>
          <w:sz w:val="36"/>
          <w:szCs w:val="36"/>
          <w:rtl/>
          <w:lang w:eastAsia="en-US"/>
        </w:rPr>
        <w:t>ﭽ</w:t>
      </w:r>
      <w:r w:rsidRPr="00275356">
        <w:rPr>
          <w:rFonts w:ascii="QCF_P049" w:hAnsi="QCF_P049" w:cs="QCF_P049"/>
          <w:color w:val="000000"/>
          <w:sz w:val="36"/>
          <w:szCs w:val="36"/>
          <w:rtl/>
          <w:lang w:eastAsia="en-US"/>
        </w:rPr>
        <w:t xml:space="preserve">  ﯥ  ﯦ  ﯧ  ﯨ    ﯩ  ﯪ  </w:t>
      </w:r>
      <w:proofErr w:type="spellStart"/>
      <w:r w:rsidRPr="00275356">
        <w:rPr>
          <w:rFonts w:ascii="QCF_P049" w:hAnsi="QCF_P049" w:cs="QCF_P049"/>
          <w:color w:val="000000"/>
          <w:sz w:val="36"/>
          <w:szCs w:val="36"/>
          <w:rtl/>
          <w:lang w:eastAsia="en-US"/>
        </w:rPr>
        <w:t>ﯫ</w:t>
      </w:r>
      <w:r w:rsidRPr="00275356">
        <w:rPr>
          <w:rFonts w:ascii="QCF_P049" w:hAnsi="QCF_P049" w:cs="QCF_P049"/>
          <w:color w:val="0000A5"/>
          <w:sz w:val="36"/>
          <w:szCs w:val="36"/>
          <w:rtl/>
          <w:lang w:eastAsia="en-US"/>
        </w:rPr>
        <w:t>ﯬ</w:t>
      </w:r>
      <w:proofErr w:type="spellEnd"/>
      <w:r w:rsidRPr="00275356">
        <w:rPr>
          <w:rFonts w:ascii="QCF_P049" w:hAnsi="QCF_P049" w:cs="QCF_P049"/>
          <w:color w:val="000000"/>
          <w:sz w:val="36"/>
          <w:szCs w:val="36"/>
          <w:rtl/>
          <w:lang w:eastAsia="en-US"/>
        </w:rPr>
        <w:t xml:space="preserve">  </w:t>
      </w:r>
      <w:r w:rsidRPr="00275356">
        <w:rPr>
          <w:rFonts w:ascii="QCF_BSML" w:hAnsi="QCF_BSML" w:cs="QCF_BSML"/>
          <w:color w:val="000000"/>
          <w:sz w:val="36"/>
          <w:szCs w:val="36"/>
          <w:rtl/>
          <w:lang w:eastAsia="en-US"/>
        </w:rPr>
        <w:t>ﭼ</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[البقرة:286 ] وقد ثبت في صحيح مسلم من حديث ابن</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عباس ومن حديث أبي هريرة عن النبي </w:t>
      </w:r>
      <w:r w:rsidRPr="00275356">
        <w:rPr>
          <w:rFonts w:ascii="Lotus Linotype" w:hAnsi="Lotus Linotype" w:cs="Lotus Linotype"/>
          <w:sz w:val="36"/>
          <w:szCs w:val="36"/>
        </w:rPr>
        <w:sym w:font="AGA Arabesque" w:char="F072"/>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أن الله استجاب لهم هذا الدعاء وقال: قد فعلت</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37"/>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وأفاد في موضع آخر من هذا الكتاب بأن الاجتهاد يكون </w:t>
      </w:r>
      <w:r w:rsidRPr="00275356">
        <w:rPr>
          <w:rFonts w:ascii="Lotus Linotype" w:hAnsi="Lotus Linotype" w:cs="Lotus Linotype"/>
          <w:sz w:val="36"/>
          <w:szCs w:val="36"/>
          <w:rtl/>
        </w:rPr>
        <w:lastRenderedPageBreak/>
        <w:t>مذموم</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إذا صاحبه البغي حيث يقول: ولكن الاجتهاد السائغ لا يبلغ مبلغ الفتنة والفرقة إلا مع البغي لا لمجرد الاجتهاد، واستشهد  بآيات منها قول الله تعالى</w:t>
      </w:r>
      <w:r w:rsidRPr="00275356">
        <w:rPr>
          <w:rFonts w:ascii="Lotus Linotype" w:hAnsi="Lotus Linotype" w:cs="Lotus Linotype" w:hint="cs"/>
          <w:sz w:val="36"/>
          <w:szCs w:val="36"/>
          <w:rtl/>
        </w:rPr>
        <w:t xml:space="preserve"> </w:t>
      </w:r>
      <w:r w:rsidRPr="00275356">
        <w:rPr>
          <w:rFonts w:ascii="QCF_BSML" w:hAnsi="QCF_BSML" w:cs="QCF_BSML"/>
          <w:color w:val="000000"/>
          <w:sz w:val="36"/>
          <w:szCs w:val="36"/>
          <w:rtl/>
          <w:lang w:eastAsia="en-US"/>
        </w:rPr>
        <w:t xml:space="preserve">ﭽ </w:t>
      </w:r>
      <w:r w:rsidRPr="00275356">
        <w:rPr>
          <w:rFonts w:ascii="QCF_P052" w:hAnsi="QCF_P052" w:cs="QCF_P052"/>
          <w:color w:val="000000"/>
          <w:sz w:val="36"/>
          <w:szCs w:val="36"/>
          <w:rtl/>
          <w:lang w:eastAsia="en-US"/>
        </w:rPr>
        <w:t>ﭾ ﭿ  ﮀ ﮁ ﮂ ﮃ</w:t>
      </w:r>
      <w:r w:rsidRPr="00275356">
        <w:rPr>
          <w:rFonts w:ascii="QCF_P052" w:hAnsi="QCF_P052" w:cs="QCF_P052" w:hint="cs"/>
          <w:color w:val="000000"/>
          <w:sz w:val="36"/>
          <w:szCs w:val="36"/>
          <w:rtl/>
          <w:lang w:eastAsia="en-US"/>
        </w:rPr>
        <w:t xml:space="preserve"> </w:t>
      </w:r>
      <w:r w:rsidRPr="00275356">
        <w:rPr>
          <w:rFonts w:ascii="QCF_P052" w:hAnsi="QCF_P052" w:cs="QCF_P052"/>
          <w:color w:val="000000"/>
          <w:sz w:val="36"/>
          <w:szCs w:val="36"/>
          <w:rtl/>
          <w:lang w:eastAsia="en-US"/>
        </w:rPr>
        <w:t xml:space="preserve">ﮄ   ﮅ  ﮆ  ﮇ  ﮈ ﮉ  </w:t>
      </w:r>
      <w:proofErr w:type="spellStart"/>
      <w:r w:rsidRPr="00275356">
        <w:rPr>
          <w:rFonts w:ascii="QCF_P052" w:hAnsi="QCF_P052" w:cs="QCF_P052"/>
          <w:color w:val="000000"/>
          <w:sz w:val="36"/>
          <w:szCs w:val="36"/>
          <w:rtl/>
          <w:lang w:eastAsia="en-US"/>
        </w:rPr>
        <w:t>ﮊ</w:t>
      </w:r>
      <w:r w:rsidRPr="00275356">
        <w:rPr>
          <w:rFonts w:ascii="QCF_P052" w:hAnsi="QCF_P052" w:cs="QCF_P052"/>
          <w:color w:val="0000A5"/>
          <w:sz w:val="36"/>
          <w:szCs w:val="36"/>
          <w:rtl/>
          <w:lang w:eastAsia="en-US"/>
        </w:rPr>
        <w:t>ﮋ</w:t>
      </w:r>
      <w:r w:rsidRPr="00275356">
        <w:rPr>
          <w:rFonts w:ascii="QCF_BSML" w:hAnsi="QCF_BSML" w:cs="QCF_BSML"/>
          <w:color w:val="000000"/>
          <w:sz w:val="36"/>
          <w:szCs w:val="36"/>
          <w:rtl/>
          <w:lang w:eastAsia="en-US"/>
        </w:rPr>
        <w:t>ﭼ</w:t>
      </w:r>
      <w:proofErr w:type="spellEnd"/>
      <w:r w:rsidRPr="00275356">
        <w:rPr>
          <w:rFonts w:ascii="Arial" w:hAnsi="Arial" w:cs="Arial"/>
          <w:color w:val="000000"/>
          <w:sz w:val="36"/>
          <w:szCs w:val="36"/>
          <w:lang w:eastAsia="en-US"/>
        </w:rPr>
        <w:t xml:space="preserve"> </w:t>
      </w:r>
      <w:r w:rsidRPr="00275356">
        <w:rPr>
          <w:rFonts w:ascii="Lotus Linotype" w:hAnsi="Lotus Linotype" w:cs="Lotus Linotype"/>
          <w:sz w:val="36"/>
          <w:szCs w:val="36"/>
          <w:rtl/>
        </w:rPr>
        <w:t>[آل</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عمران:19 ] ثم قال: فلا يكون فتنة وفرقة مع وجود الاجتهاد السائغ، بل مع نوع بغي</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38"/>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ويقول الإمام ابن تيمية أيض</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في التحذير من تفرق الأمة بسبب تفرق علمائها: </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وهم مأمورون بأن يقيموا الدين ولا يتفرقوا فيه كما أ</w:t>
      </w:r>
      <w:r w:rsidRPr="00275356">
        <w:rPr>
          <w:rFonts w:ascii="Lotus Linotype" w:hAnsi="Lotus Linotype" w:cs="Lotus Linotype"/>
          <w:position w:val="6"/>
          <w:sz w:val="36"/>
          <w:szCs w:val="36"/>
          <w:rtl/>
        </w:rPr>
        <w:t>ُ</w:t>
      </w:r>
      <w:r w:rsidRPr="00275356">
        <w:rPr>
          <w:rFonts w:ascii="Lotus Linotype" w:hAnsi="Lotus Linotype" w:cs="Lotus Linotype"/>
          <w:sz w:val="36"/>
          <w:szCs w:val="36"/>
          <w:rtl/>
        </w:rPr>
        <w:t>مِرت الرسل بذلك</w:t>
      </w:r>
      <w:r w:rsidRPr="00275356">
        <w:rPr>
          <w:rFonts w:ascii="Lotus Linotype" w:hAnsi="Lotus Linotype"/>
          <w:b/>
          <w:sz w:val="36"/>
          <w:szCs w:val="36"/>
          <w:vertAlign w:val="superscript"/>
          <w:rtl/>
        </w:rPr>
        <w:t>(</w:t>
      </w:r>
      <w:r w:rsidRPr="00275356">
        <w:rPr>
          <w:rStyle w:val="a4"/>
          <w:rFonts w:ascii="Lotus Linotype" w:hAnsi="Lotus Linotype"/>
          <w:b/>
          <w:sz w:val="36"/>
          <w:szCs w:val="36"/>
          <w:rtl/>
        </w:rPr>
        <w:footnoteReference w:id="39"/>
      </w:r>
      <w:r w:rsidRPr="00275356">
        <w:rPr>
          <w:rFonts w:ascii="Lotus Linotype" w:hAnsi="Lotus Linotype"/>
          <w:b/>
          <w:sz w:val="36"/>
          <w:szCs w:val="36"/>
          <w:vertAlign w:val="superscript"/>
          <w:rtl/>
        </w:rPr>
        <w:t>)</w:t>
      </w:r>
      <w:r w:rsidRPr="00275356">
        <w:rPr>
          <w:rFonts w:ascii="Lotus Linotype" w:hAnsi="Lotus Linotype" w:cs="Lotus Linotype"/>
          <w:sz w:val="36"/>
          <w:szCs w:val="36"/>
          <w:rtl/>
        </w:rPr>
        <w:t>، ومأمورون بأن لا يفرقوا بين الأمة، بل هي أمة واحدة كما</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أ</w:t>
      </w:r>
      <w:r w:rsidRPr="00275356">
        <w:rPr>
          <w:rFonts w:ascii="Lotus Linotype" w:hAnsi="Lotus Linotype" w:cs="Lotus Linotype"/>
          <w:position w:val="6"/>
          <w:sz w:val="36"/>
          <w:szCs w:val="36"/>
          <w:rtl/>
        </w:rPr>
        <w:t>ُ</w:t>
      </w:r>
      <w:r w:rsidRPr="00275356">
        <w:rPr>
          <w:rFonts w:ascii="Lotus Linotype" w:hAnsi="Lotus Linotype" w:cs="Lotus Linotype"/>
          <w:sz w:val="36"/>
          <w:szCs w:val="36"/>
          <w:rtl/>
        </w:rPr>
        <w:t xml:space="preserve">مِرت الرسل بذلك، وهؤلاء </w:t>
      </w:r>
      <w:proofErr w:type="spellStart"/>
      <w:r w:rsidRPr="00275356">
        <w:rPr>
          <w:rFonts w:ascii="Lotus Linotype" w:hAnsi="Lotus Linotype" w:cs="Lotus Linotype"/>
          <w:sz w:val="36"/>
          <w:szCs w:val="36"/>
          <w:rtl/>
        </w:rPr>
        <w:t>آكد</w:t>
      </w:r>
      <w:proofErr w:type="spellEnd"/>
      <w:r w:rsidRPr="00275356">
        <w:rPr>
          <w:rFonts w:ascii="Lotus Linotype" w:hAnsi="Lotus Linotype" w:cs="Lotus Linotype"/>
          <w:sz w:val="36"/>
          <w:szCs w:val="36"/>
          <w:rtl/>
        </w:rPr>
        <w:t xml:space="preserve">، فإن هؤلاء تجمعهم الشريعة الواحدة والكتاب الواحد، وأما القدر الذي تنازعوا فيه </w:t>
      </w:r>
      <w:proofErr w:type="spellStart"/>
      <w:r w:rsidRPr="00275356">
        <w:rPr>
          <w:rFonts w:ascii="Lotus Linotype" w:hAnsi="Lotus Linotype" w:cs="Lotus Linotype"/>
          <w:sz w:val="36"/>
          <w:szCs w:val="36"/>
          <w:rtl/>
        </w:rPr>
        <w:t>فلايقال</w:t>
      </w:r>
      <w:proofErr w:type="spellEnd"/>
      <w:r w:rsidRPr="00275356">
        <w:rPr>
          <w:rFonts w:ascii="Lotus Linotype" w:hAnsi="Lotus Linotype" w:cs="Lotus Linotype"/>
          <w:sz w:val="36"/>
          <w:szCs w:val="36"/>
          <w:rtl/>
        </w:rPr>
        <w:t xml:space="preserve"> إن الله أمر كلاًّ منهم باطن</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وظاهر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بالتمسك بما هو عليه كما أمر بذلك الأنبياء، وإن كان هذا قول طائفة من أهل الكلام، فإنما يقال: إن الله أمر كلاًّ منهم أن يطلب الحق بقدر وسعه وإمكانه</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فإن أصابه وإلا فلا يكلف الله نفس</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إلا وسعها، وقد قال المؤمنون:</w:t>
      </w:r>
      <w:r w:rsidRPr="00275356">
        <w:rPr>
          <w:rFonts w:ascii="QCF_BSML" w:hAnsi="QCF_BSML" w:cs="QCF_BSML"/>
          <w:color w:val="000000"/>
          <w:sz w:val="36"/>
          <w:szCs w:val="36"/>
          <w:rtl/>
          <w:lang w:eastAsia="en-US"/>
        </w:rPr>
        <w:t xml:space="preserve"> </w:t>
      </w:r>
      <w:proofErr w:type="spellStart"/>
      <w:r w:rsidRPr="00275356">
        <w:rPr>
          <w:rFonts w:ascii="QCF_BSML" w:hAnsi="QCF_BSML" w:cs="QCF_BSML"/>
          <w:color w:val="000000"/>
          <w:sz w:val="36"/>
          <w:szCs w:val="36"/>
          <w:rtl/>
          <w:lang w:eastAsia="en-US"/>
        </w:rPr>
        <w:t>ﭽ</w:t>
      </w:r>
      <w:r w:rsidRPr="00275356">
        <w:rPr>
          <w:rFonts w:ascii="QCF_P049" w:hAnsi="QCF_P049" w:cs="QCF_P049"/>
          <w:color w:val="000000"/>
          <w:sz w:val="36"/>
          <w:szCs w:val="36"/>
          <w:rtl/>
          <w:lang w:eastAsia="en-US"/>
        </w:rPr>
        <w:t>ﯥ</w:t>
      </w:r>
      <w:proofErr w:type="spellEnd"/>
      <w:r w:rsidRPr="00275356">
        <w:rPr>
          <w:rFonts w:ascii="QCF_P049" w:hAnsi="QCF_P049" w:cs="QCF_P049"/>
          <w:color w:val="000000"/>
          <w:sz w:val="36"/>
          <w:szCs w:val="36"/>
          <w:rtl/>
          <w:lang w:eastAsia="en-US"/>
        </w:rPr>
        <w:t xml:space="preserve">  </w:t>
      </w:r>
      <w:r w:rsidRPr="00275356">
        <w:rPr>
          <w:rFonts w:ascii="QCF_P049" w:hAnsi="QCF_P049" w:cs="QCF_P049"/>
          <w:color w:val="000000"/>
          <w:sz w:val="36"/>
          <w:szCs w:val="36"/>
          <w:rtl/>
          <w:lang w:eastAsia="en-US"/>
        </w:rPr>
        <w:lastRenderedPageBreak/>
        <w:t xml:space="preserve">ﯦ ﯧ  ﯨ ﯩ  ﯪ  </w:t>
      </w:r>
      <w:proofErr w:type="spellStart"/>
      <w:r w:rsidRPr="00275356">
        <w:rPr>
          <w:rFonts w:ascii="QCF_P049" w:hAnsi="QCF_P049" w:cs="QCF_P049"/>
          <w:color w:val="000000"/>
          <w:sz w:val="36"/>
          <w:szCs w:val="36"/>
          <w:rtl/>
          <w:lang w:eastAsia="en-US"/>
        </w:rPr>
        <w:t>ﯫ</w:t>
      </w:r>
      <w:r w:rsidRPr="00275356">
        <w:rPr>
          <w:rFonts w:ascii="QCF_P049" w:hAnsi="QCF_P049" w:cs="QCF_P049"/>
          <w:color w:val="0000A5"/>
          <w:sz w:val="36"/>
          <w:szCs w:val="36"/>
          <w:rtl/>
          <w:lang w:eastAsia="en-US"/>
        </w:rPr>
        <w:t>ﯬ</w:t>
      </w:r>
      <w:r w:rsidRPr="00275356">
        <w:rPr>
          <w:rFonts w:ascii="QCF_BSML" w:hAnsi="QCF_BSML" w:cs="QCF_BSML"/>
          <w:color w:val="000000"/>
          <w:sz w:val="36"/>
          <w:szCs w:val="36"/>
          <w:rtl/>
          <w:lang w:eastAsia="en-US"/>
        </w:rPr>
        <w:t>ﭼ</w:t>
      </w:r>
      <w:proofErr w:type="spellEnd"/>
      <w:r w:rsidRPr="00275356">
        <w:rPr>
          <w:rFonts w:ascii="Lotus Linotype" w:hAnsi="Lotus Linotype" w:cs="Lotus Linotype"/>
          <w:sz w:val="36"/>
          <w:szCs w:val="36"/>
          <w:rtl/>
        </w:rPr>
        <w:t xml:space="preserve"> [البقرة:286 ]،  وقال الله: قد فعلت، وقال تعالى:</w:t>
      </w:r>
      <w:r w:rsidRPr="00275356">
        <w:rPr>
          <w:rFonts w:ascii="QCF_BSML" w:hAnsi="QCF_BSML" w:cs="QCF_BSML"/>
          <w:color w:val="000000"/>
          <w:sz w:val="36"/>
          <w:szCs w:val="36"/>
          <w:rtl/>
          <w:lang w:eastAsia="en-US"/>
        </w:rPr>
        <w:t xml:space="preserve"> </w:t>
      </w:r>
      <w:proofErr w:type="spellStart"/>
      <w:r w:rsidRPr="00275356">
        <w:rPr>
          <w:rFonts w:ascii="QCF_BSML" w:hAnsi="QCF_BSML" w:cs="QCF_BSML"/>
          <w:color w:val="000000"/>
          <w:sz w:val="36"/>
          <w:szCs w:val="36"/>
          <w:rtl/>
          <w:lang w:eastAsia="en-US"/>
        </w:rPr>
        <w:t>ﭽ</w:t>
      </w:r>
      <w:r w:rsidRPr="00275356">
        <w:rPr>
          <w:rFonts w:ascii="QCF_P418" w:hAnsi="QCF_P418" w:cs="QCF_P418"/>
          <w:color w:val="000000"/>
          <w:sz w:val="36"/>
          <w:szCs w:val="36"/>
          <w:rtl/>
          <w:lang w:eastAsia="en-US"/>
        </w:rPr>
        <w:t>ﮧ</w:t>
      </w:r>
      <w:proofErr w:type="spellEnd"/>
      <w:r w:rsidRPr="00275356">
        <w:rPr>
          <w:rFonts w:ascii="QCF_P418" w:hAnsi="QCF_P418" w:cs="QCF_P418"/>
          <w:color w:val="000000"/>
          <w:sz w:val="36"/>
          <w:szCs w:val="36"/>
          <w:rtl/>
          <w:lang w:eastAsia="en-US"/>
        </w:rPr>
        <w:t xml:space="preserve">  ﮨ  ﮩ  ﮪ  ﮫ   ﮬ </w:t>
      </w:r>
      <w:r w:rsidRPr="00275356">
        <w:rPr>
          <w:rFonts w:ascii="QCF_BSML" w:hAnsi="QCF_BSML" w:cs="QCF_BSML"/>
          <w:color w:val="000000"/>
          <w:sz w:val="36"/>
          <w:szCs w:val="36"/>
          <w:rtl/>
          <w:lang w:eastAsia="en-US"/>
        </w:rPr>
        <w:t>ﭼ</w:t>
      </w:r>
      <w:r w:rsidRPr="00275356">
        <w:rPr>
          <w:rFonts w:ascii="Lotus Linotype" w:hAnsi="Lotus Linotype" w:cs="Lotus Linotype"/>
          <w:sz w:val="36"/>
          <w:szCs w:val="36"/>
          <w:rtl/>
        </w:rPr>
        <w:t xml:space="preserve"> [الأحزاب:5 ]، فمن ذمهم ولامهم على ما لم يؤاخذهم الله عليه فقد اعتدى، ومن أراد أن يجعل أقوالهم وأفعالهم بمنزلة قول المعصوم وفعله وينتصر لها بغير هدى من الله فقد اعتدى واتبع هواه بغير هدى من الله، ومن فعل ما أُمِر به بحسب حاله من اجتهاد يقدر عليه، أو تقليد إذا لم يقدر على الاجتهاد وسلك في تقليده مسلك العدل فهو مقتصد، إذ الأمر مشروط بالقدرة</w:t>
      </w:r>
      <w:r w:rsidRPr="00275356">
        <w:rPr>
          <w:rFonts w:ascii="QCF_BSML" w:hAnsi="QCF_BSML" w:cs="QCF_BSML"/>
          <w:color w:val="000000"/>
          <w:sz w:val="36"/>
          <w:szCs w:val="36"/>
          <w:rtl/>
          <w:lang w:eastAsia="en-US"/>
        </w:rPr>
        <w:t xml:space="preserve"> ﭽ </w:t>
      </w:r>
      <w:r w:rsidRPr="00833ED4">
        <w:rPr>
          <w:rFonts w:ascii="QCF_P049" w:hAnsi="QCF_P049" w:cs="QCF_P049"/>
          <w:color w:val="000000"/>
          <w:sz w:val="34"/>
          <w:szCs w:val="34"/>
          <w:rtl/>
          <w:lang w:eastAsia="en-US"/>
        </w:rPr>
        <w:t xml:space="preserve">ﯗ  ﯘ   ﯙ  ﯚ  ﯛ  ﯜ </w:t>
      </w:r>
      <w:r w:rsidRPr="00275356">
        <w:rPr>
          <w:rFonts w:ascii="QCF_BSML" w:hAnsi="QCF_BSML" w:cs="QCF_BSML"/>
          <w:color w:val="000000"/>
          <w:sz w:val="36"/>
          <w:szCs w:val="36"/>
          <w:rtl/>
          <w:lang w:eastAsia="en-US"/>
        </w:rPr>
        <w:t>ﭼ</w:t>
      </w:r>
      <w:r w:rsidRPr="00275356">
        <w:rPr>
          <w:rFonts w:ascii="Lotus Linotype" w:hAnsi="Lotus Linotype" w:cs="Lotus Linotype"/>
          <w:sz w:val="36"/>
          <w:szCs w:val="36"/>
        </w:rPr>
        <w:t xml:space="preserve"> </w:t>
      </w:r>
      <w:r w:rsidRPr="00275356">
        <w:rPr>
          <w:rFonts w:ascii="Lotus Linotype" w:hAnsi="Lotus Linotype" w:cs="Lotus Linotype"/>
          <w:sz w:val="36"/>
          <w:szCs w:val="36"/>
          <w:rtl/>
        </w:rPr>
        <w:t>[البقرة:286 ]</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فعلى المسلم في كل موطن أن يسلم وجهه لله وهو محسن ويدوم على هذا الإسلام، فإسلام وجهه إخلاصه لله وإحسان فعله الحسن، فتدبَّرْ هذا فإنه أصل جامع نافع عظيم</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40"/>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pStyle w:val="20"/>
        <w:widowControl w:val="0"/>
        <w:spacing w:before="120" w:line="204" w:lineRule="auto"/>
        <w:ind w:left="-2"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وبهذا نعلم أن شيخ الإسلام ابن تيمية حينما دعا إلى تعميم الاجتهاد في كل أمور الدين، وحمَل كلام المخالفين من العلماء على الخطأ وبيَّن أن المخطئ مغفور له خطؤه ولا إثم </w:t>
      </w:r>
      <w:proofErr w:type="spellStart"/>
      <w:r w:rsidRPr="00275356">
        <w:rPr>
          <w:rFonts w:ascii="Lotus Linotype" w:hAnsi="Lotus Linotype" w:cs="Lotus Linotype"/>
          <w:sz w:val="36"/>
          <w:szCs w:val="36"/>
          <w:rtl/>
        </w:rPr>
        <w:t>عليه..نعلم</w:t>
      </w:r>
      <w:proofErr w:type="spellEnd"/>
      <w:r w:rsidRPr="00275356">
        <w:rPr>
          <w:rFonts w:ascii="Lotus Linotype" w:hAnsi="Lotus Linotype" w:cs="Lotus Linotype"/>
          <w:sz w:val="36"/>
          <w:szCs w:val="36"/>
          <w:rtl/>
        </w:rPr>
        <w:t xml:space="preserve"> بذلك أن ابن تيمية من أعظم الدعاة إلى بيان المنهج الإسلامي في معرفة الحق والحكم على المخالفين وإلى  قيام جماعة المسلمين وتماسكها، وهو </w:t>
      </w:r>
      <w:r w:rsidRPr="00275356">
        <w:rPr>
          <w:rFonts w:ascii="Lotus Linotype" w:hAnsi="Lotus Linotype" w:cs="Lotus Linotype"/>
          <w:sz w:val="36"/>
          <w:szCs w:val="36"/>
          <w:rtl/>
        </w:rPr>
        <w:lastRenderedPageBreak/>
        <w:t>يدرك بأن قيامها واستمرار وجودها القوي غير ممكن ما دام علماء الدين الذين يضع المسلمون ثقتهم بهم يتبادلون التهم ويحكم بعضهم على بعض بالفسق والابتداع إن لم يحكموا عليهم بالكفر، فلذلك كرر بيان هذا الموضوع في كثير من فتاواه كما تبين لنا، وهو يدعو إلى ما يترتب على ذلك من عمران المحبة بين العلماء وتوافر الولاء القلبي بينهم، وإن ظل بعضهم على قناعتهم بما توصلوا إليه في اجتهادهم.</w:t>
      </w:r>
    </w:p>
    <w:p w:rsidR="00B1266C" w:rsidRPr="00275356" w:rsidRDefault="00B1266C" w:rsidP="00833ED4">
      <w:pPr>
        <w:pStyle w:val="20"/>
        <w:widowControl w:val="0"/>
        <w:spacing w:before="120" w:line="204" w:lineRule="auto"/>
        <w:ind w:left="-2" w:firstLine="567"/>
        <w:jc w:val="both"/>
        <w:rPr>
          <w:rFonts w:ascii="Lotus Linotype" w:hAnsi="Lotus Linotype" w:cs="Lotus Linotype"/>
          <w:sz w:val="36"/>
          <w:szCs w:val="36"/>
          <w:rtl/>
        </w:rPr>
      </w:pPr>
      <w:r w:rsidRPr="00275356">
        <w:rPr>
          <w:rFonts w:ascii="Lotus Linotype" w:hAnsi="Lotus Linotype" w:cs="Lotus Linotype"/>
          <w:sz w:val="36"/>
          <w:szCs w:val="36"/>
          <w:rtl/>
        </w:rPr>
        <w:t>وهكذا رأينا أن شيخ الإسلام ابن تيمية كان عادلاً في حكمه على المخالفين من أهل السنة محافظ</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على منزلة علماء الدين.</w:t>
      </w:r>
    </w:p>
    <w:p w:rsidR="00B1266C" w:rsidRPr="00275356" w:rsidRDefault="00B1266C" w:rsidP="00833ED4">
      <w:pPr>
        <w:pStyle w:val="20"/>
        <w:widowControl w:val="0"/>
        <w:spacing w:before="120" w:line="204" w:lineRule="auto"/>
        <w:ind w:left="-2" w:firstLine="567"/>
        <w:jc w:val="both"/>
        <w:rPr>
          <w:rFonts w:ascii="Lotus Linotype" w:hAnsi="Lotus Linotype" w:cs="Lotus Linotype"/>
          <w:sz w:val="36"/>
          <w:szCs w:val="36"/>
          <w:rtl/>
        </w:rPr>
      </w:pPr>
      <w:r w:rsidRPr="00275356">
        <w:rPr>
          <w:rFonts w:ascii="Lotus Linotype" w:hAnsi="Lotus Linotype" w:cs="Lotus Linotype"/>
          <w:sz w:val="36"/>
          <w:szCs w:val="36"/>
          <w:rtl/>
        </w:rPr>
        <w:t>أما ما نراه من شدة ابن تيمية على مخالفيه في مواضع أخرى فهو محمول على الرغبة القوية في بيان ما يراه من الحق، حتى لا يضيع في خضم الخلاف الذي قد يُعرض أحيان</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بأسلوب مؤثر.</w:t>
      </w:r>
    </w:p>
    <w:p w:rsidR="00B1266C" w:rsidRPr="00275356" w:rsidRDefault="00B1266C" w:rsidP="00833ED4">
      <w:pPr>
        <w:pStyle w:val="20"/>
        <w:widowControl w:val="0"/>
        <w:spacing w:before="120" w:line="204" w:lineRule="auto"/>
        <w:ind w:left="-2"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وابن تيمية رحمه الله تعالى حينما يرد بشدة على المخالفين ويحكم عليهم بأحكام شديدة إنما يريد المتشددين في مذهبهم الذين يحكمون على أهل الإثبات الكامل بأنهم مُجسِّمة </w:t>
      </w:r>
      <w:proofErr w:type="spellStart"/>
      <w:r w:rsidRPr="00275356">
        <w:rPr>
          <w:rFonts w:ascii="Lotus Linotype" w:hAnsi="Lotus Linotype" w:cs="Lotus Linotype"/>
          <w:sz w:val="36"/>
          <w:szCs w:val="36"/>
          <w:rtl/>
        </w:rPr>
        <w:t>وحَشْوية</w:t>
      </w:r>
      <w:proofErr w:type="spellEnd"/>
      <w:r w:rsidRPr="00275356">
        <w:rPr>
          <w:rFonts w:ascii="Lotus Linotype" w:hAnsi="Lotus Linotype" w:cs="Lotus Linotype"/>
          <w:sz w:val="36"/>
          <w:szCs w:val="36"/>
          <w:rtl/>
        </w:rPr>
        <w:t xml:space="preserve">، فهؤلاء ظالمون في حكمهم فاستحقوا منه الأحكام الشديدة، أما العلماء المعتدلون من الأشاعرة </w:t>
      </w:r>
      <w:proofErr w:type="spellStart"/>
      <w:r w:rsidRPr="00275356">
        <w:rPr>
          <w:rFonts w:ascii="Lotus Linotype" w:hAnsi="Lotus Linotype" w:cs="Lotus Linotype"/>
          <w:sz w:val="36"/>
          <w:szCs w:val="36"/>
          <w:rtl/>
        </w:rPr>
        <w:t>والماتريدية</w:t>
      </w:r>
      <w:proofErr w:type="spellEnd"/>
      <w:r w:rsidRPr="00275356">
        <w:rPr>
          <w:rFonts w:ascii="Lotus Linotype" w:hAnsi="Lotus Linotype" w:cs="Lotus Linotype"/>
          <w:sz w:val="36"/>
          <w:szCs w:val="36"/>
          <w:rtl/>
        </w:rPr>
        <w:t xml:space="preserve"> وغيرهم الذين يحكمون على مخالفيهم ممن هم أهل للاجتهاد بالخطأ فإنهم في نظر ابن تيمية مجتهدون مخطئون، وإن لم يكن هؤلاء وأمثالهم من العلماء المجتهدين هم المقصودين بالحكم </w:t>
      </w:r>
      <w:r w:rsidRPr="00275356">
        <w:rPr>
          <w:rFonts w:ascii="Lotus Linotype" w:hAnsi="Lotus Linotype" w:cs="Lotus Linotype"/>
          <w:sz w:val="36"/>
          <w:szCs w:val="36"/>
          <w:rtl/>
        </w:rPr>
        <w:lastRenderedPageBreak/>
        <w:t>عليهم بالخطأ في كلام ابن تيمية فمن هم العلماء الذين عناهم في كتاباته الكثيرة حينما حكم عليهم بأنهم مجتهدون مخطئون؟!</w:t>
      </w:r>
    </w:p>
    <w:p w:rsidR="00B1266C" w:rsidRPr="00275356" w:rsidRDefault="00B1266C" w:rsidP="00833ED4">
      <w:pPr>
        <w:pStyle w:val="20"/>
        <w:widowControl w:val="0"/>
        <w:spacing w:before="120" w:line="204" w:lineRule="auto"/>
        <w:ind w:left="-2" w:firstLine="567"/>
        <w:jc w:val="both"/>
        <w:rPr>
          <w:rFonts w:ascii="Lotus Linotype" w:hAnsi="Lotus Linotype" w:cs="Lotus Linotype"/>
          <w:sz w:val="36"/>
          <w:szCs w:val="36"/>
          <w:rtl/>
        </w:rPr>
      </w:pPr>
      <w:r w:rsidRPr="00275356">
        <w:rPr>
          <w:rFonts w:ascii="Lotus Linotype" w:hAnsi="Lotus Linotype" w:cs="Lotus Linotype"/>
          <w:sz w:val="36"/>
          <w:szCs w:val="36"/>
          <w:rtl/>
        </w:rPr>
        <w:t>إنه ينبغي لنا أن لا نأخذ مذهب العالم من نمط واحد من كتاباته، وإنما نأخذ نماذج من أنماط متعددة لنصل إلى تقرير مذهبه، وإننا حينما نقارن بين النصوص التي يحمل فيها ابن تيمية على مخالفيه فيصفهم بالضلال وبين النصوص التي حكم عليهم فيها بأنهم مجتهدون مخطئون ويلتمس لهم الأعذار ندرك أنه لا يقصد الحكم على طائفة بعينها مرة بالضلال ومرة بالخطأ، وإنما يحكم بالضلال على من اجتهد في أمر من أمور الدين وهو ليس أهلاً للاجتهاد أو تعمد مخالفة الحق تعصب</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للرأي أو للمذهب، أو جار في حكمه على مخالفيه، بينما يحكم بالخطأ على من خالف الصواب وهو من أهل الاجتهاد وقد بذل وسعه لمعرفة الحق.</w:t>
      </w:r>
    </w:p>
    <w:p w:rsidR="00B1266C" w:rsidRPr="00275356" w:rsidRDefault="00B1266C" w:rsidP="00833ED4">
      <w:pPr>
        <w:pStyle w:val="20"/>
        <w:widowControl w:val="0"/>
        <w:spacing w:before="120" w:line="204" w:lineRule="auto"/>
        <w:ind w:left="-2" w:firstLine="567"/>
        <w:jc w:val="both"/>
        <w:rPr>
          <w:rFonts w:ascii="Lotus Linotype" w:hAnsi="Lotus Linotype" w:cs="Lotus Linotype"/>
          <w:sz w:val="36"/>
          <w:szCs w:val="36"/>
          <w:rtl/>
        </w:rPr>
      </w:pPr>
      <w:r w:rsidRPr="00275356">
        <w:rPr>
          <w:rFonts w:ascii="Lotus Linotype" w:hAnsi="Lotus Linotype" w:cs="Lotus Linotype"/>
          <w:sz w:val="36"/>
          <w:szCs w:val="36"/>
          <w:rtl/>
        </w:rPr>
        <w:t>وإن من إنصاف ابن تيمية وإنصاف الحق أن نأخذ كلامه كاملاً في بيان أخطاء الآخرين والرد عليهم وفي بيان فضائلهم، وفي الاعتذار لهم، الأمرَ الذي له أهميته في قصر الخلاف على بيان الحق عند كل عالم من غير أن يتجاوز ذلك إلى البراءة من المخالفين أو الحكم عليهم بالأحكام الجائرة.</w:t>
      </w:r>
    </w:p>
    <w:p w:rsidR="00B1266C" w:rsidRPr="00275356" w:rsidRDefault="00B1266C" w:rsidP="00833ED4">
      <w:pPr>
        <w:pStyle w:val="20"/>
        <w:widowControl w:val="0"/>
        <w:spacing w:before="120" w:line="204" w:lineRule="auto"/>
        <w:ind w:left="-2" w:firstLine="567"/>
        <w:jc w:val="both"/>
        <w:rPr>
          <w:rFonts w:ascii="Lotus Linotype" w:hAnsi="Lotus Linotype" w:cs="Lotus Linotype"/>
          <w:sz w:val="36"/>
          <w:szCs w:val="36"/>
          <w:rtl/>
        </w:rPr>
      </w:pPr>
      <w:r w:rsidRPr="00275356">
        <w:rPr>
          <w:rFonts w:ascii="Lotus Linotype" w:hAnsi="Lotus Linotype" w:cs="Lotus Linotype"/>
          <w:sz w:val="36"/>
          <w:szCs w:val="36"/>
          <w:rtl/>
        </w:rPr>
        <w:t>لقد استفاد شيخ الإسلام ابن تيمية رحمه الله تعالى كثير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في كتبه </w:t>
      </w:r>
      <w:r w:rsidRPr="00275356">
        <w:rPr>
          <w:rFonts w:ascii="Lotus Linotype" w:hAnsi="Lotus Linotype" w:cs="Lotus Linotype"/>
          <w:sz w:val="36"/>
          <w:szCs w:val="36"/>
          <w:rtl/>
        </w:rPr>
        <w:lastRenderedPageBreak/>
        <w:t>من منهج الكتاب والسنة، فنجده مثلاً حينما يتحدث عن المخالفين في أمور العقيدة يتشدد ويأتي بأساليب الكلام المنوعة في الرد عليهم والتنفير من مذاهبهم، وهذا يشبه آيات الوعيد وأحادي</w:t>
      </w:r>
      <w:r w:rsidRPr="00275356">
        <w:rPr>
          <w:rFonts w:ascii="Lotus Linotype" w:hAnsi="Lotus Linotype" w:cs="Lotus Linotype" w:hint="cs"/>
          <w:sz w:val="36"/>
          <w:szCs w:val="36"/>
          <w:rtl/>
        </w:rPr>
        <w:t xml:space="preserve">ثه، </w:t>
      </w:r>
      <w:r w:rsidRPr="00275356">
        <w:rPr>
          <w:rFonts w:ascii="Lotus Linotype" w:hAnsi="Lotus Linotype" w:cs="Lotus Linotype"/>
          <w:sz w:val="36"/>
          <w:szCs w:val="36"/>
          <w:rtl/>
        </w:rPr>
        <w:t xml:space="preserve">حيث إن من أعظم مقاصدها التنفيرَ من الأعمال السيئة التي حذرت منها تلك الآيات والأحاديث، ثم نجده في مواضع أخرى يعتذر لبعض أولئك المخالفين وهم الذين لم تصل مخالفتهم إلى حد رَدِّ الكتاب والسنة والاستقلال بأصول تخالفهما أو الدخول في هذا العلم من غير أهلية له، ومع اعتذاره </w:t>
      </w:r>
      <w:r w:rsidR="00D44B7A">
        <w:rPr>
          <w:rFonts w:ascii="Lotus Linotype" w:hAnsi="Lotus Linotype" w:cs="Lotus Linotype"/>
          <w:sz w:val="36"/>
          <w:szCs w:val="36"/>
          <w:rtl/>
        </w:rPr>
        <w:t>لهم يفتح لهم باب الرجاء فيع</w:t>
      </w:r>
      <w:r w:rsidR="00D44B7A">
        <w:rPr>
          <w:rFonts w:ascii="Lotus Linotype" w:hAnsi="Lotus Linotype" w:cs="Lotus Linotype" w:hint="cs"/>
          <w:sz w:val="36"/>
          <w:szCs w:val="36"/>
          <w:rtl/>
        </w:rPr>
        <w:t>دُّهم</w:t>
      </w:r>
      <w:r w:rsidRPr="00275356">
        <w:rPr>
          <w:rFonts w:ascii="Lotus Linotype" w:hAnsi="Lotus Linotype" w:cs="Lotus Linotype"/>
          <w:sz w:val="36"/>
          <w:szCs w:val="36"/>
          <w:rtl/>
        </w:rPr>
        <w:t xml:space="preserve"> من جملة علماء هذه الأمة المرحومة، المثاب </w:t>
      </w:r>
      <w:proofErr w:type="spellStart"/>
      <w:r w:rsidRPr="00275356">
        <w:rPr>
          <w:rFonts w:ascii="Lotus Linotype" w:hAnsi="Lotus Linotype" w:cs="Lotus Linotype"/>
          <w:sz w:val="36"/>
          <w:szCs w:val="36"/>
          <w:rtl/>
        </w:rPr>
        <w:t>مجتهدها</w:t>
      </w:r>
      <w:proofErr w:type="spellEnd"/>
      <w:r w:rsidRPr="00275356">
        <w:rPr>
          <w:rFonts w:ascii="Lotus Linotype" w:hAnsi="Lotus Linotype" w:cs="Lotus Linotype"/>
          <w:sz w:val="36"/>
          <w:szCs w:val="36"/>
          <w:rtl/>
        </w:rPr>
        <w:t xml:space="preserve"> المغفور لمخطئها، وذلك يشبه آيات</w:t>
      </w:r>
      <w:r w:rsidRPr="00275356">
        <w:rPr>
          <w:rFonts w:ascii="Lotus Linotype" w:hAnsi="Lotus Linotype" w:cs="Lotus Linotype" w:hint="cs"/>
          <w:sz w:val="36"/>
          <w:szCs w:val="36"/>
          <w:rtl/>
        </w:rPr>
        <w:t xml:space="preserve"> الوعد </w:t>
      </w:r>
      <w:r w:rsidRPr="00275356">
        <w:rPr>
          <w:rFonts w:ascii="Lotus Linotype" w:hAnsi="Lotus Linotype" w:cs="Lotus Linotype"/>
          <w:sz w:val="36"/>
          <w:szCs w:val="36"/>
          <w:rtl/>
        </w:rPr>
        <w:t>وأحادي</w:t>
      </w:r>
      <w:r w:rsidRPr="00275356">
        <w:rPr>
          <w:rFonts w:ascii="Lotus Linotype" w:hAnsi="Lotus Linotype" w:cs="Lotus Linotype" w:hint="cs"/>
          <w:sz w:val="36"/>
          <w:szCs w:val="36"/>
          <w:rtl/>
        </w:rPr>
        <w:t xml:space="preserve">ثه </w:t>
      </w:r>
      <w:r w:rsidRPr="00275356">
        <w:rPr>
          <w:rFonts w:ascii="Lotus Linotype" w:hAnsi="Lotus Linotype" w:cs="Lotus Linotype"/>
          <w:sz w:val="36"/>
          <w:szCs w:val="36"/>
          <w:rtl/>
        </w:rPr>
        <w:t>التي من أهم مقاصدها فتح باب الأمل والرجاء لمن قد يصابون باليأس من رحمة الله تعالى.</w:t>
      </w:r>
    </w:p>
    <w:p w:rsidR="00B1266C" w:rsidRPr="00275356" w:rsidRDefault="00B1266C" w:rsidP="00833ED4">
      <w:pPr>
        <w:pStyle w:val="20"/>
        <w:widowControl w:val="0"/>
        <w:spacing w:before="120" w:line="204" w:lineRule="auto"/>
        <w:ind w:left="-2" w:firstLine="567"/>
        <w:jc w:val="both"/>
        <w:rPr>
          <w:rFonts w:ascii="Lotus Linotype" w:hAnsi="Lotus Linotype" w:cs="Lotus Linotype"/>
          <w:sz w:val="36"/>
          <w:szCs w:val="36"/>
          <w:rtl/>
        </w:rPr>
      </w:pPr>
      <w:r w:rsidRPr="00275356">
        <w:rPr>
          <w:rFonts w:ascii="Lotus Linotype" w:hAnsi="Lotus Linotype" w:cs="Lotus Linotype"/>
          <w:sz w:val="36"/>
          <w:szCs w:val="36"/>
          <w:rtl/>
        </w:rPr>
        <w:t>ولكن طائفة من العلماء تمسكوا بكتابات ابن تيمية التي يرد بها على المخالفين بما فيها من شدة وغلظة - وربما فاقه بعضهم في هذا المجال - بينما مروا مر الكرام على كتاباته التي يعتذر فيها لبعض المخالفين ويحنو عليهم ويخاطبهم فيها خطاب العالم لإخوانه الذين يسير هو وإياهم لبلوغ هدف واحد وإن اختلف طريقه قليلاً عن طريقهم.</w:t>
      </w:r>
    </w:p>
    <w:p w:rsidR="00B1266C" w:rsidRPr="00275356" w:rsidRDefault="00B1266C" w:rsidP="00833ED4">
      <w:pPr>
        <w:pStyle w:val="20"/>
        <w:widowControl w:val="0"/>
        <w:spacing w:before="120" w:line="204" w:lineRule="auto"/>
        <w:ind w:left="-2"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وكان ينبغي الجمع بين هذه الكتابات وتلك لنخرج منها </w:t>
      </w:r>
      <w:r w:rsidRPr="00275356">
        <w:rPr>
          <w:rFonts w:ascii="Lotus Linotype" w:hAnsi="Lotus Linotype" w:cs="Lotus Linotype"/>
          <w:sz w:val="36"/>
          <w:szCs w:val="36"/>
          <w:rtl/>
        </w:rPr>
        <w:lastRenderedPageBreak/>
        <w:t xml:space="preserve">بصياغة معتدلة لآراء ابن تيمية الاجتهادية، وهي التي فيها الخير الكثير، والحل لكثير من مشكلات تفرق </w:t>
      </w:r>
      <w:r w:rsidRPr="00275356">
        <w:rPr>
          <w:rFonts w:ascii="Lotus Linotype" w:hAnsi="Lotus Linotype" w:cs="Lotus Linotype" w:hint="cs"/>
          <w:sz w:val="36"/>
          <w:szCs w:val="36"/>
          <w:rtl/>
        </w:rPr>
        <w:t>بعض أهل العلم</w:t>
      </w:r>
      <w:r w:rsidRPr="00275356">
        <w:rPr>
          <w:rFonts w:ascii="Lotus Linotype" w:hAnsi="Lotus Linotype" w:cs="Lotus Linotype"/>
          <w:sz w:val="36"/>
          <w:szCs w:val="36"/>
          <w:rtl/>
        </w:rPr>
        <w:t xml:space="preserve"> وتفرق الأمة من خلفهم.</w:t>
      </w:r>
    </w:p>
    <w:p w:rsidR="00B1266C" w:rsidRPr="00275356" w:rsidRDefault="00B1266C" w:rsidP="00833ED4">
      <w:pPr>
        <w:pStyle w:val="20"/>
        <w:widowControl w:val="0"/>
        <w:spacing w:before="120" w:line="204" w:lineRule="auto"/>
        <w:ind w:left="-2" w:firstLine="567"/>
        <w:jc w:val="both"/>
        <w:rPr>
          <w:rFonts w:ascii="Lotus Linotype" w:hAnsi="Lotus Linotype" w:cs="Lotus Linotype"/>
          <w:sz w:val="36"/>
          <w:szCs w:val="36"/>
          <w:rtl/>
        </w:rPr>
      </w:pPr>
      <w:r w:rsidRPr="00275356">
        <w:rPr>
          <w:rFonts w:ascii="Lotus Linotype" w:hAnsi="Lotus Linotype" w:cs="Lotus Linotype"/>
          <w:sz w:val="36"/>
          <w:szCs w:val="36"/>
          <w:rtl/>
        </w:rPr>
        <w:t>إنني حينما كتبت هذه الرسالة وجمعت هذه الدرر من كلام شيخ الإسلام ابن تيمية إنما أهدف إلى رفع الملام عن أئمة الإسلام كالنووي والعز بن 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السلام وابن حجر العسقلاني، حيث وصفهم بعض طلاب العلم في هذا العصر بالابتداع والضلال.</w:t>
      </w:r>
    </w:p>
    <w:p w:rsidR="00B1266C" w:rsidRPr="00275356" w:rsidRDefault="00B1266C" w:rsidP="00833ED4">
      <w:pPr>
        <w:pStyle w:val="20"/>
        <w:widowControl w:val="0"/>
        <w:spacing w:before="120" w:line="204" w:lineRule="auto"/>
        <w:ind w:left="-2"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كما أهدف في مقابل ذلك إلى رفع الملام عن أئمة الإسلام الذين أخذوا بظاهر الآيات ولم يؤولوها كابن تيمية وابن القيم والذهبي، ومن قبلهم ابن قتيبة وابن خزيمة وغيرهم، حيث إن هؤلاء العلماء وُصفوا من مخالفيهم بأوصاف شنيعة، فقد قيل عنهم إنهم </w:t>
      </w:r>
      <w:proofErr w:type="spellStart"/>
      <w:r w:rsidRPr="00275356">
        <w:rPr>
          <w:rFonts w:ascii="Lotus Linotype" w:hAnsi="Lotus Linotype" w:cs="Lotus Linotype"/>
          <w:sz w:val="36"/>
          <w:szCs w:val="36"/>
          <w:rtl/>
        </w:rPr>
        <w:t>حشوية</w:t>
      </w:r>
      <w:proofErr w:type="spellEnd"/>
      <w:r w:rsidRPr="00275356">
        <w:rPr>
          <w:rFonts w:ascii="Lotus Linotype" w:hAnsi="Lotus Linotype" w:cs="Lotus Linotype"/>
          <w:sz w:val="36"/>
          <w:szCs w:val="36"/>
          <w:rtl/>
        </w:rPr>
        <w:t xml:space="preserve"> ومجسمة، وحُكِم عليهم بالبدعة والضلال، بل بالكفر أحيان</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من بعض العلماء السابقين ومن بعض أهل العلم في هذا العصر.</w:t>
      </w:r>
    </w:p>
    <w:p w:rsidR="00B1266C" w:rsidRPr="00275356" w:rsidRDefault="00B1266C" w:rsidP="00833ED4">
      <w:pPr>
        <w:pStyle w:val="20"/>
        <w:widowControl w:val="0"/>
        <w:spacing w:before="120" w:line="204" w:lineRule="auto"/>
        <w:ind w:left="-2" w:firstLine="567"/>
        <w:jc w:val="both"/>
        <w:rPr>
          <w:rFonts w:ascii="Lotus Linotype" w:hAnsi="Lotus Linotype" w:cs="Lotus Linotype"/>
          <w:sz w:val="36"/>
          <w:szCs w:val="36"/>
          <w:rtl/>
        </w:rPr>
      </w:pPr>
      <w:r w:rsidRPr="00275356">
        <w:rPr>
          <w:rFonts w:ascii="Lotus Linotype" w:hAnsi="Lotus Linotype" w:cs="Lotus Linotype"/>
          <w:sz w:val="36"/>
          <w:szCs w:val="36"/>
          <w:rtl/>
        </w:rPr>
        <w:t>ومن ذلك قول أحد علماء هذا العصر</w:t>
      </w:r>
      <w:r w:rsidRPr="00275356">
        <w:rPr>
          <w:rFonts w:ascii="Lotus Linotype" w:hAnsi="Lotus Linotype" w:cs="Lotus Linotype" w:hint="cs"/>
          <w:sz w:val="36"/>
          <w:szCs w:val="36"/>
          <w:rtl/>
        </w:rPr>
        <w:t xml:space="preserve"> « </w:t>
      </w:r>
      <w:r w:rsidRPr="00275356">
        <w:rPr>
          <w:rFonts w:ascii="Lotus Linotype" w:hAnsi="Lotus Linotype" w:cs="Lotus Linotype"/>
          <w:sz w:val="36"/>
          <w:szCs w:val="36"/>
          <w:rtl/>
        </w:rPr>
        <w:t>لقد ضل ابن تيمية حينما قال بفناء النار</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 وكان الأولى أن يقول: لقد أخطأ ابن تيمية، لأنه إنما قال هذا القول</w:t>
      </w:r>
      <w:r w:rsidRPr="00275356">
        <w:rPr>
          <w:rFonts w:ascii="Lotus Linotype" w:hAnsi="Lotus Linotype" w:cs="Lotus Linotype" w:hint="cs"/>
          <w:sz w:val="36"/>
          <w:szCs w:val="36"/>
          <w:rtl/>
        </w:rPr>
        <w:t xml:space="preserve"> </w:t>
      </w:r>
      <w:r w:rsidRPr="00275356">
        <w:rPr>
          <w:rFonts w:cs="Times New Roman" w:hint="cs"/>
          <w:sz w:val="36"/>
          <w:szCs w:val="36"/>
          <w:rtl/>
        </w:rPr>
        <w:t>–</w:t>
      </w:r>
      <w:r w:rsidRPr="00275356">
        <w:rPr>
          <w:rFonts w:ascii="Lotus Linotype" w:hAnsi="Lotus Linotype" w:cs="Lotus Linotype" w:hint="cs"/>
          <w:sz w:val="36"/>
          <w:szCs w:val="36"/>
          <w:rtl/>
        </w:rPr>
        <w:t xml:space="preserve"> على فرض أنه قد قاله -</w:t>
      </w:r>
      <w:r w:rsidRPr="00275356">
        <w:rPr>
          <w:rFonts w:ascii="Lotus Linotype" w:hAnsi="Lotus Linotype" w:cs="Lotus Linotype"/>
          <w:sz w:val="36"/>
          <w:szCs w:val="36"/>
          <w:rtl/>
        </w:rPr>
        <w:t xml:space="preserve"> عن اجتهاد منه وهو من أبرز أهل الاجتهاد، فغاية ما يَحكم عليه به المخالف أن يصفه بالخطأ، والخطأ لا يترتب عليه بغض ولا براءة، بل يظل العلماء وإن اختلف </w:t>
      </w:r>
      <w:r w:rsidRPr="00275356">
        <w:rPr>
          <w:rFonts w:ascii="Lotus Linotype" w:hAnsi="Lotus Linotype" w:cs="Lotus Linotype"/>
          <w:sz w:val="36"/>
          <w:szCs w:val="36"/>
          <w:rtl/>
        </w:rPr>
        <w:lastRenderedPageBreak/>
        <w:t>اجتهادهم على حب وولاء.</w:t>
      </w:r>
    </w:p>
    <w:p w:rsidR="00B1266C" w:rsidRPr="00275356" w:rsidRDefault="00B1266C" w:rsidP="00833ED4">
      <w:pPr>
        <w:pStyle w:val="20"/>
        <w:widowControl w:val="0"/>
        <w:spacing w:before="120" w:line="204" w:lineRule="auto"/>
        <w:ind w:left="-2" w:firstLine="567"/>
        <w:jc w:val="both"/>
        <w:rPr>
          <w:rFonts w:ascii="Lotus Linotype" w:hAnsi="Lotus Linotype" w:cs="Lotus Linotype"/>
          <w:sz w:val="36"/>
          <w:szCs w:val="36"/>
          <w:rtl/>
        </w:rPr>
      </w:pPr>
      <w:r w:rsidRPr="00275356">
        <w:rPr>
          <w:rFonts w:ascii="Lotus Linotype" w:hAnsi="Lotus Linotype" w:cs="Lotus Linotype"/>
          <w:sz w:val="36"/>
          <w:szCs w:val="36"/>
          <w:rtl/>
        </w:rPr>
        <w:t>كما أهدف من ذلك إلى رفع الحرج عن علماء هذا العصر الذين اتُّهموا في عقائدهم لأنهم ذهبوا إلى بعض ما قرره بعض علماء السنة القدامى من تأويل بعض الآيات على غير ظاهرها، حيث اتُّهموا بالتعطيل ونُسبوا إلى بعض فرق الغلاة كالمعتزلة والجهمية، وإلى رفع الحرج عن العلماء الذين أخذوا بقول بعض علماء السنة الذين فسروا تلك الآيات على ظاهرها، حيث وصفوهم بالتجسيم والتشبيه ونحو ذلك، وكل فريق من هؤلاء العلماء المعاصرين إنما ساروا على ما سار عليه علماء كبار من أهل السنة والجماعة، فهل نصف أولئك العلماء بهذه الصفات الشنيعة؟!</w:t>
      </w:r>
    </w:p>
    <w:p w:rsidR="00B1266C" w:rsidRPr="00275356" w:rsidRDefault="00B1266C" w:rsidP="00833ED4">
      <w:pPr>
        <w:pStyle w:val="20"/>
        <w:widowControl w:val="0"/>
        <w:spacing w:before="120" w:line="204" w:lineRule="auto"/>
        <w:ind w:left="0"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وإذا تبين لنا أن المنهج الصحيح هو الحكم على العلماء المخالفين بالخطأ إذا كانوا من أهل الاجتهاد وعدم جواز تضليلهم أو تبديعهم فضلاً عن </w:t>
      </w:r>
      <w:proofErr w:type="spellStart"/>
      <w:r w:rsidRPr="00275356">
        <w:rPr>
          <w:rFonts w:ascii="Lotus Linotype" w:hAnsi="Lotus Linotype" w:cs="Lotus Linotype"/>
          <w:sz w:val="36"/>
          <w:szCs w:val="36"/>
          <w:rtl/>
        </w:rPr>
        <w:t>تفسيقهم</w:t>
      </w:r>
      <w:proofErr w:type="spellEnd"/>
      <w:r w:rsidRPr="00275356">
        <w:rPr>
          <w:rFonts w:ascii="Lotus Linotype" w:hAnsi="Lotus Linotype" w:cs="Lotus Linotype"/>
          <w:sz w:val="36"/>
          <w:szCs w:val="36"/>
          <w:rtl/>
        </w:rPr>
        <w:t xml:space="preserve"> أو تكفيرهم فإن هذا الحكم يسري على كل من اقتدى بهم وأخذ باجتهادهم من أهل العلم وعامة المسلمين.</w:t>
      </w:r>
    </w:p>
    <w:p w:rsidR="00B1266C" w:rsidRPr="00275356" w:rsidRDefault="00B1266C" w:rsidP="00833ED4">
      <w:pPr>
        <w:pStyle w:val="20"/>
        <w:widowControl w:val="0"/>
        <w:spacing w:before="120" w:line="204" w:lineRule="auto"/>
        <w:ind w:left="0"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لكن المشاهد في هذا العصر أن بعض العلماء يتورعون عن الحكم على كبار العلماء السابقين بالضلال والابتداع ويحكمون عليهم بالخطأ، بينما ينبري بعض تلامذتهم للحكم على بعض علماء هذا العصر بالضلال والابتداع، وهؤلاء العلماء المحكوم عليهم هم على </w:t>
      </w:r>
      <w:r w:rsidRPr="00275356">
        <w:rPr>
          <w:rFonts w:ascii="Lotus Linotype" w:hAnsi="Lotus Linotype" w:cs="Lotus Linotype"/>
          <w:sz w:val="36"/>
          <w:szCs w:val="36"/>
          <w:rtl/>
        </w:rPr>
        <w:lastRenderedPageBreak/>
        <w:t>منهج أولئك العلماء الكبار، ومع ذلك فإن كثير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من العلماء المعاصرين لا ينكرون هذا التناقض في الحكم.</w:t>
      </w:r>
    </w:p>
    <w:p w:rsidR="00B1266C" w:rsidRPr="00275356" w:rsidRDefault="00B1266C" w:rsidP="00833ED4">
      <w:pPr>
        <w:pStyle w:val="20"/>
        <w:widowControl w:val="0"/>
        <w:spacing w:before="120" w:line="204" w:lineRule="auto"/>
        <w:ind w:left="0" w:firstLine="567"/>
        <w:jc w:val="both"/>
        <w:rPr>
          <w:rFonts w:ascii="Lotus Linotype" w:hAnsi="Lotus Linotype" w:cs="Lotus Linotype"/>
          <w:sz w:val="36"/>
          <w:szCs w:val="36"/>
          <w:rtl/>
        </w:rPr>
      </w:pPr>
      <w:r w:rsidRPr="00275356">
        <w:rPr>
          <w:rFonts w:ascii="Lotus Linotype" w:hAnsi="Lotus Linotype" w:cs="Lotus Linotype"/>
          <w:sz w:val="36"/>
          <w:szCs w:val="36"/>
          <w:rtl/>
        </w:rPr>
        <w:t>ونظر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لظهور هذا التناقض فإن بعض المتشددين في هذا العصر حكموا على بعض كبار العلماء السابقين بالضلال والابتداع وحرموا قراءة كتبهم، ولو أن العلماء الذين تورعوا عن الحكم على كبار العلماء بالضلال والابتداع عمموا هذا الحكم على</w:t>
      </w:r>
      <w:r w:rsidRPr="00275356">
        <w:rPr>
          <w:rFonts w:ascii="Lotus Linotype" w:hAnsi="Lotus Linotype" w:cs="Lotus Linotype" w:hint="cs"/>
          <w:sz w:val="36"/>
          <w:szCs w:val="36"/>
          <w:rtl/>
        </w:rPr>
        <w:t xml:space="preserve"> كل</w:t>
      </w:r>
      <w:r w:rsidRPr="00275356">
        <w:rPr>
          <w:rFonts w:ascii="Lotus Linotype" w:hAnsi="Lotus Linotype" w:cs="Lotus Linotype"/>
          <w:sz w:val="36"/>
          <w:szCs w:val="36"/>
          <w:rtl/>
        </w:rPr>
        <w:t xml:space="preserve"> من أخذ باجتهادهم لما حصل هذا الغلو الذي باعد بين أهل العلم الديني من المسلمين وأوجد بينهم شيئ</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من العداوة والبغضاء، وعامة المسلمين تبع لأهل العلم منهم، فإذا تفرق أهل العلم وتباعدوا تبعهم في ذلك عامة المسلمين.</w:t>
      </w:r>
    </w:p>
    <w:p w:rsidR="00B1266C" w:rsidRPr="00275356" w:rsidRDefault="00B1266C" w:rsidP="00833ED4">
      <w:pPr>
        <w:pStyle w:val="20"/>
        <w:widowControl w:val="0"/>
        <w:spacing w:before="120" w:line="204" w:lineRule="auto"/>
        <w:ind w:left="0"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إن الذي ينظر إلى النزاع بين طلاب العلم على مر الزمن بسبب الخلاف الدائر بين العلماء المتبوعين في أمور العقيدة يشفق على أوضاع هذه الأمة التي </w:t>
      </w:r>
      <w:proofErr w:type="spellStart"/>
      <w:r w:rsidRPr="00275356">
        <w:rPr>
          <w:rFonts w:ascii="Lotus Linotype" w:hAnsi="Lotus Linotype" w:cs="Lotus Linotype"/>
          <w:sz w:val="36"/>
          <w:szCs w:val="36"/>
          <w:rtl/>
        </w:rPr>
        <w:t>تتطاحن</w:t>
      </w:r>
      <w:proofErr w:type="spellEnd"/>
      <w:r w:rsidRPr="00275356">
        <w:rPr>
          <w:rFonts w:ascii="Lotus Linotype" w:hAnsi="Lotus Linotype" w:cs="Lotus Linotype"/>
          <w:sz w:val="36"/>
          <w:szCs w:val="36"/>
          <w:rtl/>
        </w:rPr>
        <w:t xml:space="preserve"> وتتناحر بسبب الخلاف بين أهل العلم الديني.</w:t>
      </w:r>
    </w:p>
    <w:p w:rsidR="00B1266C" w:rsidRPr="00275356" w:rsidRDefault="00B1266C" w:rsidP="00833ED4">
      <w:pPr>
        <w:pStyle w:val="20"/>
        <w:widowControl w:val="0"/>
        <w:spacing w:before="120" w:line="204" w:lineRule="auto"/>
        <w:ind w:left="0" w:firstLine="567"/>
        <w:jc w:val="both"/>
        <w:rPr>
          <w:rFonts w:ascii="Lotus Linotype" w:hAnsi="Lotus Linotype" w:cs="Lotus Linotype"/>
          <w:sz w:val="36"/>
          <w:szCs w:val="36"/>
          <w:rtl/>
        </w:rPr>
      </w:pPr>
      <w:r w:rsidRPr="00275356">
        <w:rPr>
          <w:rFonts w:ascii="Lotus Linotype" w:hAnsi="Lotus Linotype" w:cs="Lotus Linotype"/>
          <w:sz w:val="36"/>
          <w:szCs w:val="36"/>
          <w:rtl/>
        </w:rPr>
        <w:t>ولو أن علماء الدين ربَّوا تلامذتهم على المنهج المعتدل القائم على تخطئة المخالفين لهم</w:t>
      </w:r>
      <w:r w:rsidRPr="00275356">
        <w:rPr>
          <w:rFonts w:ascii="Lotus Linotype" w:hAnsi="Lotus Linotype" w:cs="Lotus Linotype" w:hint="cs"/>
          <w:sz w:val="36"/>
          <w:szCs w:val="36"/>
          <w:rtl/>
        </w:rPr>
        <w:t xml:space="preserve"> حينما يتبين لهم خطؤهم بعد بيان ما يرون أنه الصواب</w:t>
      </w:r>
      <w:r w:rsidRPr="00275356">
        <w:rPr>
          <w:rFonts w:ascii="Lotus Linotype" w:hAnsi="Lotus Linotype" w:cs="Lotus Linotype"/>
          <w:sz w:val="36"/>
          <w:szCs w:val="36"/>
          <w:rtl/>
        </w:rPr>
        <w:t xml:space="preserve"> لا على تجريحهم وتبديعهم وتضليلهم لأصبح الجو العلمي الديني هادئ</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w:t>
      </w:r>
      <w:proofErr w:type="spellStart"/>
      <w:r w:rsidRPr="00275356">
        <w:rPr>
          <w:rFonts w:ascii="Lotus Linotype" w:hAnsi="Lotus Linotype" w:cs="Lotus Linotype"/>
          <w:sz w:val="36"/>
          <w:szCs w:val="36"/>
          <w:rtl/>
        </w:rPr>
        <w:t>ولسادت</w:t>
      </w:r>
      <w:proofErr w:type="spellEnd"/>
      <w:r w:rsidRPr="00275356">
        <w:rPr>
          <w:rFonts w:ascii="Lotus Linotype" w:hAnsi="Lotus Linotype" w:cs="Lotus Linotype"/>
          <w:sz w:val="36"/>
          <w:szCs w:val="36"/>
          <w:rtl/>
        </w:rPr>
        <w:t xml:space="preserve"> بين طلاب العلم روح المودة والأخوة القائمة </w:t>
      </w:r>
      <w:r w:rsidRPr="00275356">
        <w:rPr>
          <w:rFonts w:ascii="Lotus Linotype" w:hAnsi="Lotus Linotype" w:cs="Lotus Linotype"/>
          <w:sz w:val="36"/>
          <w:szCs w:val="36"/>
          <w:rtl/>
        </w:rPr>
        <w:lastRenderedPageBreak/>
        <w:t xml:space="preserve">على عذر المخالفين وعدم معاملتهم معاملة الفساق والكفار في البغض والبراءة، مع اعتصام كل فريق بما يراه هو الحق، ومع قيام المناظرات والردود فيما بينهم على منهج متزن معتدل لا يفسد المودة ولا يجرح </w:t>
      </w:r>
      <w:r w:rsidR="00D44B7A">
        <w:rPr>
          <w:rFonts w:ascii="Lotus Linotype" w:hAnsi="Lotus Linotype" w:cs="Lotus Linotype"/>
          <w:sz w:val="36"/>
          <w:szCs w:val="36"/>
          <w:rtl/>
        </w:rPr>
        <w:t>الأخوة الإيمانية بينهم، وب</w:t>
      </w:r>
      <w:r w:rsidR="00D44B7A">
        <w:rPr>
          <w:rFonts w:ascii="Lotus Linotype" w:hAnsi="Lotus Linotype" w:cs="Lotus Linotype" w:hint="cs"/>
          <w:sz w:val="36"/>
          <w:szCs w:val="36"/>
          <w:rtl/>
        </w:rPr>
        <w:t>ذلك</w:t>
      </w:r>
      <w:r w:rsidRPr="00275356">
        <w:rPr>
          <w:rFonts w:ascii="Lotus Linotype" w:hAnsi="Lotus Linotype" w:cs="Lotus Linotype"/>
          <w:sz w:val="36"/>
          <w:szCs w:val="36"/>
          <w:rtl/>
        </w:rPr>
        <w:t xml:space="preserve"> فإنه لا يترتب على خلافهم تحزبات ولا انقسامات تصل إلى مستوى العامة والمثقفين من غير المتخصصين في الدراسات الإسلامية.</w:t>
      </w:r>
    </w:p>
    <w:p w:rsidR="00833ED4" w:rsidRDefault="00833ED4" w:rsidP="00833ED4">
      <w:pPr>
        <w:jc w:val="both"/>
        <w:rPr>
          <w:rFonts w:ascii="Lotus Linotype" w:hAnsi="Lotus Linotype" w:cs="AL-Mateen"/>
          <w:sz w:val="36"/>
          <w:szCs w:val="36"/>
          <w:rtl/>
        </w:rPr>
      </w:pPr>
      <w:r>
        <w:rPr>
          <w:rFonts w:ascii="Lotus Linotype" w:hAnsi="Lotus Linotype" w:cs="AL-Mateen"/>
          <w:sz w:val="36"/>
          <w:szCs w:val="36"/>
          <w:rtl/>
        </w:rPr>
        <w:br w:type="page"/>
      </w:r>
    </w:p>
    <w:p w:rsidR="00B1266C" w:rsidRPr="00275356" w:rsidRDefault="00B1266C" w:rsidP="00833ED4">
      <w:pPr>
        <w:widowControl w:val="0"/>
        <w:spacing w:before="120" w:after="120" w:line="204" w:lineRule="auto"/>
        <w:jc w:val="center"/>
        <w:rPr>
          <w:rFonts w:ascii="Lotus Linotype" w:hAnsi="Lotus Linotype" w:cs="AL-Mateen"/>
          <w:sz w:val="36"/>
          <w:szCs w:val="36"/>
          <w:rtl/>
        </w:rPr>
      </w:pPr>
      <w:r w:rsidRPr="00275356">
        <w:rPr>
          <w:rFonts w:ascii="Lotus Linotype" w:hAnsi="Lotus Linotype" w:cs="AL-Mateen"/>
          <w:sz w:val="36"/>
          <w:szCs w:val="36"/>
          <w:rtl/>
        </w:rPr>
        <w:lastRenderedPageBreak/>
        <w:t>- من أقوال الإمام الذهبي -</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من العلماء الذين رأيت لهم أقوالاً معتدلة في الحكم على العلماء الإمام شمس الدين محمد بن أحمد الذهبي، ومن ذلك أنه ذكر في ترجمة محمد بن نصر المروزي بعض أقواله في العقيدة وأنه هجره على ذلك علماء وقته وخالفه أئمة خراسان والعراق ثم قال الذهبي: ولو أنا كلما أخطأ إمام في اجتهاده في آحاد المسائل خطأ مغفور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له قمنا عليه وبدَّعناه وهجرناه لما سلم لنا لا ابن نصر ولا ابن </w:t>
      </w:r>
      <w:proofErr w:type="spellStart"/>
      <w:r w:rsidRPr="00275356">
        <w:rPr>
          <w:rFonts w:ascii="Lotus Linotype" w:hAnsi="Lotus Linotype" w:cs="Lotus Linotype"/>
          <w:sz w:val="36"/>
          <w:szCs w:val="36"/>
          <w:rtl/>
        </w:rPr>
        <w:t>م</w:t>
      </w:r>
      <w:ins w:id="1" w:author="غلا أمجد" w:date="2000-06-28T09:19:00Z">
        <w:r w:rsidRPr="00275356">
          <w:rPr>
            <w:rFonts w:ascii="Lotus Linotype" w:hAnsi="Lotus Linotype" w:cs="Lotus Linotype"/>
            <w:sz w:val="36"/>
            <w:szCs w:val="36"/>
            <w:rtl/>
          </w:rPr>
          <w:t>َ</w:t>
        </w:r>
      </w:ins>
      <w:r w:rsidRPr="00275356">
        <w:rPr>
          <w:rFonts w:ascii="Lotus Linotype" w:hAnsi="Lotus Linotype" w:cs="Lotus Linotype"/>
          <w:sz w:val="36"/>
          <w:szCs w:val="36"/>
          <w:rtl/>
        </w:rPr>
        <w:t>ن</w:t>
      </w:r>
      <w:ins w:id="2" w:author="غلا أمجد" w:date="2000-06-28T09:19:00Z">
        <w:r w:rsidRPr="00275356">
          <w:rPr>
            <w:rFonts w:ascii="Lotus Linotype" w:hAnsi="Lotus Linotype" w:cs="Lotus Linotype"/>
            <w:sz w:val="36"/>
            <w:szCs w:val="36"/>
            <w:rtl/>
          </w:rPr>
          <w:t>ْ</w:t>
        </w:r>
      </w:ins>
      <w:r w:rsidRPr="00275356">
        <w:rPr>
          <w:rFonts w:ascii="Lotus Linotype" w:hAnsi="Lotus Linotype" w:cs="Lotus Linotype"/>
          <w:sz w:val="36"/>
          <w:szCs w:val="36"/>
          <w:rtl/>
        </w:rPr>
        <w:t>د</w:t>
      </w:r>
      <w:ins w:id="3" w:author="غلا أمجد" w:date="2000-06-28T09:19:00Z">
        <w:r w:rsidRPr="00275356">
          <w:rPr>
            <w:rFonts w:ascii="Lotus Linotype" w:hAnsi="Lotus Linotype" w:cs="Lotus Linotype"/>
            <w:sz w:val="36"/>
            <w:szCs w:val="36"/>
            <w:rtl/>
          </w:rPr>
          <w:t>َ</w:t>
        </w:r>
      </w:ins>
      <w:r w:rsidRPr="00275356">
        <w:rPr>
          <w:rFonts w:ascii="Lotus Linotype" w:hAnsi="Lotus Linotype" w:cs="Lotus Linotype"/>
          <w:sz w:val="36"/>
          <w:szCs w:val="36"/>
          <w:rtl/>
        </w:rPr>
        <w:t>ه</w:t>
      </w:r>
      <w:proofErr w:type="spellEnd"/>
      <w:r w:rsidRPr="00275356">
        <w:rPr>
          <w:rFonts w:ascii="Lotus Linotype" w:hAnsi="Lotus Linotype" w:cs="Lotus Linotype"/>
          <w:sz w:val="36"/>
          <w:szCs w:val="36"/>
          <w:rtl/>
        </w:rPr>
        <w:t xml:space="preserve"> ولا من هو أكبر منهما، والله هو هادي الخلق إلى الحق وهو أرحم الراحمين، فنعوذ بالله من الهوى والفضاضة</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41"/>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وقال في ترجمة محمد بن إسحاق ابن خزيمة: وكتابه في التوحيد مجلد كبير، وقد تأول في ذلك حديث الصورة فَلْيعذُر من تأول بعض الصفات، وأما السلف فما خاضوا في التأويل، بل آمنوا وكفُّوا وفوضوا علم ذلك إلى الله ورسوله، ولو أن كل من أخطأ في اجتهاده - مع صحة إيمانه وتوخِّيه لاتِّباع الحق - أهدرناه وبدَّعناه لَقَلَّ من يَسلَم من الأئمة معنا، رحم الله الجميع بمنِّه وكرمه</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42"/>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Pr>
      </w:pPr>
      <w:r w:rsidRPr="00275356">
        <w:rPr>
          <w:rFonts w:ascii="Lotus Linotype" w:hAnsi="Lotus Linotype" w:cs="Lotus Linotype"/>
          <w:sz w:val="36"/>
          <w:szCs w:val="36"/>
          <w:rtl/>
        </w:rPr>
        <w:t xml:space="preserve">وحديث الصورة المذكور هو ما أخرجه ابن خزيمة من حديث </w:t>
      </w:r>
      <w:r w:rsidRPr="00275356">
        <w:rPr>
          <w:rFonts w:ascii="Lotus Linotype" w:hAnsi="Lotus Linotype" w:cs="Lotus Linotype"/>
          <w:sz w:val="36"/>
          <w:szCs w:val="36"/>
          <w:rtl/>
        </w:rPr>
        <w:lastRenderedPageBreak/>
        <w:t xml:space="preserve">أبي هريرة </w:t>
      </w:r>
      <w:r w:rsidRPr="00275356">
        <w:rPr>
          <w:rFonts w:ascii="Lotus Linotype" w:hAnsi="Lotus Linotype" w:cs="Lotus Linotype"/>
          <w:sz w:val="36"/>
          <w:szCs w:val="36"/>
        </w:rPr>
        <w:sym w:font="AGA Arabesque" w:char="F074"/>
      </w:r>
      <w:r w:rsidRPr="00275356">
        <w:rPr>
          <w:rFonts w:ascii="Lotus Linotype" w:hAnsi="Lotus Linotype" w:cs="Lotus Linotype"/>
          <w:sz w:val="36"/>
          <w:szCs w:val="36"/>
          <w:rtl/>
        </w:rPr>
        <w:t xml:space="preserve"> قال </w:t>
      </w:r>
      <w:proofErr w:type="spellStart"/>
      <w:r w:rsidRPr="00275356">
        <w:rPr>
          <w:rFonts w:ascii="Lotus Linotype" w:hAnsi="Lotus Linotype" w:cs="Lotus Linotype"/>
          <w:sz w:val="36"/>
          <w:szCs w:val="36"/>
          <w:rtl/>
        </w:rPr>
        <w:t>قال</w:t>
      </w:r>
      <w:proofErr w:type="spellEnd"/>
      <w:r w:rsidRPr="00275356">
        <w:rPr>
          <w:rFonts w:ascii="Lotus Linotype" w:hAnsi="Lotus Linotype" w:cs="Lotus Linotype"/>
          <w:sz w:val="36"/>
          <w:szCs w:val="36"/>
          <w:rtl/>
        </w:rPr>
        <w:t xml:space="preserve"> رسول الله </w:t>
      </w:r>
      <w:r w:rsidRPr="00275356">
        <w:rPr>
          <w:rFonts w:ascii="Lotus Linotype" w:hAnsi="Lotus Linotype" w:cs="Lotus Linotype"/>
          <w:sz w:val="36"/>
          <w:szCs w:val="36"/>
        </w:rPr>
        <w:sym w:font="AGA Arabesque" w:char="F072"/>
      </w:r>
      <w:r w:rsidRPr="00275356">
        <w:rPr>
          <w:rFonts w:ascii="Lotus Linotype" w:hAnsi="Lotus Linotype" w:cs="Lotus Linotype"/>
          <w:sz w:val="36"/>
          <w:szCs w:val="36"/>
          <w:rtl/>
        </w:rPr>
        <w:t>:</w:t>
      </w:r>
      <w:r w:rsidRPr="00275356">
        <w:rPr>
          <w:rFonts w:ascii="Lotus Linotype" w:hAnsi="Lotus Linotype" w:cs="Lotus Linotype" w:hint="cs"/>
          <w:sz w:val="36"/>
          <w:szCs w:val="36"/>
          <w:rtl/>
        </w:rPr>
        <w:t>«</w:t>
      </w:r>
      <w:r w:rsidRPr="00275356">
        <w:rPr>
          <w:rFonts w:ascii="Lotus Linotype" w:hAnsi="Lotus Linotype" w:cs="Lotus Linotype"/>
          <w:sz w:val="36"/>
          <w:szCs w:val="36"/>
          <w:rtl/>
        </w:rPr>
        <w:t>خلق الله آدم على صورته وطوله ستون ذراع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الحديث، قال أبو بكر ابن خزيمة: فصورة آدم وهي ستون ذراع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التي خبَّر النبي </w:t>
      </w:r>
      <w:r w:rsidRPr="00275356">
        <w:rPr>
          <w:rFonts w:ascii="Lotus Linotype" w:hAnsi="Lotus Linotype" w:cs="Lotus Linotype"/>
          <w:sz w:val="36"/>
          <w:szCs w:val="36"/>
        </w:rPr>
        <w:sym w:font="AGA Arabesque" w:char="F072"/>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أن آدم خُلق عليها، لا على ما توهم بعض من لم يتحرَّ العلم فظن أن قوله على صورته صورة الرحمن</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43"/>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 xml:space="preserve">. </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وذكر في ترجمة الشيخ أبي اليُمن زيد بن الحسن الكندي انتقاد </w:t>
      </w:r>
      <w:proofErr w:type="spellStart"/>
      <w:r w:rsidRPr="00275356">
        <w:rPr>
          <w:rFonts w:ascii="Lotus Linotype" w:hAnsi="Lotus Linotype" w:cs="Lotus Linotype"/>
          <w:sz w:val="36"/>
          <w:szCs w:val="36"/>
          <w:rtl/>
        </w:rPr>
        <w:t>القفطي</w:t>
      </w:r>
      <w:proofErr w:type="spellEnd"/>
      <w:r w:rsidRPr="00275356">
        <w:rPr>
          <w:rFonts w:ascii="Lotus Linotype" w:hAnsi="Lotus Linotype" w:cs="Lotus Linotype"/>
          <w:sz w:val="36"/>
          <w:szCs w:val="36"/>
          <w:rtl/>
        </w:rPr>
        <w:t xml:space="preserve"> له، ثم قال: قلت: ما علمنا إلا خير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وكان يحب الله ورسوله وأهل الخير، وشاهدت له فتيا في القرآن تدل على خير وتقرير جيد، لكنها تخالف طريقة أبي</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الحسن [ يعني الأشعري ]، فلعل </w:t>
      </w:r>
      <w:proofErr w:type="spellStart"/>
      <w:r w:rsidRPr="00275356">
        <w:rPr>
          <w:rFonts w:ascii="Lotus Linotype" w:hAnsi="Lotus Linotype" w:cs="Lotus Linotype"/>
          <w:sz w:val="36"/>
          <w:szCs w:val="36"/>
          <w:rtl/>
        </w:rPr>
        <w:t>القفطي</w:t>
      </w:r>
      <w:proofErr w:type="spellEnd"/>
      <w:r w:rsidRPr="00275356">
        <w:rPr>
          <w:rFonts w:ascii="Lotus Linotype" w:hAnsi="Lotus Linotype" w:cs="Lotus Linotype"/>
          <w:sz w:val="36"/>
          <w:szCs w:val="36"/>
          <w:rtl/>
        </w:rPr>
        <w:t xml:space="preserve"> قصد أنه حنبلي العقد، وهذا شيء قد سمج القول فيه، فكل من قصد الحق</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44"/>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 xml:space="preserve"> من هذه الأمة فالله يغفر له، </w:t>
      </w:r>
      <w:proofErr w:type="spellStart"/>
      <w:r w:rsidRPr="00275356">
        <w:rPr>
          <w:rFonts w:ascii="Lotus Linotype" w:hAnsi="Lotus Linotype" w:cs="Lotus Linotype"/>
          <w:sz w:val="36"/>
          <w:szCs w:val="36"/>
          <w:rtl/>
        </w:rPr>
        <w:t>أعاذنا</w:t>
      </w:r>
      <w:proofErr w:type="spellEnd"/>
      <w:r w:rsidRPr="00275356">
        <w:rPr>
          <w:rFonts w:ascii="Lotus Linotype" w:hAnsi="Lotus Linotype" w:cs="Lotus Linotype"/>
          <w:sz w:val="36"/>
          <w:szCs w:val="36"/>
          <w:rtl/>
        </w:rPr>
        <w:t xml:space="preserve"> الله من الهوى والنفس</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45"/>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8663B">
      <w:pPr>
        <w:widowControl w:val="0"/>
        <w:spacing w:before="120" w:after="120" w:line="216"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وقال في ترجمة الإمام أبي الحسن الأشعري رأيت للأشعري كلمة أعجبتني وهي ثابتة رواها البيهقي: سمعت أبا حازم </w:t>
      </w:r>
      <w:proofErr w:type="spellStart"/>
      <w:r w:rsidRPr="00275356">
        <w:rPr>
          <w:rFonts w:ascii="Lotus Linotype" w:hAnsi="Lotus Linotype" w:cs="Lotus Linotype"/>
          <w:sz w:val="36"/>
          <w:szCs w:val="36"/>
          <w:rtl/>
        </w:rPr>
        <w:t>العبدري</w:t>
      </w:r>
      <w:proofErr w:type="spellEnd"/>
      <w:r w:rsidRPr="00275356">
        <w:rPr>
          <w:rFonts w:ascii="Lotus Linotype" w:hAnsi="Lotus Linotype" w:cs="Lotus Linotype"/>
          <w:sz w:val="36"/>
          <w:szCs w:val="36"/>
          <w:rtl/>
        </w:rPr>
        <w:t xml:space="preserve">: سمعت زاهر بن أحمد السرخسي يقول: لما قرب حضور أجل أبي الحسن الأشعري في داري ببغداد دعاني فأتيته فقال: اشهد عليَّ أني لا </w:t>
      </w:r>
      <w:r w:rsidRPr="00275356">
        <w:rPr>
          <w:rFonts w:ascii="Lotus Linotype" w:hAnsi="Lotus Linotype" w:cs="Lotus Linotype"/>
          <w:sz w:val="36"/>
          <w:szCs w:val="36"/>
          <w:rtl/>
        </w:rPr>
        <w:lastRenderedPageBreak/>
        <w:t>أُكفِّر أحد</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من أهل القبلة، لأن الكل يشيرون إلى معبود واحد، وإنما هذا كله اختلاف العبارات.</w:t>
      </w:r>
    </w:p>
    <w:p w:rsidR="00B1266C" w:rsidRPr="00275356" w:rsidRDefault="00B1266C" w:rsidP="0088663B">
      <w:pPr>
        <w:widowControl w:val="0"/>
        <w:spacing w:before="120" w:after="120" w:line="216" w:lineRule="auto"/>
        <w:ind w:firstLine="567"/>
        <w:jc w:val="both"/>
        <w:rPr>
          <w:rFonts w:ascii="Lotus Linotype" w:hAnsi="Lotus Linotype" w:cs="Lotus Linotype"/>
          <w:b/>
          <w:sz w:val="36"/>
          <w:szCs w:val="36"/>
          <w:rtl/>
        </w:rPr>
      </w:pPr>
      <w:r w:rsidRPr="00275356">
        <w:rPr>
          <w:rFonts w:ascii="Lotus Linotype" w:hAnsi="Lotus Linotype" w:cs="Lotus Linotype"/>
          <w:sz w:val="36"/>
          <w:szCs w:val="36"/>
          <w:rtl/>
        </w:rPr>
        <w:t>قال الذهبي: قلت وبنحو هذا أدين، وكذا كان شيخنا ابن تيمية في</w:t>
      </w:r>
      <w:r w:rsidRPr="00275356">
        <w:rPr>
          <w:rFonts w:ascii="Lotus Linotype" w:hAnsi="Lotus Linotype" w:cs="Lotus Linotype" w:hint="cs"/>
          <w:sz w:val="36"/>
          <w:szCs w:val="36"/>
          <w:rtl/>
        </w:rPr>
        <w:t xml:space="preserve"> </w:t>
      </w:r>
      <w:r w:rsidRPr="00275356">
        <w:rPr>
          <w:rFonts w:ascii="Lotus Linotype" w:hAnsi="Lotus Linotype" w:cs="Lotus Linotype"/>
          <w:b/>
          <w:sz w:val="36"/>
          <w:szCs w:val="36"/>
          <w:rtl/>
        </w:rPr>
        <w:t>أواخر أيامه يقول</w:t>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أنا لا أكفِّر أحد</w:t>
      </w:r>
      <w:r w:rsidRPr="00275356">
        <w:rPr>
          <w:rFonts w:ascii="Lotus Linotype" w:hAnsi="Lotus Linotype" w:cs="Lotus Linotype" w:hint="cs"/>
          <w:sz w:val="36"/>
          <w:szCs w:val="36"/>
          <w:rtl/>
          <w:lang w:eastAsia="en-US"/>
        </w:rPr>
        <w:t>ًا</w:t>
      </w:r>
      <w:r w:rsidRPr="00275356">
        <w:rPr>
          <w:rFonts w:ascii="Lotus Linotype" w:hAnsi="Lotus Linotype" w:cs="Lotus Linotype"/>
          <w:b/>
          <w:sz w:val="36"/>
          <w:szCs w:val="36"/>
          <w:rtl/>
        </w:rPr>
        <w:t xml:space="preserve"> من الأمة، ويقول قال النبي </w:t>
      </w:r>
      <w:r w:rsidRPr="00275356">
        <w:rPr>
          <w:rFonts w:ascii="Lotus Linotype" w:hAnsi="Lotus Linotype" w:cs="Lotus Linotype"/>
          <w:bCs/>
          <w:sz w:val="36"/>
          <w:szCs w:val="36"/>
        </w:rPr>
        <w:sym w:font="AGA Arabesque" w:char="F072"/>
      </w:r>
      <w:r w:rsidRPr="00275356">
        <w:rPr>
          <w:rFonts w:ascii="Lotus Linotype" w:hAnsi="Lotus Linotype" w:cs="Lotus Linotype"/>
          <w:b/>
          <w:sz w:val="36"/>
          <w:szCs w:val="36"/>
          <w:rtl/>
        </w:rPr>
        <w:t>:</w:t>
      </w:r>
      <w:r w:rsidRPr="00275356">
        <w:rPr>
          <w:rFonts w:ascii="Lotus Linotype" w:hAnsi="Lotus Linotype" w:cs="Lotus Linotype" w:hint="cs"/>
          <w:b/>
          <w:sz w:val="36"/>
          <w:szCs w:val="36"/>
          <w:rtl/>
        </w:rPr>
        <w:t>«</w:t>
      </w:r>
      <w:proofErr w:type="spellStart"/>
      <w:r w:rsidRPr="00275356">
        <w:rPr>
          <w:rFonts w:ascii="Lotus Linotype" w:hAnsi="Lotus Linotype" w:cs="Lotus Linotype"/>
          <w:b/>
          <w:sz w:val="36"/>
          <w:szCs w:val="36"/>
          <w:rtl/>
        </w:rPr>
        <w:t>لايحافظ</w:t>
      </w:r>
      <w:proofErr w:type="spellEnd"/>
      <w:r w:rsidRPr="00275356">
        <w:rPr>
          <w:rFonts w:ascii="Lotus Linotype" w:hAnsi="Lotus Linotype" w:cs="Lotus Linotype"/>
          <w:b/>
          <w:sz w:val="36"/>
          <w:szCs w:val="36"/>
          <w:rtl/>
        </w:rPr>
        <w:t xml:space="preserve"> على الوضوء </w:t>
      </w:r>
      <w:proofErr w:type="spellStart"/>
      <w:r w:rsidRPr="00275356">
        <w:rPr>
          <w:rFonts w:ascii="Lotus Linotype" w:hAnsi="Lotus Linotype" w:cs="Lotus Linotype"/>
          <w:b/>
          <w:sz w:val="36"/>
          <w:szCs w:val="36"/>
          <w:rtl/>
        </w:rPr>
        <w:t>إلامؤمن</w:t>
      </w:r>
      <w:proofErr w:type="spellEnd"/>
      <w:r w:rsidRPr="00275356">
        <w:rPr>
          <w:rFonts w:ascii="Lotus Linotype" w:hAnsi="Lotus Linotype" w:cs="Lotus Linotype" w:hint="cs"/>
          <w:b/>
          <w:sz w:val="36"/>
          <w:szCs w:val="36"/>
          <w:rtl/>
        </w:rPr>
        <w:t>»</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46"/>
      </w:r>
      <w:r w:rsidRPr="00275356">
        <w:rPr>
          <w:rFonts w:ascii="Lotus Linotype" w:hAnsi="Lotus Linotype"/>
          <w:b/>
          <w:position w:val="4"/>
          <w:sz w:val="36"/>
          <w:szCs w:val="36"/>
          <w:vertAlign w:val="superscript"/>
          <w:rtl/>
        </w:rPr>
        <w:t>)</w:t>
      </w:r>
      <w:r w:rsidRPr="00275356">
        <w:rPr>
          <w:rFonts w:ascii="Lotus Linotype" w:hAnsi="Lotus Linotype" w:cs="Lotus Linotype"/>
          <w:b/>
          <w:sz w:val="36"/>
          <w:szCs w:val="36"/>
          <w:rtl/>
        </w:rPr>
        <w:t>فمن لازم الصلوات بوضوء فهو مسلم</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47"/>
      </w:r>
      <w:r w:rsidRPr="00275356">
        <w:rPr>
          <w:rFonts w:ascii="Lotus Linotype" w:hAnsi="Lotus Linotype"/>
          <w:b/>
          <w:position w:val="4"/>
          <w:sz w:val="36"/>
          <w:szCs w:val="36"/>
          <w:vertAlign w:val="superscript"/>
          <w:rtl/>
        </w:rPr>
        <w:t>)</w:t>
      </w:r>
      <w:r w:rsidRPr="00275356">
        <w:rPr>
          <w:rFonts w:ascii="Lotus Linotype" w:hAnsi="Lotus Linotype" w:cs="Lotus Linotype"/>
          <w:b/>
          <w:sz w:val="36"/>
          <w:szCs w:val="36"/>
          <w:rtl/>
        </w:rPr>
        <w:t>.</w:t>
      </w:r>
    </w:p>
    <w:p w:rsidR="00B1266C" w:rsidRPr="00275356" w:rsidRDefault="00B1266C" w:rsidP="0088663B">
      <w:pPr>
        <w:pStyle w:val="20"/>
        <w:widowControl w:val="0"/>
        <w:spacing w:before="120" w:line="216" w:lineRule="auto"/>
        <w:ind w:left="-2" w:firstLine="567"/>
        <w:jc w:val="both"/>
        <w:rPr>
          <w:rFonts w:ascii="Lotus Linotype" w:hAnsi="Lotus Linotype" w:cs="Lotus Linotype"/>
          <w:sz w:val="36"/>
          <w:szCs w:val="36"/>
          <w:rtl/>
        </w:rPr>
      </w:pPr>
      <w:r w:rsidRPr="00275356">
        <w:rPr>
          <w:rFonts w:ascii="Lotus Linotype" w:hAnsi="Lotus Linotype" w:cs="Lotus Linotype"/>
          <w:sz w:val="36"/>
          <w:szCs w:val="36"/>
          <w:rtl/>
        </w:rPr>
        <w:t>وقال في ترجمة شيخ الإسلام موفق الدين 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الله بن أحمد ابن قدامة: وقال أبو شامة: كان إمام</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علَم</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في العلم والعمل، صنف كتب</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كثيرة، لكن كلامه في العقائد على الطريقة المشهورة عن أهل مذهبه، فسبحان من لم يوضح له الأمر فيها على جلالته في العلم ومعرفته بمعاني الأخبار.</w:t>
      </w:r>
    </w:p>
    <w:p w:rsidR="00B1266C" w:rsidRPr="00275356" w:rsidRDefault="00B1266C" w:rsidP="0088663B">
      <w:pPr>
        <w:widowControl w:val="0"/>
        <w:spacing w:before="120" w:after="120" w:line="216"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قال الذهبي: قلت: وهو وأمثاله متعجب منكم مع علمكم وذكائكم كيف قلتم! وكذا كل فرقة تتعجب من الأخرى، ولا عجب </w:t>
      </w:r>
      <w:r w:rsidRPr="00275356">
        <w:rPr>
          <w:rFonts w:ascii="Lotus Linotype" w:hAnsi="Lotus Linotype" w:cs="Lotus Linotype"/>
          <w:sz w:val="36"/>
          <w:szCs w:val="36"/>
          <w:rtl/>
        </w:rPr>
        <w:lastRenderedPageBreak/>
        <w:t>في ذلك، ونرجو لكل من بذل جهده في تطلُّب الحق أن يُغفَر له من هذه الأمة المرحومة</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48"/>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8663B">
      <w:pPr>
        <w:pStyle w:val="20"/>
        <w:widowControl w:val="0"/>
        <w:spacing w:before="120" w:line="216" w:lineRule="auto"/>
        <w:ind w:left="-2" w:firstLine="567"/>
        <w:jc w:val="both"/>
        <w:rPr>
          <w:rFonts w:ascii="Lotus Linotype" w:hAnsi="Lotus Linotype" w:cs="Lotus Linotype"/>
          <w:sz w:val="36"/>
          <w:szCs w:val="36"/>
          <w:rtl/>
        </w:rPr>
      </w:pPr>
      <w:r w:rsidRPr="00275356">
        <w:rPr>
          <w:rFonts w:ascii="Lotus Linotype" w:hAnsi="Lotus Linotype" w:cs="Lotus Linotype"/>
          <w:sz w:val="36"/>
          <w:szCs w:val="36"/>
          <w:rtl/>
        </w:rPr>
        <w:t>فهذه بعض أقوال الإمام الذهبي في الحكم على العلماء، وهو من تلاميذ شيخ الإسلام ابن تيمية، وقد استفاد منه في تسامحه وعدله في الحكم على المخالفين له من العلماء.</w:t>
      </w:r>
    </w:p>
    <w:p w:rsidR="00B1266C" w:rsidRPr="00275356" w:rsidRDefault="00B1266C" w:rsidP="00833ED4">
      <w:pPr>
        <w:widowControl w:val="0"/>
        <w:spacing w:before="120" w:after="120" w:line="204" w:lineRule="auto"/>
        <w:ind w:hanging="2"/>
        <w:jc w:val="center"/>
        <w:rPr>
          <w:rFonts w:ascii="Lotus Linotype" w:hAnsi="Lotus Linotype" w:cs="AL-Mateen"/>
          <w:sz w:val="36"/>
          <w:szCs w:val="36"/>
          <w:rtl/>
        </w:rPr>
      </w:pPr>
      <w:r w:rsidRPr="00275356">
        <w:rPr>
          <w:rFonts w:ascii="Lotus Linotype" w:hAnsi="Lotus Linotype" w:cs="Lotus Linotype"/>
          <w:sz w:val="36"/>
          <w:szCs w:val="36"/>
          <w:rtl/>
        </w:rPr>
        <w:br w:type="page"/>
      </w:r>
      <w:r w:rsidRPr="00275356">
        <w:rPr>
          <w:rFonts w:ascii="Lotus Linotype" w:hAnsi="Lotus Linotype" w:cs="AL-Mateen"/>
          <w:sz w:val="36"/>
          <w:szCs w:val="36"/>
          <w:rtl/>
        </w:rPr>
        <w:lastRenderedPageBreak/>
        <w:t>- من أقوال بعض العلماء المعاصرين -</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يقول سماحة الشيخ محمد بن صالح العثيمين في شرح </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لمعة الاعتقاد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 لموفق الدين ابن قدامة: وحكم التأويل على ثلاثة أقسام:</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الأول: أن يكون صادر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عن اجتهاد وحسن نية بحيث إذا تبين له الحق رجع عن تأويله، فهذا معفو عنه لأن هذا منتهى وسعه وقد قال الله تعالى</w:t>
      </w:r>
      <w:r w:rsidRPr="00275356">
        <w:rPr>
          <w:rFonts w:ascii="Lotus Linotype" w:hAnsi="Lotus Linotype" w:cs="Lotus Linotype" w:hint="cs"/>
          <w:sz w:val="36"/>
          <w:szCs w:val="36"/>
          <w:rtl/>
        </w:rPr>
        <w:t xml:space="preserve"> </w:t>
      </w:r>
      <w:proofErr w:type="spellStart"/>
      <w:r w:rsidRPr="00275356">
        <w:rPr>
          <w:rFonts w:ascii="QCF_BSML" w:hAnsi="QCF_BSML" w:cs="QCF_BSML"/>
          <w:color w:val="000000"/>
          <w:sz w:val="36"/>
          <w:szCs w:val="36"/>
          <w:rtl/>
          <w:lang w:eastAsia="en-US"/>
        </w:rPr>
        <w:t>ﭽ</w:t>
      </w:r>
      <w:r w:rsidRPr="00275356">
        <w:rPr>
          <w:rFonts w:ascii="QCF_P049" w:hAnsi="QCF_P049" w:cs="QCF_P049"/>
          <w:color w:val="000000"/>
          <w:sz w:val="36"/>
          <w:szCs w:val="36"/>
          <w:rtl/>
          <w:lang w:eastAsia="en-US"/>
        </w:rPr>
        <w:t>ﯗ</w:t>
      </w:r>
      <w:proofErr w:type="spellEnd"/>
      <w:r w:rsidRPr="00275356">
        <w:rPr>
          <w:rFonts w:ascii="QCF_P049" w:hAnsi="QCF_P049" w:cs="QCF_P049"/>
          <w:color w:val="000000"/>
          <w:sz w:val="36"/>
          <w:szCs w:val="36"/>
          <w:rtl/>
          <w:lang w:eastAsia="en-US"/>
        </w:rPr>
        <w:t xml:space="preserve">  ﯘ   ﯙ  ﯚ  ﯛ  </w:t>
      </w:r>
      <w:proofErr w:type="spellStart"/>
      <w:r w:rsidRPr="00275356">
        <w:rPr>
          <w:rFonts w:ascii="QCF_P049" w:hAnsi="QCF_P049" w:cs="QCF_P049"/>
          <w:color w:val="000000"/>
          <w:sz w:val="36"/>
          <w:szCs w:val="36"/>
          <w:rtl/>
          <w:lang w:eastAsia="en-US"/>
        </w:rPr>
        <w:t>ﯜ</w:t>
      </w:r>
      <w:r w:rsidRPr="00275356">
        <w:rPr>
          <w:rFonts w:ascii="QCF_P049" w:hAnsi="QCF_P049" w:cs="QCF_P049"/>
          <w:color w:val="0000A5"/>
          <w:sz w:val="36"/>
          <w:szCs w:val="36"/>
          <w:rtl/>
          <w:lang w:eastAsia="en-US"/>
        </w:rPr>
        <w:t>ﯝ</w:t>
      </w:r>
      <w:proofErr w:type="spellEnd"/>
      <w:r w:rsidRPr="00275356">
        <w:rPr>
          <w:rFonts w:ascii="QCF_P049" w:hAnsi="QCF_P049" w:cs="QCF_P049"/>
          <w:color w:val="000000"/>
          <w:sz w:val="36"/>
          <w:szCs w:val="36"/>
          <w:rtl/>
          <w:lang w:eastAsia="en-US"/>
        </w:rPr>
        <w:t xml:space="preserve">  </w:t>
      </w:r>
      <w:r w:rsidRPr="00275356">
        <w:rPr>
          <w:rFonts w:ascii="QCF_BSML" w:hAnsi="QCF_BSML" w:cs="QCF_BSML"/>
          <w:color w:val="000000"/>
          <w:sz w:val="36"/>
          <w:szCs w:val="36"/>
          <w:rtl/>
          <w:lang w:eastAsia="en-US"/>
        </w:rPr>
        <w:t>ﭼ</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[البقرة:286 ].</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الثاني: أن يكون صادر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عن هوى وتعصب وله وجه في اللغة العربية فهو فسق وليس بكفر إلا أن يتضمن نقص</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أو عيب</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في حق الله فيكون كفر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الثالث: أن يكون صادر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عن هوى وتعصب وليس له وجه في اللغة العربية فهذا كفر لأن حقيقته التكذيب حيث لا وجه له</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49"/>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وقد أجرى الأخ خالد </w:t>
      </w:r>
      <w:proofErr w:type="spellStart"/>
      <w:r w:rsidRPr="00275356">
        <w:rPr>
          <w:rFonts w:ascii="Lotus Linotype" w:hAnsi="Lotus Linotype" w:cs="Lotus Linotype"/>
          <w:sz w:val="36"/>
          <w:szCs w:val="36"/>
          <w:rtl/>
        </w:rPr>
        <w:t>الحسينان</w:t>
      </w:r>
      <w:proofErr w:type="spellEnd"/>
      <w:r w:rsidRPr="00275356">
        <w:rPr>
          <w:rFonts w:ascii="Lotus Linotype" w:hAnsi="Lotus Linotype" w:cs="Lotus Linotype"/>
          <w:sz w:val="36"/>
          <w:szCs w:val="36"/>
          <w:rtl/>
        </w:rPr>
        <w:t xml:space="preserve"> في مجلة </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المسلمون</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 حوار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مع الشيخ محمد العثيمين، وفي ذلك يقول: ماذا تقولون لمن يتتبعون أخطاء العلماء وسيئاتهم ثم يُبرزونها ويسكتون عن حسناتهم بدعوى أن هذه الأخطاء في باب العقيدة؟</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فأجاب فضيلة الشيخ: هذا خطأ فالعقيدة كغيرها من حيث إنه </w:t>
      </w:r>
      <w:r w:rsidRPr="00275356">
        <w:rPr>
          <w:rFonts w:ascii="Lotus Linotype" w:hAnsi="Lotus Linotype" w:cs="Lotus Linotype"/>
          <w:sz w:val="36"/>
          <w:szCs w:val="36"/>
          <w:rtl/>
        </w:rPr>
        <w:lastRenderedPageBreak/>
        <w:t>قد يقع فيها الخطأ، أفلم يعلم هؤلاء أن العلماء قد اختلفوا في أبدية النار، هل هي مؤبدة أو غير مؤبدة؟ وهؤلاء من السلف والخلف، وقد اختلفوا في شيء من العقيدة فهل نُظهر سيئاتهم؟ الصراطُ الذي يوضع على جهنم هل هو طريق كغيره من الطرق أو هو أدق من الشعرة وأحدُّ من السيف؟ الذي يوزن يوم القيامة هل هو الأعمال أم صاحب العمل أم صحائف الأعمال؟ هل رأى الرسول ربه أم لم يره؟ هل تُعاد الروح إلى البدن فيكون العذاب على البدن والروح أو على الروح وحدها في القبر بعد الدفن؟ كل هذه مسائل في العقيدة واختلف فيها العلماء، فهل نُظهر سيئاتهم أو نرفضهم؟‍</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وفي سؤال آخر عمن أراد أن يقيِّم شخص</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فيذكر مساوئه فقط ولا يذكر ما لديه من خير قال من ضمن جوابه: فالواجب على من أراد أن يقيِّم شخص</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تقييم</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كاملاً إذا دعت الحاجة أن يذكر مساوئه ومحاسنه، وإذا كان ممن عُرف بالنصح للمسلمين أن يعتذر عما صدر منه من المساوئ، فمثلاً نحن نرى من العلماء كابن حجر والنووي وغيرهما من لهم أخطاء في العقيدة، لكنها أخطاء نعلم علم اليقين فيما نعرف من أحوالهم أنها صدرت عن اجتهاد، فمثلاً نجدهم يؤولون قوله تعالى</w:t>
      </w:r>
      <w:r w:rsidRPr="00275356">
        <w:rPr>
          <w:rFonts w:ascii="QCF_BSML" w:hAnsi="QCF_BSML" w:cs="QCF_BSML"/>
          <w:color w:val="000000"/>
          <w:sz w:val="36"/>
          <w:szCs w:val="36"/>
          <w:rtl/>
          <w:lang w:eastAsia="en-US"/>
        </w:rPr>
        <w:t xml:space="preserve"> ﭽ </w:t>
      </w:r>
      <w:r w:rsidRPr="00275356">
        <w:rPr>
          <w:rFonts w:ascii="QCF_P593" w:hAnsi="QCF_P593" w:cs="QCF_P593"/>
          <w:color w:val="000000"/>
          <w:sz w:val="36"/>
          <w:szCs w:val="36"/>
          <w:rtl/>
          <w:lang w:eastAsia="en-US"/>
        </w:rPr>
        <w:t xml:space="preserve">ﯩ  ﯪ  </w:t>
      </w:r>
      <w:r w:rsidRPr="00275356">
        <w:rPr>
          <w:rFonts w:ascii="QCF_BSML" w:hAnsi="QCF_BSML" w:cs="QCF_BSML"/>
          <w:color w:val="000000"/>
          <w:sz w:val="36"/>
          <w:szCs w:val="36"/>
          <w:rtl/>
          <w:lang w:eastAsia="en-US"/>
        </w:rPr>
        <w:t>ﭼ</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[الفجر:22 ]  وجاء أمر ربك، لماذا؟ فالله يقول: جاء ربك وهم يقولون: جاء أمره، فهذا خطأ، فإنه لا بد علينا </w:t>
      </w:r>
      <w:r w:rsidRPr="00275356">
        <w:rPr>
          <w:rFonts w:ascii="Lotus Linotype" w:hAnsi="Lotus Linotype" w:cs="Lotus Linotype"/>
          <w:sz w:val="36"/>
          <w:szCs w:val="36"/>
          <w:rtl/>
        </w:rPr>
        <w:lastRenderedPageBreak/>
        <w:t xml:space="preserve">أن نؤمن بأن الله يجئ كيف شاء، لكن نلتمس لهم العذر ولا نجعل من هذا الخطأ الذي نعلم أنه صادر عن </w:t>
      </w:r>
      <w:proofErr w:type="spellStart"/>
      <w:r w:rsidRPr="00275356">
        <w:rPr>
          <w:rFonts w:ascii="Lotus Linotype" w:hAnsi="Lotus Linotype" w:cs="Lotus Linotype"/>
          <w:sz w:val="36"/>
          <w:szCs w:val="36"/>
          <w:rtl/>
        </w:rPr>
        <w:t>اجتهاد..لا</w:t>
      </w:r>
      <w:proofErr w:type="spellEnd"/>
      <w:r w:rsidRPr="00275356">
        <w:rPr>
          <w:rFonts w:ascii="Lotus Linotype" w:hAnsi="Lotus Linotype" w:cs="Lotus Linotype"/>
          <w:sz w:val="36"/>
          <w:szCs w:val="36"/>
          <w:rtl/>
        </w:rPr>
        <w:t xml:space="preserve"> نجعل منه باب</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للسب والقدح فيهم</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50"/>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وكذلك حينما حقق سماحة الشيخ عبدالعزيز بن باز رحمه الله الأجزاء الثلاثة الأولى من </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فتح الباري</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 خطَّأَ الشارح الحافظ ابن حجر العسقلاني في مواضع من العقيدة، ولم يحكم عليه بالضلال ولا بالابتداع</w:t>
      </w:r>
      <w:r w:rsidRPr="00275356">
        <w:rPr>
          <w:rFonts w:ascii="Lotus Linotype" w:hAnsi="Lotus Linotype" w:hint="cs"/>
          <w:position w:val="4"/>
          <w:sz w:val="36"/>
          <w:szCs w:val="36"/>
          <w:vertAlign w:val="superscript"/>
          <w:rtl/>
        </w:rPr>
        <w:t>.</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hint="cs"/>
          <w:sz w:val="36"/>
          <w:szCs w:val="36"/>
          <w:rtl/>
        </w:rPr>
        <w:t xml:space="preserve">ومن ذلك قوله في التعليق على قول الحافظ ابن حجر: </w:t>
      </w:r>
      <w:r w:rsidRPr="00275356">
        <w:rPr>
          <w:rFonts w:ascii="Lotus Linotype" w:hAnsi="Lotus Linotype" w:cs="Lotus Linotype" w:hint="eastAsia"/>
          <w:sz w:val="36"/>
          <w:szCs w:val="36"/>
          <w:rtl/>
        </w:rPr>
        <w:t>«وفيه التبرك بآثار الصالحين</w:t>
      </w:r>
      <w:r w:rsidRPr="00275356">
        <w:rPr>
          <w:rFonts w:ascii="Lotus Linotype" w:hAnsi="Lotus Linotype" w:cs="Lotus Linotype" w:hint="cs"/>
          <w:sz w:val="36"/>
          <w:szCs w:val="36"/>
          <w:rtl/>
        </w:rPr>
        <w:t xml:space="preserve">» وذلك في شرحه لحديث سؤال أحد الصحابة بُرْدةَ النبي </w:t>
      </w:r>
      <w:r w:rsidRPr="00275356">
        <w:rPr>
          <w:rFonts w:ascii="Lotus Linotype" w:hAnsi="Lotus Linotype" w:cs="Lotus Linotype" w:hint="cs"/>
          <w:sz w:val="36"/>
          <w:szCs w:val="36"/>
        </w:rPr>
        <w:sym w:font="AGA Arabesque" w:char="F072"/>
      </w:r>
      <w:r w:rsidRPr="00275356">
        <w:rPr>
          <w:rFonts w:ascii="Lotus Linotype" w:hAnsi="Lotus Linotype" w:cs="Lotus Linotype" w:hint="cs"/>
          <w:sz w:val="36"/>
          <w:szCs w:val="36"/>
          <w:rtl/>
        </w:rPr>
        <w:t xml:space="preserve"> [يعني ثوبه</w:t>
      </w:r>
      <w:r w:rsidRPr="00275356">
        <w:rPr>
          <w:rFonts w:ascii="Lotus Linotype" w:hAnsi="Lotus Linotype" w:cs="Lotus Linotype" w:hint="eastAsia"/>
          <w:sz w:val="36"/>
          <w:szCs w:val="36"/>
          <w:rtl/>
        </w:rPr>
        <w:t xml:space="preserve"> ] وقوله </w:t>
      </w:r>
      <w:r w:rsidRPr="00275356">
        <w:rPr>
          <w:rFonts w:ascii="Lotus Linotype" w:hAnsi="Lotus Linotype" w:cs="Lotus Linotype" w:hint="cs"/>
          <w:sz w:val="36"/>
          <w:szCs w:val="36"/>
          <w:rtl/>
        </w:rPr>
        <w:t xml:space="preserve">« إنما سألته لتكون كفني </w:t>
      </w:r>
      <w:r w:rsidRPr="00275356">
        <w:rPr>
          <w:rFonts w:ascii="Lotus Linotype" w:hAnsi="Lotus Linotype" w:cs="Lotus Linotype" w:hint="eastAsia"/>
          <w:sz w:val="36"/>
          <w:szCs w:val="36"/>
          <w:rtl/>
        </w:rPr>
        <w:t xml:space="preserve">»؛ حيث قال الشيخ عبد العزيز بن باز: هذا خطأ، والصواب المنع من ذلك لوجهين: أحدهما أن الصحابة لم يفعلوا ذلك مع غير النبي </w:t>
      </w:r>
      <w:r w:rsidRPr="00275356">
        <w:rPr>
          <w:rFonts w:ascii="Lotus Linotype" w:hAnsi="Lotus Linotype" w:cs="Lotus Linotype" w:hint="eastAsia"/>
          <w:sz w:val="36"/>
          <w:szCs w:val="36"/>
        </w:rPr>
        <w:sym w:font="AGA Arabesque" w:char="F072"/>
      </w:r>
      <w:r w:rsidRPr="00275356">
        <w:rPr>
          <w:rFonts w:ascii="Lotus Linotype" w:hAnsi="Lotus Linotype" w:cs="Lotus Linotype" w:hint="cs"/>
          <w:sz w:val="36"/>
          <w:szCs w:val="36"/>
          <w:rtl/>
        </w:rPr>
        <w:t xml:space="preserve">، ولو كان خيرًا لسبقونا إليه، والنبي </w:t>
      </w:r>
      <w:r w:rsidRPr="00275356">
        <w:rPr>
          <w:rFonts w:ascii="Lotus Linotype" w:hAnsi="Lotus Linotype" w:cs="Lotus Linotype" w:hint="cs"/>
          <w:sz w:val="36"/>
          <w:szCs w:val="36"/>
        </w:rPr>
        <w:sym w:font="AGA Arabesque" w:char="F072"/>
      </w:r>
      <w:r w:rsidRPr="00275356">
        <w:rPr>
          <w:rFonts w:ascii="Lotus Linotype" w:hAnsi="Lotus Linotype" w:cs="Lotus Linotype" w:hint="cs"/>
          <w:sz w:val="36"/>
          <w:szCs w:val="36"/>
          <w:rtl/>
        </w:rPr>
        <w:t xml:space="preserve"> لا يقاس عليه غيره لما بينه وبين غيره من الفروق الكثيرة، الوجه الثاني: سدُّ ذريعة الشرك، لأن جواز التبرك بآثار الصالحين يفضي إلى الغلو فيهم وعبادتهم من دون الله فوجب المنع من ذلك </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51"/>
      </w:r>
      <w:r w:rsidRPr="00275356">
        <w:rPr>
          <w:rFonts w:ascii="Lotus Linotype" w:hAnsi="Lotus Linotype"/>
          <w:position w:val="4"/>
          <w:sz w:val="36"/>
          <w:szCs w:val="36"/>
          <w:vertAlign w:val="superscript"/>
          <w:rtl/>
        </w:rPr>
        <w:t>)</w:t>
      </w:r>
      <w:r w:rsidRPr="00275356">
        <w:rPr>
          <w:rFonts w:ascii="Lotus Linotype" w:hAnsi="Lotus Linotype" w:cs="Lotus Linotype" w:hint="cs"/>
          <w:sz w:val="36"/>
          <w:szCs w:val="36"/>
          <w:rtl/>
        </w:rPr>
        <w:t>.</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hint="cs"/>
          <w:sz w:val="36"/>
          <w:szCs w:val="36"/>
          <w:rtl/>
        </w:rPr>
        <w:lastRenderedPageBreak/>
        <w:t xml:space="preserve">وكذلك قوله في التعليق على قول الحافظ ابن حجر </w:t>
      </w:r>
      <w:r w:rsidRPr="00275356">
        <w:rPr>
          <w:rFonts w:ascii="Lotus Linotype" w:hAnsi="Lotus Linotype" w:cs="Lotus Linotype" w:hint="eastAsia"/>
          <w:sz w:val="36"/>
          <w:szCs w:val="36"/>
          <w:rtl/>
        </w:rPr>
        <w:t>«وإسناد الوعي إلى الله مجاز عن الإمساك</w:t>
      </w:r>
      <w:r w:rsidRPr="00275356">
        <w:rPr>
          <w:rFonts w:ascii="Lotus Linotype" w:hAnsi="Lotus Linotype" w:cs="Lotus Linotype" w:hint="cs"/>
          <w:sz w:val="36"/>
          <w:szCs w:val="36"/>
          <w:rtl/>
        </w:rPr>
        <w:t xml:space="preserve">» وذلك في شرحه </w:t>
      </w:r>
      <w:proofErr w:type="spellStart"/>
      <w:r w:rsidRPr="00275356">
        <w:rPr>
          <w:rFonts w:ascii="Lotus Linotype" w:hAnsi="Lotus Linotype" w:cs="Lotus Linotype" w:hint="cs"/>
          <w:sz w:val="36"/>
          <w:szCs w:val="36"/>
          <w:rtl/>
        </w:rPr>
        <w:t>لحديث</w:t>
      </w:r>
      <w:r w:rsidRPr="00275356">
        <w:rPr>
          <w:rFonts w:ascii="Lotus Linotype" w:hAnsi="Lotus Linotype" w:cs="Lotus Linotype" w:hint="eastAsia"/>
          <w:sz w:val="36"/>
          <w:szCs w:val="36"/>
          <w:rtl/>
        </w:rPr>
        <w:t>«لاتُوعي</w:t>
      </w:r>
      <w:proofErr w:type="spellEnd"/>
      <w:r w:rsidRPr="00275356">
        <w:rPr>
          <w:rFonts w:ascii="Lotus Linotype" w:hAnsi="Lotus Linotype" w:cs="Lotus Linotype" w:hint="eastAsia"/>
          <w:sz w:val="36"/>
          <w:szCs w:val="36"/>
          <w:rtl/>
        </w:rPr>
        <w:t xml:space="preserve"> فيُوعَى عليك</w:t>
      </w:r>
      <w:r w:rsidRPr="00275356">
        <w:rPr>
          <w:rFonts w:ascii="Lotus Linotype" w:hAnsi="Lotus Linotype" w:cs="Lotus Linotype" w:hint="cs"/>
          <w:sz w:val="36"/>
          <w:szCs w:val="36"/>
          <w:rtl/>
        </w:rPr>
        <w:t xml:space="preserve">» وذلك في نهيه أسماء رضي الله عنها عن إمساك المال وعدم إنفاقه، حيث قال الشيخ عبدالعزيز بن باز: هذا خطأ </w:t>
      </w:r>
      <w:proofErr w:type="spellStart"/>
      <w:r w:rsidRPr="00275356">
        <w:rPr>
          <w:rFonts w:ascii="Lotus Linotype" w:hAnsi="Lotus Linotype" w:cs="Lotus Linotype" w:hint="cs"/>
          <w:sz w:val="36"/>
          <w:szCs w:val="36"/>
          <w:rtl/>
        </w:rPr>
        <w:t>لايليق</w:t>
      </w:r>
      <w:proofErr w:type="spellEnd"/>
      <w:r w:rsidRPr="00275356">
        <w:rPr>
          <w:rFonts w:ascii="Lotus Linotype" w:hAnsi="Lotus Linotype" w:cs="Lotus Linotype" w:hint="cs"/>
          <w:sz w:val="36"/>
          <w:szCs w:val="36"/>
          <w:rtl/>
        </w:rPr>
        <w:t xml:space="preserve"> من الشارح، والصواب إثبات وصف الله بذلك حقيقة على الوجه اللائق به سبحانه كسائر الصفات، وهو سبحانه يجازي العامل بمثل عمله، فمن مكر </w:t>
      </w:r>
      <w:proofErr w:type="spellStart"/>
      <w:r w:rsidRPr="00275356">
        <w:rPr>
          <w:rFonts w:ascii="Lotus Linotype" w:hAnsi="Lotus Linotype" w:cs="Lotus Linotype" w:hint="cs"/>
          <w:sz w:val="36"/>
          <w:szCs w:val="36"/>
          <w:rtl/>
        </w:rPr>
        <w:t>مكر</w:t>
      </w:r>
      <w:proofErr w:type="spellEnd"/>
      <w:r w:rsidRPr="00275356">
        <w:rPr>
          <w:rFonts w:ascii="Lotus Linotype" w:hAnsi="Lotus Linotype" w:cs="Lotus Linotype" w:hint="cs"/>
          <w:sz w:val="36"/>
          <w:szCs w:val="36"/>
          <w:rtl/>
        </w:rPr>
        <w:t xml:space="preserve"> به ومن خادع خدعه، وهكذا من أوعى </w:t>
      </w:r>
      <w:proofErr w:type="spellStart"/>
      <w:r w:rsidRPr="00275356">
        <w:rPr>
          <w:rFonts w:ascii="Lotus Linotype" w:hAnsi="Lotus Linotype" w:cs="Lotus Linotype" w:hint="cs"/>
          <w:sz w:val="36"/>
          <w:szCs w:val="36"/>
          <w:rtl/>
        </w:rPr>
        <w:t>أوعى</w:t>
      </w:r>
      <w:proofErr w:type="spellEnd"/>
      <w:r w:rsidRPr="00275356">
        <w:rPr>
          <w:rFonts w:ascii="Lotus Linotype" w:hAnsi="Lotus Linotype" w:cs="Lotus Linotype" w:hint="cs"/>
          <w:sz w:val="36"/>
          <w:szCs w:val="36"/>
          <w:rtl/>
        </w:rPr>
        <w:t xml:space="preserve"> الله عليه، وهذا قول أهل السنة والجماعة فالزمه تَفزْ بالنجاة والسلامة، والله الموفق </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52"/>
      </w:r>
      <w:r w:rsidRPr="00275356">
        <w:rPr>
          <w:rFonts w:ascii="Lotus Linotype" w:hAnsi="Lotus Linotype"/>
          <w:position w:val="4"/>
          <w:sz w:val="36"/>
          <w:szCs w:val="36"/>
          <w:vertAlign w:val="superscript"/>
          <w:rtl/>
        </w:rPr>
        <w:t>)</w:t>
      </w:r>
      <w:r w:rsidRPr="00275356">
        <w:rPr>
          <w:rFonts w:ascii="Lotus Linotype" w:hAnsi="Lotus Linotype" w:cs="Lotus Linotype" w:hint="cs"/>
          <w:sz w:val="36"/>
          <w:szCs w:val="36"/>
          <w:rtl/>
        </w:rPr>
        <w:t>.</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وهذا الذي سار عليه هذان العالمان الجليلان هو المنهج الصحيح في الحكم على المخالفين.</w:t>
      </w:r>
    </w:p>
    <w:p w:rsidR="00B1266C" w:rsidRPr="00275356" w:rsidRDefault="00B1266C" w:rsidP="00833ED4">
      <w:pPr>
        <w:widowControl w:val="0"/>
        <w:spacing w:before="120" w:after="120" w:line="204" w:lineRule="auto"/>
        <w:ind w:firstLine="565"/>
        <w:jc w:val="both"/>
        <w:rPr>
          <w:rFonts w:ascii="Lotus Linotype" w:hAnsi="Lotus Linotype" w:cs="Lotus Linotype"/>
          <w:spacing w:val="-2"/>
          <w:sz w:val="36"/>
          <w:szCs w:val="36"/>
          <w:rtl/>
        </w:rPr>
      </w:pPr>
      <w:r w:rsidRPr="00275356">
        <w:rPr>
          <w:rFonts w:ascii="Lotus Linotype" w:hAnsi="Lotus Linotype" w:cs="Lotus Linotype"/>
          <w:spacing w:val="-2"/>
          <w:sz w:val="36"/>
          <w:szCs w:val="36"/>
          <w:rtl/>
        </w:rPr>
        <w:t xml:space="preserve">ومن ذلك ما جاء في فتوى صادرة من اللجنة الدائمة للإفتاء بالمملكة العربية السعودية، وقد جاء فيها </w:t>
      </w:r>
      <w:r w:rsidRPr="00275356">
        <w:rPr>
          <w:rFonts w:ascii="Lotus Linotype" w:hAnsi="Lotus Linotype" w:cs="Lotus Linotype" w:hint="cs"/>
          <w:spacing w:val="-2"/>
          <w:sz w:val="36"/>
          <w:szCs w:val="36"/>
          <w:rtl/>
        </w:rPr>
        <w:t>«</w:t>
      </w:r>
      <w:r w:rsidRPr="00275356">
        <w:rPr>
          <w:rFonts w:ascii="Lotus Linotype" w:hAnsi="Lotus Linotype" w:cs="Lotus Linotype"/>
          <w:spacing w:val="-2"/>
          <w:sz w:val="36"/>
          <w:szCs w:val="36"/>
          <w:rtl/>
        </w:rPr>
        <w:t xml:space="preserve">موقفنا من أبي بكر الباقلاني والبيهقي وأبي الفرج ابن الجوزي وأبي زكريا النووي وابن حجر وأمثالهم ممن تأول بعض صفات الله تعالى أو فوضوا في أصل معناها: أنهم في نظرنا من كبار علماء المسلمين الذين نفع الله الأمة بعلمهم، فرحمهم الله رحمة واسعة وجزاهم عنا خيـر الجزاء، وأنهم من أهل السنة </w:t>
      </w:r>
      <w:r w:rsidRPr="00275356">
        <w:rPr>
          <w:rFonts w:ascii="Lotus Linotype" w:hAnsi="Lotus Linotype" w:cs="Lotus Linotype"/>
          <w:spacing w:val="-2"/>
          <w:sz w:val="36"/>
          <w:szCs w:val="36"/>
          <w:rtl/>
        </w:rPr>
        <w:lastRenderedPageBreak/>
        <w:t xml:space="preserve">فيما وافقوا فيه الصحابة رضي الله عنهم وأئمة السلف في القرون الثلاثة التي شهد لها النبي </w:t>
      </w:r>
      <w:r w:rsidRPr="00275356">
        <w:rPr>
          <w:rFonts w:ascii="Lotus Linotype" w:hAnsi="Lotus Linotype" w:cs="Lotus Linotype"/>
          <w:spacing w:val="-2"/>
          <w:sz w:val="36"/>
          <w:szCs w:val="36"/>
        </w:rPr>
        <w:sym w:font="AGA Arabesque" w:char="F072"/>
      </w:r>
      <w:r w:rsidRPr="00275356">
        <w:rPr>
          <w:rFonts w:ascii="Lotus Linotype" w:hAnsi="Lotus Linotype" w:cs="Lotus Linotype" w:hint="cs"/>
          <w:spacing w:val="-2"/>
          <w:sz w:val="36"/>
          <w:szCs w:val="36"/>
          <w:rtl/>
        </w:rPr>
        <w:t xml:space="preserve"> </w:t>
      </w:r>
      <w:r w:rsidRPr="00275356">
        <w:rPr>
          <w:rFonts w:ascii="Lotus Linotype" w:hAnsi="Lotus Linotype" w:cs="Lotus Linotype"/>
          <w:spacing w:val="-2"/>
          <w:sz w:val="36"/>
          <w:szCs w:val="36"/>
          <w:rtl/>
        </w:rPr>
        <w:t xml:space="preserve">بالخير، وأنهم </w:t>
      </w:r>
      <w:proofErr w:type="spellStart"/>
      <w:r w:rsidRPr="00275356">
        <w:rPr>
          <w:rFonts w:ascii="Lotus Linotype" w:hAnsi="Lotus Linotype" w:cs="Lotus Linotype"/>
          <w:spacing w:val="-2"/>
          <w:sz w:val="36"/>
          <w:szCs w:val="36"/>
          <w:rtl/>
        </w:rPr>
        <w:t>أخطؤوا</w:t>
      </w:r>
      <w:proofErr w:type="spellEnd"/>
      <w:r w:rsidRPr="00275356">
        <w:rPr>
          <w:rFonts w:ascii="Lotus Linotype" w:hAnsi="Lotus Linotype" w:cs="Lotus Linotype"/>
          <w:spacing w:val="-2"/>
          <w:sz w:val="36"/>
          <w:szCs w:val="36"/>
          <w:rtl/>
        </w:rPr>
        <w:t xml:space="preserve"> فيما </w:t>
      </w:r>
      <w:proofErr w:type="spellStart"/>
      <w:r w:rsidRPr="00275356">
        <w:rPr>
          <w:rFonts w:ascii="Lotus Linotype" w:hAnsi="Lotus Linotype" w:cs="Lotus Linotype"/>
          <w:spacing w:val="-2"/>
          <w:sz w:val="36"/>
          <w:szCs w:val="36"/>
          <w:rtl/>
        </w:rPr>
        <w:t>تأولوه</w:t>
      </w:r>
      <w:proofErr w:type="spellEnd"/>
      <w:r w:rsidRPr="00275356">
        <w:rPr>
          <w:rFonts w:ascii="Lotus Linotype" w:hAnsi="Lotus Linotype" w:cs="Lotus Linotype"/>
          <w:spacing w:val="-2"/>
          <w:sz w:val="36"/>
          <w:szCs w:val="36"/>
          <w:rtl/>
        </w:rPr>
        <w:t xml:space="preserve"> من نصوص الصفات، وخالفوا فيه سلف الأمة وأئمة السنة رحمهم الله، سواء </w:t>
      </w:r>
      <w:proofErr w:type="spellStart"/>
      <w:r w:rsidRPr="00275356">
        <w:rPr>
          <w:rFonts w:ascii="Lotus Linotype" w:hAnsi="Lotus Linotype" w:cs="Lotus Linotype"/>
          <w:spacing w:val="-2"/>
          <w:sz w:val="36"/>
          <w:szCs w:val="36"/>
          <w:rtl/>
        </w:rPr>
        <w:t>تأولوا</w:t>
      </w:r>
      <w:proofErr w:type="spellEnd"/>
      <w:r w:rsidRPr="00275356">
        <w:rPr>
          <w:rFonts w:ascii="Lotus Linotype" w:hAnsi="Lotus Linotype" w:cs="Lotus Linotype"/>
          <w:spacing w:val="-2"/>
          <w:sz w:val="36"/>
          <w:szCs w:val="36"/>
          <w:rtl/>
        </w:rPr>
        <w:t xml:space="preserve"> الصفات الذاتية وصفات الأفعال أم بعض ذلك</w:t>
      </w:r>
      <w:r w:rsidRPr="00275356">
        <w:rPr>
          <w:rFonts w:ascii="Lotus Linotype" w:hAnsi="Lotus Linotype" w:cs="Lotus Linotype" w:hint="cs"/>
          <w:spacing w:val="-2"/>
          <w:sz w:val="36"/>
          <w:szCs w:val="36"/>
          <w:rtl/>
        </w:rPr>
        <w:t xml:space="preserve"> » </w:t>
      </w:r>
      <w:r w:rsidRPr="00275356">
        <w:rPr>
          <w:rFonts w:ascii="Lotus Linotype" w:hAnsi="Lotus Linotype"/>
          <w:spacing w:val="-2"/>
          <w:position w:val="4"/>
          <w:sz w:val="36"/>
          <w:szCs w:val="36"/>
          <w:vertAlign w:val="superscript"/>
          <w:rtl/>
        </w:rPr>
        <w:t>(</w:t>
      </w:r>
      <w:r w:rsidRPr="00275356">
        <w:rPr>
          <w:rStyle w:val="a4"/>
          <w:rFonts w:ascii="Lotus Linotype" w:hAnsi="Lotus Linotype"/>
          <w:spacing w:val="-2"/>
          <w:position w:val="2"/>
          <w:sz w:val="36"/>
          <w:szCs w:val="36"/>
          <w:rtl/>
        </w:rPr>
        <w:footnoteReference w:id="53"/>
      </w:r>
      <w:r w:rsidRPr="00275356">
        <w:rPr>
          <w:rFonts w:ascii="Lotus Linotype" w:hAnsi="Lotus Linotype"/>
          <w:spacing w:val="-2"/>
          <w:position w:val="4"/>
          <w:sz w:val="36"/>
          <w:szCs w:val="36"/>
          <w:vertAlign w:val="superscript"/>
          <w:rtl/>
        </w:rPr>
        <w:t>)</w:t>
      </w:r>
      <w:r w:rsidRPr="00275356">
        <w:rPr>
          <w:rFonts w:ascii="Lotus Linotype" w:hAnsi="Lotus Linotype" w:cs="Lotus Linotype"/>
          <w:spacing w:val="-2"/>
          <w:sz w:val="36"/>
          <w:szCs w:val="36"/>
          <w:rtl/>
        </w:rPr>
        <w:t>.</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فهذه الاقتباسات من كلام هؤلاء الأعلام السابقين والمعاصرين يستأنس بها في بيان شرعية الاجتهاد في أمور العقيدة</w:t>
      </w:r>
      <w:r w:rsidRPr="00275356">
        <w:rPr>
          <w:rFonts w:ascii="Lotus Linotype" w:hAnsi="Lotus Linotype" w:cs="Lotus Linotype" w:hint="cs"/>
          <w:sz w:val="36"/>
          <w:szCs w:val="36"/>
          <w:rtl/>
        </w:rPr>
        <w:t xml:space="preserve"> الفرعية لمن هم أهل للاجتهاد</w:t>
      </w:r>
      <w:r w:rsidRPr="00275356">
        <w:rPr>
          <w:rFonts w:ascii="Lotus Linotype" w:hAnsi="Lotus Linotype" w:cs="Lotus Linotype"/>
          <w:sz w:val="36"/>
          <w:szCs w:val="36"/>
          <w:rtl/>
        </w:rPr>
        <w:t xml:space="preserve"> كغيرها من أمور الدين</w:t>
      </w:r>
      <w:r w:rsidRPr="00275356">
        <w:rPr>
          <w:rFonts w:ascii="Lotus Linotype" w:hAnsi="Lotus Linotype" w:cs="Lotus Linotype" w:hint="cs"/>
          <w:sz w:val="36"/>
          <w:szCs w:val="36"/>
          <w:rtl/>
        </w:rPr>
        <w:t xml:space="preserve"> لأهل الاجتهاد وِفق الضوابط الشرعية، </w:t>
      </w:r>
      <w:r w:rsidRPr="00275356">
        <w:rPr>
          <w:rFonts w:ascii="Lotus Linotype" w:hAnsi="Lotus Linotype" w:cs="Lotus Linotype"/>
          <w:sz w:val="36"/>
          <w:szCs w:val="36"/>
          <w:rtl/>
        </w:rPr>
        <w:t>لأن الحكم بالخطأ على المخالف وعدم الحكم عليه بالضلال والابتداع بيان لشرعية الاجتهاد في هذه القضايا الخلافية.</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والذين يقولون بعدم شرعية الاجتهاد في مسائل العقيدة يقال لهم: إنكم قد اجتهدتم في تفسير نصوص العقيدة، حيث إنكم لم تعتمدوا في تفسير كثير منها على نص من رسول الله </w:t>
      </w:r>
      <w:r w:rsidRPr="00275356">
        <w:rPr>
          <w:rFonts w:ascii="Lotus Linotype" w:hAnsi="Lotus Linotype" w:cs="Lotus Linotype"/>
          <w:sz w:val="36"/>
          <w:szCs w:val="36"/>
        </w:rPr>
        <w:sym w:font="AGA Arabesque" w:char="F072"/>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وإنما بينتم معانيها بناء علـى دلالات اللغة العربية، سواء حملها هؤلاء المفسرون على ظاهرها أم أولوها بمعاني أخرى، وقد اتفق أهل السنة بمختلف طوائفهم على تفسير نصوص معية الله تعالى بالعلم وبالنصر والتأييد.</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بل إن هناك نوع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من التناقض بين بيان معاني نصوص الأسماء </w:t>
      </w:r>
      <w:r w:rsidRPr="00275356">
        <w:rPr>
          <w:rFonts w:ascii="Lotus Linotype" w:hAnsi="Lotus Linotype" w:cs="Lotus Linotype"/>
          <w:sz w:val="36"/>
          <w:szCs w:val="36"/>
          <w:rtl/>
        </w:rPr>
        <w:lastRenderedPageBreak/>
        <w:t>والصفات والقول بعدم شرعية الاجتهاد في ذلك لأن بيان معناها يعني أنها من المحكم</w:t>
      </w:r>
      <w:r w:rsidRPr="00275356">
        <w:rPr>
          <w:rFonts w:ascii="Lotus Linotype" w:hAnsi="Lotus Linotype" w:cs="Lotus Linotype" w:hint="cs"/>
          <w:sz w:val="36"/>
          <w:szCs w:val="36"/>
          <w:rtl/>
        </w:rPr>
        <w:t xml:space="preserve"> الذي </w:t>
      </w:r>
      <w:proofErr w:type="spellStart"/>
      <w:r w:rsidRPr="00275356">
        <w:rPr>
          <w:rFonts w:ascii="Lotus Linotype" w:hAnsi="Lotus Linotype" w:cs="Lotus Linotype" w:hint="cs"/>
          <w:sz w:val="36"/>
          <w:szCs w:val="36"/>
          <w:rtl/>
        </w:rPr>
        <w:t>لايحتمل</w:t>
      </w:r>
      <w:proofErr w:type="spellEnd"/>
      <w:r w:rsidRPr="00275356">
        <w:rPr>
          <w:rFonts w:ascii="Lotus Linotype" w:hAnsi="Lotus Linotype" w:cs="Lotus Linotype" w:hint="cs"/>
          <w:sz w:val="36"/>
          <w:szCs w:val="36"/>
          <w:rtl/>
        </w:rPr>
        <w:t xml:space="preserve"> إلا معنى واحدا، </w:t>
      </w:r>
      <w:r w:rsidRPr="00275356">
        <w:rPr>
          <w:rFonts w:ascii="Lotus Linotype" w:hAnsi="Lotus Linotype" w:cs="Lotus Linotype"/>
          <w:sz w:val="36"/>
          <w:szCs w:val="36"/>
          <w:rtl/>
        </w:rPr>
        <w:t>أما عدم شرعية الاجتهاد فيها فهو يعني أنها من المتشابه</w:t>
      </w:r>
      <w:r w:rsidRPr="00275356">
        <w:rPr>
          <w:rFonts w:ascii="Lotus Linotype" w:hAnsi="Lotus Linotype" w:cs="Lotus Linotype" w:hint="cs"/>
          <w:sz w:val="36"/>
          <w:szCs w:val="36"/>
          <w:rtl/>
        </w:rPr>
        <w:t xml:space="preserve"> الذي يحتمل أكثر من معنى</w:t>
      </w:r>
      <w:r w:rsidRPr="00275356">
        <w:rPr>
          <w:rFonts w:ascii="Lotus Linotype" w:hAnsi="Lotus Linotype" w:cs="Lotus Linotype"/>
          <w:sz w:val="36"/>
          <w:szCs w:val="36"/>
          <w:rtl/>
        </w:rPr>
        <w:t>، والقائلون بمنع الاجتهاد فيها يرون أنها من المحكم وليست من المتشابه.</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إنه ينبغي أن تُعرض موضوعات العقيدة بالأسلوب الذي تعرض فيه أبواب الأحكام، وذلك بجمع أطراف الموضوع والنظر فيما عند المخالفين من الأدلة والاجتهادات، ثم ترجيح القول الراجح بالبراهين المقنعة بهدوء وروية، ومن غير هجوم على المخالفين ولا اتهام لهم في معتقداتهم، وذلك لأن عرض الموضوعات بشيء من العنف والاعتزاز بالرأي والتهوين مما عند الآخرين يورث في الطلاب الناشئين نوع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من الشدة في التمسك بالمذهب العقدي الذي نشأوا عليه لشعورهم المهيمن بأنه الحق الذي لا يقبل النظر وأن الذي مع الآخرين هو الباطل الذي لا يقبل النظر.</w:t>
      </w:r>
    </w:p>
    <w:p w:rsidR="00B1266C" w:rsidRPr="00275356" w:rsidRDefault="00B1266C" w:rsidP="00833ED4">
      <w:pPr>
        <w:widowControl w:val="0"/>
        <w:spacing w:before="120" w:after="120" w:line="204" w:lineRule="auto"/>
        <w:jc w:val="both"/>
        <w:rPr>
          <w:rFonts w:ascii="Lotus Linotype" w:hAnsi="Lotus Linotype" w:cs="AL-Mateen"/>
          <w:sz w:val="36"/>
          <w:szCs w:val="36"/>
          <w:rtl/>
        </w:rPr>
      </w:pPr>
      <w:r w:rsidRPr="00275356">
        <w:rPr>
          <w:rFonts w:ascii="Lotus Linotype" w:hAnsi="Lotus Linotype" w:cs="AL-Mateen"/>
          <w:sz w:val="36"/>
          <w:szCs w:val="36"/>
          <w:rtl/>
        </w:rPr>
        <w:t>الحق ليس بالكثرة ولا بالقلة:</w:t>
      </w:r>
    </w:p>
    <w:p w:rsidR="00B1266C" w:rsidRPr="00275356" w:rsidRDefault="00B1266C" w:rsidP="0088663B">
      <w:pPr>
        <w:widowControl w:val="0"/>
        <w:spacing w:before="120" w:after="120" w:line="216"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بعض أهل العلم ينظرون إلى الحق من منظار القلة أو الكثرة، فمنهم من يرى أن الحق مع القلة، ويستدلون على ذلك بحديث </w:t>
      </w:r>
      <w:r w:rsidRPr="00275356">
        <w:rPr>
          <w:rFonts w:ascii="Lotus Linotype" w:hAnsi="Lotus Linotype" w:cs="Lotus Linotype"/>
          <w:sz w:val="36"/>
          <w:szCs w:val="36"/>
          <w:rtl/>
        </w:rPr>
        <w:lastRenderedPageBreak/>
        <w:t>الفِرَق</w:t>
      </w:r>
      <w:r w:rsidRPr="00275356">
        <w:rPr>
          <w:rStyle w:val="a4"/>
          <w:position w:val="2"/>
          <w:sz w:val="36"/>
          <w:szCs w:val="36"/>
          <w:rtl/>
        </w:rPr>
        <w:t>(</w:t>
      </w:r>
      <w:r w:rsidRPr="00275356">
        <w:rPr>
          <w:rStyle w:val="a4"/>
          <w:rFonts w:ascii="Lotus Linotype" w:hAnsi="Lotus Linotype"/>
          <w:position w:val="2"/>
          <w:sz w:val="36"/>
          <w:szCs w:val="36"/>
          <w:rtl/>
        </w:rPr>
        <w:footnoteReference w:id="54"/>
      </w:r>
      <w:r w:rsidRPr="00275356">
        <w:rPr>
          <w:rStyle w:val="a4"/>
          <w:position w:val="2"/>
          <w:sz w:val="36"/>
          <w:szCs w:val="36"/>
          <w:rtl/>
        </w:rPr>
        <w:t>)</w:t>
      </w:r>
      <w:r w:rsidRPr="00275356">
        <w:rPr>
          <w:rFonts w:ascii="Lotus Linotype" w:hAnsi="Lotus Linotype" w:cs="Lotus Linotype"/>
          <w:sz w:val="36"/>
          <w:szCs w:val="36"/>
          <w:rtl/>
        </w:rPr>
        <w:t xml:space="preserve"> ويقولون إن</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نسبة أهل الحق إلى أهل الباطل كنسبة واحد إلى ثلاثة وسبعين، وهذا لا دليل فيه على أن أهل الحق عددهم قليل، لأنه ليس في الحديث ما يفيد تساوي عدد أهل هذه الفرق، بل إن في إحدى روايات هذ</w:t>
      </w:r>
      <w:r w:rsidR="0088663B">
        <w:rPr>
          <w:rFonts w:ascii="Lotus Linotype" w:hAnsi="Lotus Linotype" w:cs="Lotus Linotype"/>
          <w:sz w:val="36"/>
          <w:szCs w:val="36"/>
          <w:rtl/>
        </w:rPr>
        <w:t xml:space="preserve">ا </w:t>
      </w:r>
      <w:proofErr w:type="spellStart"/>
      <w:r w:rsidR="0088663B">
        <w:rPr>
          <w:rFonts w:ascii="Lotus Linotype" w:hAnsi="Lotus Linotype" w:cs="Lotus Linotype"/>
          <w:sz w:val="36"/>
          <w:szCs w:val="36"/>
          <w:rtl/>
        </w:rPr>
        <w:t>الحديث</w:t>
      </w:r>
      <w:r w:rsidR="0088663B">
        <w:rPr>
          <w:rFonts w:ascii="Lotus Linotype" w:hAnsi="Lotus Linotype" w:cs="Lotus Linotype" w:hint="cs"/>
          <w:sz w:val="36"/>
          <w:szCs w:val="36"/>
          <w:rtl/>
        </w:rPr>
        <w:t>«</w:t>
      </w:r>
      <w:r w:rsidR="0088663B">
        <w:rPr>
          <w:rFonts w:ascii="Lotus Linotype" w:hAnsi="Lotus Linotype" w:cs="Lotus Linotype"/>
          <w:sz w:val="36"/>
          <w:szCs w:val="36"/>
          <w:rtl/>
        </w:rPr>
        <w:t>فقلنا:انعتهم</w:t>
      </w:r>
      <w:proofErr w:type="spellEnd"/>
      <w:r w:rsidR="0088663B">
        <w:rPr>
          <w:rFonts w:ascii="Lotus Linotype" w:hAnsi="Lotus Linotype" w:cs="Lotus Linotype"/>
          <w:sz w:val="36"/>
          <w:szCs w:val="36"/>
          <w:rtl/>
        </w:rPr>
        <w:t xml:space="preserve"> </w:t>
      </w:r>
      <w:proofErr w:type="spellStart"/>
      <w:r w:rsidR="0088663B">
        <w:rPr>
          <w:rFonts w:ascii="Lotus Linotype" w:hAnsi="Lotus Linotype" w:cs="Lotus Linotype"/>
          <w:sz w:val="36"/>
          <w:szCs w:val="36"/>
          <w:rtl/>
        </w:rPr>
        <w:t>لنا،</w:t>
      </w:r>
      <w:r w:rsidRPr="00275356">
        <w:rPr>
          <w:rFonts w:ascii="Lotus Linotype" w:hAnsi="Lotus Linotype" w:cs="Lotus Linotype"/>
          <w:sz w:val="36"/>
          <w:szCs w:val="36"/>
          <w:rtl/>
        </w:rPr>
        <w:t>فقال</w:t>
      </w:r>
      <w:proofErr w:type="spellEnd"/>
      <w:r w:rsidRPr="00275356">
        <w:rPr>
          <w:rFonts w:ascii="Lotus Linotype" w:hAnsi="Lotus Linotype" w:cs="Lotus Linotype"/>
          <w:sz w:val="36"/>
          <w:szCs w:val="36"/>
          <w:rtl/>
        </w:rPr>
        <w:t>: السواد الأعظم</w:t>
      </w:r>
      <w:r w:rsidRPr="00275356">
        <w:rPr>
          <w:rFonts w:ascii="Lotus Linotype" w:hAnsi="Lotus Linotype" w:cs="Lotus Linotype" w:hint="cs"/>
          <w:sz w:val="36"/>
          <w:szCs w:val="36"/>
          <w:rtl/>
        </w:rPr>
        <w:t>»</w:t>
      </w:r>
      <w:r w:rsidRPr="00275356">
        <w:rPr>
          <w:rFonts w:ascii="Lotus Linotype" w:hAnsi="Lotus Linotype" w:cs="Lotus Linotype"/>
          <w:sz w:val="36"/>
          <w:szCs w:val="36"/>
          <w:rtl/>
        </w:rPr>
        <w:t>، ذكره الحافظ الهيثمي من رواية الحافظ الطبراني وقال: رجاله ثقات، وهذا يفيد بأن أصحاب الفرق الضالة يشذون عن أهل الحق الذين هم جمهور المسلمين.</w:t>
      </w:r>
    </w:p>
    <w:p w:rsidR="00B1266C" w:rsidRPr="00275356" w:rsidRDefault="00B1266C" w:rsidP="0088663B">
      <w:pPr>
        <w:widowControl w:val="0"/>
        <w:spacing w:before="120" w:after="120" w:line="216"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وكذلك يستدلون بحديث الطائفة المنصورة</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55"/>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 وليس فيه دليل على ما ذهبوا إليه، لأن الصفات البارزة التي تميز الطائفة المنصورة هي الصفات الجهادية كما سيأتي في الكلام على هذه الطائفة، فالمعالم المميزة لها صفات عملية وليست مجرد صفات علمية، والموضوع الذي نحن بصدده يرتكز على الجانب العلمي.</w:t>
      </w:r>
    </w:p>
    <w:p w:rsidR="00B1266C" w:rsidRPr="00275356" w:rsidRDefault="00B1266C" w:rsidP="0088663B">
      <w:pPr>
        <w:widowControl w:val="0"/>
        <w:spacing w:before="120" w:after="120" w:line="216"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وربما استدلوا بقول الله تعالى</w:t>
      </w:r>
      <w:r w:rsidRPr="00275356">
        <w:rPr>
          <w:rFonts w:ascii="Lotus Linotype" w:hAnsi="Lotus Linotype" w:cs="Lotus Linotype" w:hint="cs"/>
          <w:sz w:val="36"/>
          <w:szCs w:val="36"/>
          <w:rtl/>
        </w:rPr>
        <w:t xml:space="preserve"> </w:t>
      </w:r>
      <w:proofErr w:type="spellStart"/>
      <w:r w:rsidRPr="00275356">
        <w:rPr>
          <w:rFonts w:ascii="QCF_BSML" w:hAnsi="QCF_BSML" w:cs="QCF_BSML"/>
          <w:color w:val="000000"/>
          <w:sz w:val="32"/>
          <w:szCs w:val="32"/>
          <w:rtl/>
          <w:lang w:eastAsia="en-US"/>
        </w:rPr>
        <w:t>ﭽ</w:t>
      </w:r>
      <w:r w:rsidRPr="00275356">
        <w:rPr>
          <w:rFonts w:ascii="QCF_P142" w:hAnsi="QCF_P142" w:cs="QCF_P142"/>
          <w:color w:val="000000"/>
          <w:sz w:val="32"/>
          <w:szCs w:val="32"/>
          <w:rtl/>
          <w:lang w:eastAsia="en-US"/>
        </w:rPr>
        <w:t>ﯙ</w:t>
      </w:r>
      <w:proofErr w:type="spellEnd"/>
      <w:r w:rsidRPr="00275356">
        <w:rPr>
          <w:rFonts w:ascii="QCF_P142" w:hAnsi="QCF_P142" w:cs="QCF_P142"/>
          <w:color w:val="000000"/>
          <w:sz w:val="32"/>
          <w:szCs w:val="32"/>
          <w:rtl/>
          <w:lang w:eastAsia="en-US"/>
        </w:rPr>
        <w:t xml:space="preserve">   ﯚ  ﯛ  ﯜ  ﯝ ﯞ  ﯟ  ﯠ  ﯡ  </w:t>
      </w:r>
      <w:proofErr w:type="spellStart"/>
      <w:r w:rsidRPr="00275356">
        <w:rPr>
          <w:rFonts w:ascii="QCF_P142" w:hAnsi="QCF_P142" w:cs="QCF_P142"/>
          <w:color w:val="000000"/>
          <w:sz w:val="32"/>
          <w:szCs w:val="32"/>
          <w:rtl/>
          <w:lang w:eastAsia="en-US"/>
        </w:rPr>
        <w:t>ﯢ</w:t>
      </w:r>
      <w:r w:rsidRPr="00275356">
        <w:rPr>
          <w:rFonts w:ascii="QCF_P142" w:hAnsi="QCF_P142" w:cs="QCF_P142"/>
          <w:color w:val="0000A5"/>
          <w:sz w:val="32"/>
          <w:szCs w:val="32"/>
          <w:rtl/>
          <w:lang w:eastAsia="en-US"/>
        </w:rPr>
        <w:t>ﯣ</w:t>
      </w:r>
      <w:proofErr w:type="spellEnd"/>
      <w:r w:rsidRPr="00275356">
        <w:rPr>
          <w:rFonts w:ascii="QCF_P142" w:hAnsi="QCF_P142" w:cs="QCF_P142"/>
          <w:color w:val="000000"/>
          <w:sz w:val="32"/>
          <w:szCs w:val="32"/>
          <w:rtl/>
          <w:lang w:eastAsia="en-US"/>
        </w:rPr>
        <w:t xml:space="preserve">  </w:t>
      </w:r>
      <w:r w:rsidRPr="00275356">
        <w:rPr>
          <w:rFonts w:ascii="QCF_BSML" w:hAnsi="QCF_BSML" w:cs="QCF_BSML"/>
          <w:color w:val="000000"/>
          <w:sz w:val="32"/>
          <w:szCs w:val="32"/>
          <w:rtl/>
          <w:lang w:eastAsia="en-US"/>
        </w:rPr>
        <w:t>ﭼ</w:t>
      </w:r>
      <w:r w:rsidRPr="00275356">
        <w:rPr>
          <w:rFonts w:ascii="Arial" w:hAnsi="Arial" w:cs="Arial"/>
          <w:color w:val="000000"/>
          <w:sz w:val="32"/>
          <w:szCs w:val="32"/>
          <w:lang w:eastAsia="en-US"/>
        </w:rPr>
        <w:t xml:space="preserve"> </w:t>
      </w:r>
      <w:r w:rsidRPr="00275356">
        <w:rPr>
          <w:rFonts w:ascii="Lotus Linotype" w:hAnsi="Lotus Linotype" w:cs="Lotus Linotype"/>
          <w:sz w:val="36"/>
          <w:szCs w:val="36"/>
          <w:rtl/>
        </w:rPr>
        <w:t xml:space="preserve">[الأنعام:116] وهذا الاستدلال بعيد عن </w:t>
      </w:r>
      <w:r w:rsidRPr="00275356">
        <w:rPr>
          <w:rFonts w:ascii="Lotus Linotype" w:hAnsi="Lotus Linotype" w:cs="Lotus Linotype"/>
          <w:sz w:val="36"/>
          <w:szCs w:val="36"/>
          <w:rtl/>
        </w:rPr>
        <w:lastRenderedPageBreak/>
        <w:t xml:space="preserve">الصواب لأن هذه الآية نزلت في الكفار، وهم أكثر أهل الأرض في وقت بعثة النبي </w:t>
      </w:r>
      <w:r w:rsidRPr="00275356">
        <w:rPr>
          <w:rFonts w:ascii="Lotus Linotype" w:hAnsi="Lotus Linotype" w:cs="Lotus Linotype"/>
          <w:sz w:val="36"/>
          <w:szCs w:val="36"/>
        </w:rPr>
        <w:sym w:font="AGA Arabesque" w:char="F072"/>
      </w:r>
      <w:r w:rsidRPr="00275356">
        <w:rPr>
          <w:rFonts w:ascii="Lotus Linotype" w:hAnsi="Lotus Linotype" w:cs="Lotus Linotype"/>
          <w:sz w:val="36"/>
          <w:szCs w:val="36"/>
          <w:rtl/>
        </w:rPr>
        <w:t xml:space="preserve">، ولا تنطبق هذه الآية على العلماء المجتهدين من المسلمين. </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وبعض أهل العلم يرون أن الحق مع الكثرة لأنهم هم الجمهور، وقد اعتبر العلماء قول الجمهور في الترجيح.</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والصواب - والله أعلم - أن ينظر إلى الحق من خلال الأدلة الشرعية، وأن ينظر في تفسيرها دلالات اللغة العربية، مع مراعاة حمل المطلق على المقيد والعام على الخاص والمجمل على المبين، وحمل الكلام على الحقيقة إلا إذا دلت القرائن على لزوم حمله على المجاز ونحو ذلك.</w:t>
      </w:r>
    </w:p>
    <w:p w:rsidR="00B1266C" w:rsidRPr="00275356" w:rsidRDefault="00B1266C" w:rsidP="00833ED4">
      <w:pPr>
        <w:pStyle w:val="20"/>
        <w:widowControl w:val="0"/>
        <w:spacing w:before="120" w:line="204" w:lineRule="auto"/>
        <w:ind w:left="0" w:hanging="2"/>
        <w:jc w:val="center"/>
        <w:rPr>
          <w:rFonts w:ascii="Lotus Linotype" w:hAnsi="Lotus Linotype" w:cs="AL-Mateen"/>
          <w:sz w:val="36"/>
          <w:szCs w:val="36"/>
          <w:rtl/>
        </w:rPr>
      </w:pPr>
      <w:r w:rsidRPr="00275356">
        <w:rPr>
          <w:rFonts w:ascii="Lotus Linotype" w:hAnsi="Lotus Linotype" w:cs="AL-Mateen"/>
          <w:sz w:val="36"/>
          <w:szCs w:val="36"/>
          <w:rtl/>
        </w:rPr>
        <w:br w:type="page"/>
      </w:r>
      <w:r w:rsidRPr="00275356">
        <w:rPr>
          <w:rFonts w:ascii="Lotus Linotype" w:hAnsi="Lotus Linotype" w:cs="AL-Mateen" w:hint="cs"/>
          <w:sz w:val="36"/>
          <w:szCs w:val="36"/>
          <w:rtl/>
        </w:rPr>
        <w:lastRenderedPageBreak/>
        <w:t>- لمحة تاريخية عن الموضوع -</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لقد دخل أهل السنة والجماعة في صراع جدلي عنيف في القرنين الثاني والثالث مع المخالفين الذين شذوا عن منهج الحق، وخاصة مع الجهمية </w:t>
      </w:r>
      <w:proofErr w:type="spellStart"/>
      <w:r w:rsidRPr="00275356">
        <w:rPr>
          <w:rFonts w:ascii="Lotus Linotype" w:hAnsi="Lotus Linotype" w:cs="Lotus Linotype"/>
          <w:sz w:val="36"/>
          <w:szCs w:val="36"/>
          <w:rtl/>
        </w:rPr>
        <w:t>والمعتزلة</w:t>
      </w:r>
      <w:r w:rsidR="00B66C94" w:rsidRPr="00275356">
        <w:rPr>
          <w:rFonts w:ascii="Lotus Linotype" w:hAnsi="Lotus Linotype" w:cs="Lotus Linotype"/>
          <w:sz w:val="36"/>
          <w:szCs w:val="36"/>
          <w:rtl/>
        </w:rPr>
        <w:t>،</w:t>
      </w:r>
      <w:r w:rsidRPr="00275356">
        <w:rPr>
          <w:rFonts w:ascii="Lotus Linotype" w:hAnsi="Lotus Linotype" w:cs="Lotus Linotype"/>
          <w:sz w:val="36"/>
          <w:szCs w:val="36"/>
          <w:rtl/>
        </w:rPr>
        <w:t>وبلغ</w:t>
      </w:r>
      <w:proofErr w:type="spellEnd"/>
      <w:r w:rsidRPr="00275356">
        <w:rPr>
          <w:rFonts w:ascii="Lotus Linotype" w:hAnsi="Lotus Linotype" w:cs="Lotus Linotype"/>
          <w:sz w:val="36"/>
          <w:szCs w:val="36"/>
          <w:rtl/>
        </w:rPr>
        <w:t xml:space="preserve"> الصراع ذروته حينما تمكن المعتزلة من قلب أمير المؤمنين المأمون فأقنعوه بأفكارهم الشاذة التي من أهمها القول بخلق القرآن الكريم، وتحوَّل الصراع الجدلي إلى فتنة مرَّ بها علماء السنة كما هو معروف، وذلك فيما بين عامي ثمانية عشر ومائتين وأربعة وثلاثين ومائتين وكان ذلك التمكين سبب</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في انتشار مذهب المعتزلة، إلى أن خُضدت شوكتهم في عهد أمير المؤمنين المتوكل الذي كان مقتنع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بمنهج أهل السنة، فصار الصراع بينهم وبين أهل السنة فكريّ</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خالي</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من الضغوط السلطانية، فألَّف عدد من علماء السنة كتب</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في الرد على الجهمية والمعتزلة، ومن هؤلاء العلماء أبو 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الله محمد بن إسماعيل البخاري، وعبد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الله بن مسلم بن قتيبة، وعثمان بن سعيد الدارمي، وعبد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الرحمن بن أبي حاتم.</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وقد اشتهر أهل السنة آنذاك بالانتساب إلى الحديث النبوي، فكانوا يسمَّون </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أهل الحديث</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 ولما برز الإمام أحمد بن حنبل في الدفاع عن السنة نُسب أهل السنة إليه فكانوا يسمَّون </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الحنابلة</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وقد ظلت المعارك الجدلية قائمة بين علماء السنة ومخالفيهم من </w:t>
      </w:r>
      <w:r w:rsidRPr="00275356">
        <w:rPr>
          <w:rFonts w:ascii="Lotus Linotype" w:hAnsi="Lotus Linotype" w:cs="Lotus Linotype"/>
          <w:sz w:val="36"/>
          <w:szCs w:val="36"/>
          <w:rtl/>
        </w:rPr>
        <w:lastRenderedPageBreak/>
        <w:t>المعتزلة والجهمية إلى أن برز في الميدان أحد أقطاب المعتزلة وهو</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الإمام أبو الحسن علي بن إسماعيل الأشعري، حيث رفض مذهب المعتزلة، وأعلن على المنبر توبته، وذلك في عام ثلاثمائة وقام بمناظرة علماء الاعتزال حتى أفحمهم وحصرهم، وقد ساعده على ذلك حدة ذكائه وقوة فهمه ومعرفته الدقيقة بمذهب المعتزلة حيث بقي معهم أربعين سنة، وقد بدأ آنذاك نجمهم بالأفول وتقوقعوا في دوائر ضيقة.</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وفي ذلك يقول الفقيه أبو بكر الصيرفي: كانت المعتزلة قد رفعوا رؤوسهم حتى نشأ الأشعري فحجرهم في أقماع السمسم</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56"/>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وقد أعلن أبو الحسن الأشعري عند رجوعه إلى مذهب أهل السنة أنه على مذهب الإمام أحمد بن حنبل، وفي ذلك يقول: </w:t>
      </w:r>
      <w:r w:rsidR="00B66C94" w:rsidRPr="00275356">
        <w:rPr>
          <w:rFonts w:ascii="Lotus Linotype" w:hAnsi="Lotus Linotype" w:cs="Lotus Linotype" w:hint="cs"/>
          <w:sz w:val="36"/>
          <w:szCs w:val="36"/>
          <w:rtl/>
        </w:rPr>
        <w:t>«</w:t>
      </w:r>
      <w:r w:rsidRPr="00275356">
        <w:rPr>
          <w:rFonts w:ascii="Lotus Linotype" w:hAnsi="Lotus Linotype" w:cs="Lotus Linotype"/>
          <w:sz w:val="36"/>
          <w:szCs w:val="36"/>
          <w:rtl/>
        </w:rPr>
        <w:t xml:space="preserve">قولنا الذي نقول به وديانتنا التي ندين بها التمسك بكتاب ربنا عز وجل، وسنة نبينا </w:t>
      </w:r>
      <w:r w:rsidRPr="00275356">
        <w:rPr>
          <w:rFonts w:ascii="Lotus Linotype" w:hAnsi="Lotus Linotype" w:cs="Lotus Linotype"/>
          <w:sz w:val="36"/>
          <w:szCs w:val="36"/>
        </w:rPr>
        <w:sym w:font="AGA Arabesque" w:char="F072"/>
      </w:r>
      <w:r w:rsidRPr="00275356">
        <w:rPr>
          <w:rFonts w:ascii="Lotus Linotype" w:hAnsi="Lotus Linotype" w:cs="Lotus Linotype" w:hint="cs"/>
          <w:sz w:val="36"/>
          <w:szCs w:val="36"/>
          <w:rtl/>
        </w:rPr>
        <w:t xml:space="preserve">، </w:t>
      </w:r>
      <w:proofErr w:type="spellStart"/>
      <w:r w:rsidRPr="00275356">
        <w:rPr>
          <w:rFonts w:ascii="Lotus Linotype" w:hAnsi="Lotus Linotype" w:cs="Lotus Linotype"/>
          <w:sz w:val="36"/>
          <w:szCs w:val="36"/>
          <w:rtl/>
        </w:rPr>
        <w:t>ومارُوي</w:t>
      </w:r>
      <w:proofErr w:type="spellEnd"/>
      <w:r w:rsidRPr="00275356">
        <w:rPr>
          <w:rFonts w:ascii="Lotus Linotype" w:hAnsi="Lotus Linotype" w:cs="Lotus Linotype"/>
          <w:sz w:val="36"/>
          <w:szCs w:val="36"/>
          <w:rtl/>
        </w:rPr>
        <w:t xml:space="preserve"> عن الصحابة والتابعين وأئمة الحديث، ونحن بذلك معتصمون، وبما كان يقول به أبو 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الله أحمد بن محمد بن حنبل - نضر الله وجهه، ورفع درجته، وأجزل مثوبته - قائلون، ولما خالف قوله مخالفون، لأنه الإمام الفاضل والرئيس الكامل، الذي أبان الله به الحق ودفع به الضلال، وأوضح به المنهاج وقمع به بدع المبتدعين وزيغ الزائغين، وشك الشاكين، فرحمة الله عليه من إمام </w:t>
      </w:r>
      <w:r w:rsidRPr="00275356">
        <w:rPr>
          <w:rFonts w:ascii="Lotus Linotype" w:hAnsi="Lotus Linotype" w:cs="Lotus Linotype"/>
          <w:sz w:val="36"/>
          <w:szCs w:val="36"/>
          <w:rtl/>
        </w:rPr>
        <w:lastRenderedPageBreak/>
        <w:t>مقدم وجليل معظم مفخم</w:t>
      </w:r>
      <w:r w:rsidRPr="00275356">
        <w:rPr>
          <w:rFonts w:ascii="Lotus Linotype" w:hAnsi="Lotus Linotype" w:cs="Lotus Linotype" w:hint="cs"/>
          <w:sz w:val="36"/>
          <w:szCs w:val="36"/>
          <w:rtl/>
        </w:rPr>
        <w:t xml:space="preserve"> »</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57"/>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pStyle w:val="20"/>
        <w:widowControl w:val="0"/>
        <w:spacing w:before="120" w:line="204" w:lineRule="auto"/>
        <w:ind w:left="0" w:firstLine="567"/>
        <w:jc w:val="both"/>
        <w:rPr>
          <w:rFonts w:ascii="Lotus Linotype" w:hAnsi="Lotus Linotype" w:cs="Lotus Linotype"/>
          <w:sz w:val="36"/>
          <w:szCs w:val="36"/>
          <w:rtl/>
        </w:rPr>
      </w:pPr>
      <w:r w:rsidRPr="00275356">
        <w:rPr>
          <w:rFonts w:ascii="Lotus Linotype" w:hAnsi="Lotus Linotype" w:cs="Lotus Linotype"/>
          <w:sz w:val="36"/>
          <w:szCs w:val="36"/>
          <w:rtl/>
        </w:rPr>
        <w:t>وقد كان من أسباب شهرته وانتشار مذهبه أنه حاول التوفيق بين الاتجاهات العقدية السائدة في عصره، حيث اعتمد في مذهبه على الكتاب والسنة، ثم أثبت بعض الصفات على ظاهرها وأوَّل بعضها الآخر، فكان دفاعه عن الكتاب والسنة وردُّه القوي على المعتزلة والجهمية قد جعل له حظوة كبيرة عند أهل الحديث، وتأويله لبعض الصفات قد جذب إليه قطاع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من العلماء لا يرون الأخذ بالظاهر في بعض نصوص الصفات.</w:t>
      </w:r>
    </w:p>
    <w:p w:rsidR="00B1266C" w:rsidRPr="00275356" w:rsidRDefault="00B1266C" w:rsidP="00833ED4">
      <w:pPr>
        <w:widowControl w:val="0"/>
        <w:spacing w:before="120" w:after="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وقد سُمِّي أتباع هذا المذهب </w:t>
      </w:r>
      <w:r w:rsidRPr="00275356">
        <w:rPr>
          <w:rFonts w:ascii="Lotus Linotype" w:hAnsi="Lotus Linotype" w:cs="Lotus Linotype" w:hint="cs"/>
          <w:sz w:val="36"/>
          <w:szCs w:val="36"/>
          <w:rtl/>
        </w:rPr>
        <w:t>«</w:t>
      </w:r>
      <w:r w:rsidRPr="00275356">
        <w:rPr>
          <w:rFonts w:ascii="Lotus Linotype" w:hAnsi="Lotus Linotype" w:cs="Lotus Linotype"/>
          <w:sz w:val="36"/>
          <w:szCs w:val="36"/>
          <w:rtl/>
        </w:rPr>
        <w:t>الأشعر</w:t>
      </w:r>
      <w:r w:rsidRPr="00275356">
        <w:rPr>
          <w:rFonts w:ascii="Lotus Linotype" w:hAnsi="Lotus Linotype" w:cs="Lotus Linotype" w:hint="cs"/>
          <w:sz w:val="36"/>
          <w:szCs w:val="36"/>
          <w:rtl/>
        </w:rPr>
        <w:t>ي</w:t>
      </w:r>
      <w:r w:rsidRPr="00275356">
        <w:rPr>
          <w:rFonts w:ascii="Lotus Linotype" w:hAnsi="Lotus Linotype" w:cs="Lotus Linotype"/>
          <w:sz w:val="36"/>
          <w:szCs w:val="36"/>
          <w:rtl/>
        </w:rPr>
        <w:t>ة</w:t>
      </w:r>
      <w:r w:rsidRPr="00275356">
        <w:rPr>
          <w:rFonts w:ascii="Lotus Linotype" w:hAnsi="Lotus Linotype" w:cs="Lotus Linotype" w:hint="cs"/>
          <w:sz w:val="36"/>
          <w:szCs w:val="36"/>
          <w:rtl/>
        </w:rPr>
        <w:t>»</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58"/>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وظل الوئام بين أهل الحديث وبين الأش</w:t>
      </w:r>
      <w:r w:rsidRPr="00275356">
        <w:rPr>
          <w:rFonts w:ascii="Lotus Linotype" w:hAnsi="Lotus Linotype" w:cs="Lotus Linotype" w:hint="cs"/>
          <w:sz w:val="36"/>
          <w:szCs w:val="36"/>
          <w:rtl/>
        </w:rPr>
        <w:t>عري</w:t>
      </w:r>
      <w:r w:rsidRPr="00275356">
        <w:rPr>
          <w:rFonts w:ascii="Lotus Linotype" w:hAnsi="Lotus Linotype" w:cs="Lotus Linotype"/>
          <w:sz w:val="36"/>
          <w:szCs w:val="36"/>
          <w:rtl/>
        </w:rPr>
        <w:t>ة، وأصبحوا جميع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ضد المعتزلة ونحوهم، وفي ذلك يقول الإمام ابن تيمية: </w:t>
      </w:r>
      <w:r w:rsidRPr="00275356">
        <w:rPr>
          <w:rFonts w:ascii="Lotus Linotype" w:hAnsi="Lotus Linotype" w:cs="Lotus Linotype" w:hint="cs"/>
          <w:sz w:val="36"/>
          <w:szCs w:val="36"/>
          <w:rtl/>
        </w:rPr>
        <w:t>«</w:t>
      </w:r>
      <w:r w:rsidRPr="00275356">
        <w:rPr>
          <w:rFonts w:ascii="Lotus Linotype" w:hAnsi="Lotus Linotype" w:cs="Lotus Linotype"/>
          <w:sz w:val="36"/>
          <w:szCs w:val="36"/>
          <w:rtl/>
        </w:rPr>
        <w:t>والأشعرية فيما يثبتونه من السنة فرع على الحنبلية، كما أن متكلمة الحنبلية - فيما يحتجون به من القياس العقلي - فرع عليهم، وإنما وقعت الفُرقة بسبب فتنة القشيري</w:t>
      </w:r>
      <w:r w:rsidRPr="00275356">
        <w:rPr>
          <w:rFonts w:ascii="Lotus Linotype" w:hAnsi="Lotus Linotype" w:cs="Lotus Linotype" w:hint="cs"/>
          <w:sz w:val="36"/>
          <w:szCs w:val="36"/>
          <w:rtl/>
        </w:rPr>
        <w:t xml:space="preserve"> »</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59"/>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 xml:space="preserve">. </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lastRenderedPageBreak/>
        <w:t>ويذكر ابن تيمية عن أبي القاسم ابن عساكر أنه قال:</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ما</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زالت الحنابلة والأشاعرة في قديم الدهر متفقين غير مفترقين حتى حدثت فتنة</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ابن القشيري</w:t>
      </w:r>
      <w:r w:rsidRPr="00275356">
        <w:rPr>
          <w:rFonts w:ascii="Lotus Linotype" w:hAnsi="Lotus Linotype" w:cs="Lotus Linotype" w:hint="cs"/>
          <w:sz w:val="36"/>
          <w:szCs w:val="36"/>
          <w:rtl/>
        </w:rPr>
        <w:t>»</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60"/>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 xml:space="preserve">. </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ويقول أبو القاسم علي بن الحسن ابن عساكر في هذا المعنى: ولم تزل الحنابلة ببغداد في قديم الدهر على مَرِّ الأوقات تعتضد بالأشعرية على أصحاب البدع، لأنهم المتكلمون من أهل الإثبات، فمن تكلم منهم في الرد على مبتدع فبلسان الأشعرية يتكلم، ومن حقق منهم في الأصول في مسألة فمنهم يتعلم، فلم يزالوا كذلك حتى حدث الاختلاف في زمن أبي نصر القشيري</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61"/>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ويلخص الحافظ ابن رجب هذه الفتنة بعد أن ذكر ما قام به الحنابلة من إنكار المنكرات عام أربعة وستين وأربعمائة بقوله: ومضمون ذلك أن أبا نصر القشيري ورد بغداد سنة تسع وستين وأربعمائة، وجلس في النظامية، وأخذ يذم الحنابلة وينسبهم إلى التجسيم، وكان المتعصب له أبو سعد الصوفي، ومال إلى نصره أبو إسحاق الشيرازي، وكتب إلى نظام الملك الوزير يشكو الحنابلة ويسأله المعونة، فاتفق جماعة من أتباعه على الهجوم على الشريف أبي </w:t>
      </w:r>
      <w:r w:rsidRPr="00275356">
        <w:rPr>
          <w:rFonts w:ascii="Lotus Linotype" w:hAnsi="Lotus Linotype" w:cs="Lotus Linotype"/>
          <w:sz w:val="36"/>
          <w:szCs w:val="36"/>
          <w:rtl/>
        </w:rPr>
        <w:lastRenderedPageBreak/>
        <w:t xml:space="preserve">جعفر في مسجده والإيقاع به فرتب الشريف جماعة أعدهم لرد خصومة إن وقعت، فلما وصل أولئك إلى باب المسجد رماهم هؤلاء بالآجر، فوقعت الفتنة، وقُتل من أولئك رجل من العامة وجرح آخرون </w:t>
      </w:r>
      <w:proofErr w:type="spellStart"/>
      <w:r w:rsidRPr="00275356">
        <w:rPr>
          <w:rFonts w:ascii="Lotus Linotype" w:hAnsi="Lotus Linotype" w:cs="Lotus Linotype"/>
          <w:sz w:val="36"/>
          <w:szCs w:val="36"/>
          <w:rtl/>
        </w:rPr>
        <w:t>وأ</w:t>
      </w:r>
      <w:proofErr w:type="spellEnd"/>
      <w:r w:rsidRPr="00275356">
        <w:rPr>
          <w:rFonts w:ascii="Lotus Linotype" w:hAnsi="Lotus Linotype" w:cs="Lotus Linotype"/>
          <w:position w:val="6"/>
          <w:sz w:val="36"/>
          <w:szCs w:val="36"/>
          <w:rtl/>
        </w:rPr>
        <w:t>ُ</w:t>
      </w:r>
      <w:r w:rsidRPr="00275356">
        <w:rPr>
          <w:rFonts w:ascii="Lotus Linotype" w:hAnsi="Lotus Linotype" w:cs="Lotus Linotype"/>
          <w:sz w:val="36"/>
          <w:szCs w:val="36"/>
          <w:rtl/>
        </w:rPr>
        <w:t>خِذت ثياب.</w:t>
      </w:r>
    </w:p>
    <w:p w:rsidR="00B1266C" w:rsidRPr="00275356" w:rsidRDefault="00B1266C" w:rsidP="00833ED4">
      <w:pPr>
        <w:widowControl w:val="0"/>
        <w:spacing w:before="120" w:after="120" w:line="204" w:lineRule="auto"/>
        <w:ind w:firstLine="565"/>
        <w:jc w:val="both"/>
        <w:rPr>
          <w:rFonts w:ascii="Lotus Linotype" w:hAnsi="Lotus Linotype" w:cs="Lotus Linotype"/>
          <w:b/>
          <w:sz w:val="36"/>
          <w:szCs w:val="36"/>
          <w:rtl/>
        </w:rPr>
      </w:pPr>
      <w:r w:rsidRPr="00275356">
        <w:rPr>
          <w:rFonts w:ascii="Lotus Linotype" w:hAnsi="Lotus Linotype" w:cs="Lotus Linotype"/>
          <w:b/>
          <w:sz w:val="36"/>
          <w:szCs w:val="36"/>
          <w:rtl/>
        </w:rPr>
        <w:t>وأغلق أتباع ابن القشيري أبواب سوق مدرسة النظام، وصاحوا: المستنصر</w:t>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بالله، يا منصور-يعنون العبيدي صاحب مصر-وقصدوا بذلك التشنيع على</w:t>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 xml:space="preserve">الخليفة العباسي وأنه </w:t>
      </w:r>
      <w:proofErr w:type="spellStart"/>
      <w:r w:rsidRPr="00275356">
        <w:rPr>
          <w:rFonts w:ascii="Lotus Linotype" w:hAnsi="Lotus Linotype" w:cs="Lotus Linotype"/>
          <w:b/>
          <w:sz w:val="36"/>
          <w:szCs w:val="36"/>
          <w:rtl/>
        </w:rPr>
        <w:t>ممالئ</w:t>
      </w:r>
      <w:proofErr w:type="spellEnd"/>
      <w:r w:rsidRPr="00275356">
        <w:rPr>
          <w:rFonts w:ascii="Lotus Linotype" w:hAnsi="Lotus Linotype" w:cs="Lotus Linotype"/>
          <w:b/>
          <w:sz w:val="36"/>
          <w:szCs w:val="36"/>
          <w:rtl/>
        </w:rPr>
        <w:t xml:space="preserve"> للحنابلة، لاسيما والشريف </w:t>
      </w:r>
      <w:proofErr w:type="spellStart"/>
      <w:r w:rsidRPr="00275356">
        <w:rPr>
          <w:rFonts w:ascii="Lotus Linotype" w:hAnsi="Lotus Linotype" w:cs="Lotus Linotype"/>
          <w:b/>
          <w:sz w:val="36"/>
          <w:szCs w:val="36"/>
          <w:rtl/>
        </w:rPr>
        <w:t>أبوجعفر</w:t>
      </w:r>
      <w:proofErr w:type="spellEnd"/>
      <w:r w:rsidRPr="00275356">
        <w:rPr>
          <w:rFonts w:ascii="Lotus Linotype" w:hAnsi="Lotus Linotype" w:cs="Lotus Linotype"/>
          <w:b/>
          <w:sz w:val="36"/>
          <w:szCs w:val="36"/>
          <w:rtl/>
        </w:rPr>
        <w:t xml:space="preserve"> ابن عمه...إلخ</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62"/>
      </w:r>
      <w:r w:rsidRPr="00275356">
        <w:rPr>
          <w:rFonts w:ascii="Lotus Linotype" w:hAnsi="Lotus Linotype"/>
          <w:b/>
          <w:position w:val="4"/>
          <w:sz w:val="36"/>
          <w:szCs w:val="36"/>
          <w:vertAlign w:val="superscript"/>
          <w:rtl/>
        </w:rPr>
        <w:t>)</w:t>
      </w:r>
      <w:r w:rsidRPr="00275356">
        <w:rPr>
          <w:rFonts w:ascii="Lotus Linotype" w:hAnsi="Lotus Linotype" w:cs="Lotus Linotype"/>
          <w:b/>
          <w:sz w:val="36"/>
          <w:szCs w:val="36"/>
          <w:rtl/>
        </w:rPr>
        <w:t>.</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ولأبي الحسن الأشعري كتب صرح فيها بإثبات الصفات وعدم التأويل مثل كتاب </w:t>
      </w:r>
      <w:r w:rsidRPr="00275356">
        <w:rPr>
          <w:rFonts w:ascii="Lotus Linotype" w:hAnsi="Lotus Linotype" w:cs="Lotus Linotype" w:hint="cs"/>
          <w:sz w:val="36"/>
          <w:szCs w:val="36"/>
          <w:rtl/>
        </w:rPr>
        <w:t>«</w:t>
      </w:r>
      <w:r w:rsidRPr="00275356">
        <w:rPr>
          <w:rFonts w:ascii="Lotus Linotype" w:hAnsi="Lotus Linotype" w:cs="Lotus Linotype"/>
          <w:sz w:val="36"/>
          <w:szCs w:val="36"/>
          <w:rtl/>
        </w:rPr>
        <w:t>الإبانة عن أصول الديانة</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ولكن منهجه الذي اشتهر عنه والذي  عليه من انتسب إليه هو إثبات بعض الصفات وتأويل بعضها.</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وهذا الأمر لا يهمنا في هذه الرسالة، لأنه ليس الغرض هو التحقيق في مذهب أبي الحسن الأشعري، وإنما المقصود هو المذهب المشهور الذي يُنسب إليه ويأخذ به طوائف من العلماء</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ولا يزال يتبعه عدد كبير من العلماء و</w:t>
      </w:r>
      <w:r w:rsidRPr="00275356">
        <w:rPr>
          <w:rFonts w:ascii="Lotus Linotype" w:hAnsi="Lotus Linotype" w:cs="Lotus Linotype" w:hint="cs"/>
          <w:sz w:val="36"/>
          <w:szCs w:val="36"/>
          <w:rtl/>
        </w:rPr>
        <w:t xml:space="preserve">من </w:t>
      </w:r>
      <w:r w:rsidRPr="00275356">
        <w:rPr>
          <w:rFonts w:ascii="Lotus Linotype" w:hAnsi="Lotus Linotype" w:cs="Lotus Linotype"/>
          <w:sz w:val="36"/>
          <w:szCs w:val="36"/>
          <w:rtl/>
        </w:rPr>
        <w:t>عامة المسلمين.</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lastRenderedPageBreak/>
        <w:t>وفي الوقت الذي ظهر فيه أبو الحسن الأشعري في العراق تقريب</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ظهر أبو منصور محمد بن محمد بن محمود </w:t>
      </w:r>
      <w:proofErr w:type="spellStart"/>
      <w:r w:rsidRPr="00275356">
        <w:rPr>
          <w:rFonts w:ascii="Lotus Linotype" w:hAnsi="Lotus Linotype" w:cs="Lotus Linotype"/>
          <w:sz w:val="36"/>
          <w:szCs w:val="36"/>
          <w:rtl/>
        </w:rPr>
        <w:t>الماتريدي</w:t>
      </w:r>
      <w:proofErr w:type="spellEnd"/>
      <w:r w:rsidRPr="00275356">
        <w:rPr>
          <w:rFonts w:ascii="Lotus Linotype" w:hAnsi="Lotus Linotype" w:cs="Lotus Linotype"/>
          <w:sz w:val="36"/>
          <w:szCs w:val="36"/>
          <w:rtl/>
        </w:rPr>
        <w:t xml:space="preserve"> في بلاد ما وراء النهر</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63"/>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 وقد التقَتْ أفكارهما على اعتماد الكتاب والسنة في الاستدلال مع إثبات الأسماء وبعض الصفات وتأويل بعض الصفات على خلافٍ بينهما في ذلك، والرد على المعتزلة والجهمية في هذا الباب.</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ونستفيد من هذا البيان أن أهل السنة كانوا في القرون الثلاثة الأولى لا يتعرضون لتأويل شيء من نصوص الأسماء والص</w:t>
      </w:r>
      <w:r w:rsidR="00D44B7A">
        <w:rPr>
          <w:rFonts w:ascii="Lotus Linotype" w:hAnsi="Lotus Linotype" w:cs="Lotus Linotype"/>
          <w:sz w:val="36"/>
          <w:szCs w:val="36"/>
          <w:rtl/>
        </w:rPr>
        <w:t>فات على خلاف ظاهره إلا ب</w:t>
      </w:r>
      <w:r w:rsidR="00D44B7A">
        <w:rPr>
          <w:rFonts w:ascii="Lotus Linotype" w:hAnsi="Lotus Linotype" w:cs="Lotus Linotype" w:hint="cs"/>
          <w:sz w:val="36"/>
          <w:szCs w:val="36"/>
          <w:rtl/>
        </w:rPr>
        <w:t>صورة نادره</w:t>
      </w:r>
      <w:r w:rsidRPr="00275356">
        <w:rPr>
          <w:rFonts w:ascii="Lotus Linotype" w:hAnsi="Lotus Linotype" w:cs="Lotus Linotype"/>
          <w:sz w:val="36"/>
          <w:szCs w:val="36"/>
          <w:rtl/>
        </w:rPr>
        <w:t xml:space="preserve"> كألفاظ </w:t>
      </w:r>
      <w:r w:rsidRPr="00275356">
        <w:rPr>
          <w:rFonts w:ascii="Lotus Linotype" w:hAnsi="Lotus Linotype" w:cs="Lotus Linotype" w:hint="cs"/>
          <w:sz w:val="36"/>
          <w:szCs w:val="36"/>
          <w:rtl/>
        </w:rPr>
        <w:t>معية الله تعالى لخلقه؛ حيث فسر أهل السنة معية الله تعالى لعباده بمعية العلم ومعية الحفظ والنصر والتأييد</w:t>
      </w:r>
      <w:r w:rsidRPr="00275356">
        <w:rPr>
          <w:rFonts w:ascii="Lotus Linotype" w:hAnsi="Lotus Linotype" w:cs="Lotus Linotype"/>
          <w:sz w:val="36"/>
          <w:szCs w:val="36"/>
          <w:rtl/>
        </w:rPr>
        <w:t>، ثم حدث الصراع الفكري بينهم وبين المعتزلة الذين نفوا جميع الصفات.</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وقد كانت ردود أهل السنة تعتمد في ذلك العهد على الاستدلال بالكتاب والسنة واستبعاد التوغل في المباحث العقلية.</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وبعد ظهور أبي الحسن الأشعري وأبي منصور </w:t>
      </w:r>
      <w:proofErr w:type="spellStart"/>
      <w:r w:rsidRPr="00275356">
        <w:rPr>
          <w:rFonts w:ascii="Lotus Linotype" w:hAnsi="Lotus Linotype" w:cs="Lotus Linotype"/>
          <w:sz w:val="36"/>
          <w:szCs w:val="36"/>
          <w:rtl/>
        </w:rPr>
        <w:t>الماتريدي</w:t>
      </w:r>
      <w:proofErr w:type="spellEnd"/>
      <w:r w:rsidRPr="00275356">
        <w:rPr>
          <w:rFonts w:ascii="Lotus Linotype" w:hAnsi="Lotus Linotype" w:cs="Lotus Linotype"/>
          <w:sz w:val="36"/>
          <w:szCs w:val="36"/>
          <w:rtl/>
        </w:rPr>
        <w:t xml:space="preserve"> في بداية القرن الرابع صار أهل السنة على اتجاهين:</w:t>
      </w:r>
    </w:p>
    <w:p w:rsidR="00B1266C" w:rsidRPr="00275356" w:rsidRDefault="00B1266C" w:rsidP="0088663B">
      <w:pPr>
        <w:pStyle w:val="20"/>
        <w:widowControl w:val="0"/>
        <w:spacing w:before="120" w:line="216" w:lineRule="auto"/>
        <w:ind w:left="0"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الأول: التمسك بظاهر النصوص الشرعية وذلك في إثبات </w:t>
      </w:r>
      <w:r w:rsidRPr="00275356">
        <w:rPr>
          <w:rFonts w:ascii="Lotus Linotype" w:hAnsi="Lotus Linotype" w:cs="Lotus Linotype"/>
          <w:sz w:val="36"/>
          <w:szCs w:val="36"/>
          <w:rtl/>
        </w:rPr>
        <w:lastRenderedPageBreak/>
        <w:t>معاني الصفات مع تنزيه الله تعالى عن مشابهة المخلوقين، وقد سُمِّي هؤلاء أهل الحديث ثم غلب عليهم التسمية بالحنابلة.</w:t>
      </w:r>
    </w:p>
    <w:p w:rsidR="00B1266C" w:rsidRPr="00275356" w:rsidRDefault="00B1266C" w:rsidP="0088663B">
      <w:pPr>
        <w:pStyle w:val="20"/>
        <w:widowControl w:val="0"/>
        <w:spacing w:before="120" w:line="216" w:lineRule="auto"/>
        <w:ind w:left="0" w:firstLine="567"/>
        <w:jc w:val="both"/>
        <w:rPr>
          <w:rFonts w:ascii="Lotus Linotype" w:hAnsi="Lotus Linotype" w:cs="Lotus Linotype"/>
          <w:sz w:val="36"/>
          <w:szCs w:val="36"/>
          <w:rtl/>
        </w:rPr>
      </w:pPr>
      <w:r w:rsidRPr="00275356">
        <w:rPr>
          <w:rFonts w:ascii="Lotus Linotype" w:hAnsi="Lotus Linotype" w:cs="Lotus Linotype"/>
          <w:sz w:val="36"/>
          <w:szCs w:val="36"/>
          <w:rtl/>
        </w:rPr>
        <w:t>والثاني: التمسك بظاهر النصوص في بعض الصفات مع تنزيه الله تعالى عن مشابهة المخلوقين وتأويل بعضها الآخر لأنه في نظرهم يوهم التشبيه، وقد اشتهر بهذا المذهب الأش</w:t>
      </w:r>
      <w:r w:rsidRPr="00275356">
        <w:rPr>
          <w:rFonts w:ascii="Lotus Linotype" w:hAnsi="Lotus Linotype" w:cs="Lotus Linotype" w:hint="cs"/>
          <w:sz w:val="36"/>
          <w:szCs w:val="36"/>
          <w:rtl/>
        </w:rPr>
        <w:t>عري</w:t>
      </w:r>
      <w:r w:rsidRPr="00275356">
        <w:rPr>
          <w:rFonts w:ascii="Lotus Linotype" w:hAnsi="Lotus Linotype" w:cs="Lotus Linotype"/>
          <w:sz w:val="36"/>
          <w:szCs w:val="36"/>
          <w:rtl/>
        </w:rPr>
        <w:t xml:space="preserve">ة </w:t>
      </w:r>
      <w:proofErr w:type="spellStart"/>
      <w:r w:rsidRPr="00275356">
        <w:rPr>
          <w:rFonts w:ascii="Lotus Linotype" w:hAnsi="Lotus Linotype" w:cs="Lotus Linotype"/>
          <w:sz w:val="36"/>
          <w:szCs w:val="36"/>
          <w:rtl/>
        </w:rPr>
        <w:t>والماتريدية</w:t>
      </w:r>
      <w:proofErr w:type="spellEnd"/>
      <w:r w:rsidRPr="00275356">
        <w:rPr>
          <w:rFonts w:ascii="Lotus Linotype" w:hAnsi="Lotus Linotype" w:cs="Lotus Linotype"/>
          <w:sz w:val="36"/>
          <w:szCs w:val="36"/>
          <w:rtl/>
        </w:rPr>
        <w:t>.</w:t>
      </w:r>
    </w:p>
    <w:p w:rsidR="00B1266C" w:rsidRPr="00275356" w:rsidRDefault="00B1266C" w:rsidP="0088663B">
      <w:pPr>
        <w:pStyle w:val="20"/>
        <w:widowControl w:val="0"/>
        <w:spacing w:before="120" w:line="216" w:lineRule="auto"/>
        <w:ind w:left="0" w:firstLine="567"/>
        <w:jc w:val="both"/>
        <w:rPr>
          <w:rFonts w:ascii="Lotus Linotype" w:hAnsi="Lotus Linotype" w:cs="Lotus Linotype"/>
          <w:sz w:val="36"/>
          <w:szCs w:val="36"/>
          <w:rtl/>
        </w:rPr>
      </w:pPr>
      <w:r w:rsidRPr="00275356">
        <w:rPr>
          <w:rFonts w:ascii="Lotus Linotype" w:hAnsi="Lotus Linotype" w:cs="Lotus Linotype"/>
          <w:sz w:val="36"/>
          <w:szCs w:val="36"/>
          <w:rtl/>
        </w:rPr>
        <w:t>وكان هؤلاء مقبولين عند أهل الحديث من بداية القرن الرابع إلى ما بعد منتصف القرن الخامس، لدفاعهم عن السنة ووقوفهم القوي ضد الجهمية والمعتزلة، ولم يتجاوز الخلاف بينهم حدود الحوار العلمي مع التورع عن الاتهام في العقيدة والحكم بالضلال أو البدعة، وإنما كانوا يعتمدون على مبدأ الحكم بالخطأ على المخالف إذا كان من أهل الاجتهاد، إلى أن ظهر ابن القشيري الذي سبق ذكره، وكان متعصب</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لمذهبه إلى حد الغلو والتشدد، فحوَّل الخلاف الدائر بين طائفتي أهل السنة إلى شقاق ونزاع، ومن ذلك الوقت كان الصراع العنيف يظهر على فترات من التاريخ وأصبح الحكم على المخالفين يتسم بالاتهام بالضلال والبدعة وبالكفر أحيان</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كما سيتبين من عرض نماذج من ذلك.</w:t>
      </w:r>
    </w:p>
    <w:p w:rsidR="00B1266C" w:rsidRPr="00275356" w:rsidRDefault="00B1266C" w:rsidP="0088663B">
      <w:pPr>
        <w:pStyle w:val="20"/>
        <w:widowControl w:val="0"/>
        <w:spacing w:before="120" w:line="216" w:lineRule="auto"/>
        <w:ind w:left="0"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وفي العصر الحديث بلغ الصراع العقدي أشده بين بعض علماء </w:t>
      </w:r>
      <w:r w:rsidRPr="00275356">
        <w:rPr>
          <w:rFonts w:ascii="Lotus Linotype" w:hAnsi="Lotus Linotype" w:cs="Lotus Linotype"/>
          <w:sz w:val="36"/>
          <w:szCs w:val="36"/>
          <w:rtl/>
        </w:rPr>
        <w:lastRenderedPageBreak/>
        <w:t>الطرفين، وتبادل بعضهم الاتهامات بالضلال والبدعة، خصوص</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من طلاب العلم.</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والمنهج الحق أن تتسع صدور الفريقين للنقد الهادف وأن يكون هناك حوارات علمية تقوم على اعتبار قواعد الأخوة الإسلامية والأدب العلمي، مع استبعاد قضية البراءة من المخالفين ووصفهم بالابتداع والضلال فضلاً عن الفسق والكفر.</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إن هذا الصراع الفكري بين علماء المسلمين قد شغلهم عن ميادين المعركة الحقيقية مع المخالفين من الأعداء أو المنتسبين للإسلام، وإن من أهم علامات نجاح الداعية أن يدرس واقع الجاهلية المعاصرة له بتمعن وتعمق مع فهم واقع المسلمين الفكري والسلوكي ثم يركز دعوته على محاربة المخالفات السائدة في عصره، فهذا يجاهد في ميدانه الحقيقي الحيوي.</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هذا وإن من أبرز الأمثلة على النجاح في هذا المجال دعوة شيخ الإسلام ابن تيمية رحمه الله، فإنه قد نجح نجاح</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باهر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حيث قام بتشخيص المخالفات المعاصرة له، فقام بالرد على المخالفين بعلم راسخ وهدوء وروية أحيان</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وب</w:t>
      </w:r>
      <w:r w:rsidRPr="00275356">
        <w:rPr>
          <w:rFonts w:ascii="Lotus Linotype" w:hAnsi="Lotus Linotype" w:cs="Lotus Linotype" w:hint="cs"/>
          <w:sz w:val="36"/>
          <w:szCs w:val="36"/>
          <w:rtl/>
        </w:rPr>
        <w:t>قوة</w:t>
      </w:r>
      <w:r w:rsidRPr="00275356">
        <w:rPr>
          <w:rFonts w:ascii="Lotus Linotype" w:hAnsi="Lotus Linotype" w:cs="Lotus Linotype"/>
          <w:sz w:val="36"/>
          <w:szCs w:val="36"/>
          <w:rtl/>
        </w:rPr>
        <w:t xml:space="preserve"> أحيان</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أخرى حينما يقتضي المقام ذلك، فاستطاع أن يشد طلاب العلم إلى الكتاب والسنة، وأن يقلص من الآثار الفكرية البعيدة عن هذا المنهج، ولكن ليس من الحكمة ولا </w:t>
      </w:r>
      <w:r w:rsidRPr="00275356">
        <w:rPr>
          <w:rFonts w:ascii="Lotus Linotype" w:hAnsi="Lotus Linotype" w:cs="Lotus Linotype"/>
          <w:sz w:val="36"/>
          <w:szCs w:val="36"/>
          <w:rtl/>
        </w:rPr>
        <w:lastRenderedPageBreak/>
        <w:t>من فقه الدعوة أن نعيد المعارك العلمية التي خاضها ابن تيمية في هذا العصر</w:t>
      </w:r>
      <w:r w:rsidRPr="00275356">
        <w:rPr>
          <w:rFonts w:ascii="Lotus Linotype" w:hAnsi="Lotus Linotype" w:cs="Lotus Linotype" w:hint="cs"/>
          <w:sz w:val="36"/>
          <w:szCs w:val="36"/>
          <w:rtl/>
        </w:rPr>
        <w:t xml:space="preserve"> إذا لم يكن لها وجود بارز</w:t>
      </w:r>
      <w:r w:rsidRPr="00275356">
        <w:rPr>
          <w:rFonts w:ascii="Lotus Linotype" w:hAnsi="Lotus Linotype" w:cs="Lotus Linotype"/>
          <w:sz w:val="36"/>
          <w:szCs w:val="36"/>
          <w:rtl/>
        </w:rPr>
        <w:t>، لأن لكل عصر مخالفات متميزة وصور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للجاهلية تختص بكل عصر.</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كذلك فإن من أبرز أمثلة هذا النجاح دعوة الإمام محمد بن عبدالوهاب فإنه قد نجح في دعوته نجاح</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كبير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فهو قد قرأ كتب ابن تيمية واستفاد منها، ولكنه </w:t>
      </w:r>
      <w:r w:rsidRPr="00275356">
        <w:rPr>
          <w:rFonts w:ascii="Lotus Linotype" w:hAnsi="Lotus Linotype" w:cs="Lotus Linotype" w:hint="cs"/>
          <w:sz w:val="36"/>
          <w:szCs w:val="36"/>
          <w:rtl/>
        </w:rPr>
        <w:t>لم يشغل نفسه بمواجهة المخالفات التي واجهها ابن تيمية</w:t>
      </w:r>
      <w:r w:rsidRPr="00275356">
        <w:rPr>
          <w:rFonts w:ascii="Lotus Linotype" w:hAnsi="Lotus Linotype" w:cs="Lotus Linotype"/>
          <w:sz w:val="36"/>
          <w:szCs w:val="36"/>
          <w:rtl/>
        </w:rPr>
        <w:t>، وإنما قام بتشخيص المخالفات المعاصرة له، ثم قام بتركيز دعوته على تصحيح المفاهيم الإسلامية حول تلك المظاهر، فنجده م</w:t>
      </w:r>
      <w:r w:rsidR="00D44B7A">
        <w:rPr>
          <w:rFonts w:ascii="Lotus Linotype" w:hAnsi="Lotus Linotype" w:cs="Lotus Linotype"/>
          <w:sz w:val="36"/>
          <w:szCs w:val="36"/>
          <w:rtl/>
        </w:rPr>
        <w:t>ثلاً في كتابه المتميز الذي يع</w:t>
      </w:r>
      <w:r w:rsidR="00D44B7A">
        <w:rPr>
          <w:rFonts w:ascii="Lotus Linotype" w:hAnsi="Lotus Linotype" w:cs="Lotus Linotype" w:hint="cs"/>
          <w:sz w:val="36"/>
          <w:szCs w:val="36"/>
          <w:rtl/>
        </w:rPr>
        <w:t>دُّ</w:t>
      </w:r>
      <w:r w:rsidRPr="00275356">
        <w:rPr>
          <w:rFonts w:ascii="Lotus Linotype" w:hAnsi="Lotus Linotype" w:cs="Lotus Linotype"/>
          <w:sz w:val="36"/>
          <w:szCs w:val="36"/>
          <w:rtl/>
        </w:rPr>
        <w:t xml:space="preserve"> أهم كتبه وهو كتاب </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التوحيد الذي هو حق الله على العبيد</w:t>
      </w:r>
      <w:r w:rsidRPr="00275356">
        <w:rPr>
          <w:rFonts w:ascii="Lotus Linotype" w:hAnsi="Lotus Linotype" w:cs="Lotus Linotype" w:hint="cs"/>
          <w:sz w:val="36"/>
          <w:szCs w:val="36"/>
          <w:rtl/>
        </w:rPr>
        <w:t>»</w:t>
      </w:r>
      <w:r w:rsidRPr="00275356">
        <w:rPr>
          <w:rFonts w:ascii="Lotus Linotype" w:hAnsi="Lotus Linotype" w:cs="Lotus Linotype"/>
          <w:sz w:val="36"/>
          <w:szCs w:val="36"/>
          <w:rtl/>
        </w:rPr>
        <w:t xml:space="preserve"> يركز في جُلِّ أبوابه على تصحيح المفاهيم حول توحيد الألوهية وذلك بعد دراسة المخالفات في ذلك في عصره وعلاجها على ضوء الكتاب والسنة، بينما لم يعقد للحكم بما أنزل الله تعالى إلا باب</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واحد</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وذلك لأن المحيط الذي يعيش فيه لا يحتاج إلى ذلك، حيث إن الأحكام تقوم على المحاكم الشرعية، كما أننا نجده لم يعقد للأسماء والصفات إلا باب</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واحد</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لأن المخالفات السائدة في محيطه ليست في هذا المجال، فكان ذلك من أسباب نجاحه في تصحيح المفاهيم السائدة في مجتمعه وإقامة دولة إسلامية كبيرة.</w:t>
      </w:r>
    </w:p>
    <w:p w:rsidR="00B1266C" w:rsidRPr="00275356" w:rsidRDefault="00B1266C" w:rsidP="0088663B">
      <w:pPr>
        <w:pStyle w:val="20"/>
        <w:widowControl w:val="0"/>
        <w:spacing w:before="120" w:line="216" w:lineRule="auto"/>
        <w:ind w:left="0"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ولو أنه طبق منهج ابن تيمية بالكامل فشغل نفسه بالردود على </w:t>
      </w:r>
      <w:r w:rsidRPr="00275356">
        <w:rPr>
          <w:rFonts w:ascii="Lotus Linotype" w:hAnsi="Lotus Linotype" w:cs="Lotus Linotype"/>
          <w:sz w:val="36"/>
          <w:szCs w:val="36"/>
          <w:rtl/>
        </w:rPr>
        <w:lastRenderedPageBreak/>
        <w:t>المخالفين من أصحاب المناهج العقلية والباطنية وغلاة الصوفية ونحوهم لوافاه الأجل ولم يصنع شيئ</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سوى إضافة كتب حول هذه الموضوعات إلى المكتبة الإسلامية.</w:t>
      </w:r>
    </w:p>
    <w:p w:rsidR="00B1266C" w:rsidRPr="00275356" w:rsidRDefault="00B1266C" w:rsidP="0088663B">
      <w:pPr>
        <w:pStyle w:val="20"/>
        <w:widowControl w:val="0"/>
        <w:spacing w:before="120" w:line="216" w:lineRule="auto"/>
        <w:ind w:left="0" w:firstLine="567"/>
        <w:jc w:val="both"/>
        <w:rPr>
          <w:rFonts w:ascii="Lotus Linotype" w:hAnsi="Lotus Linotype" w:cs="Lotus Linotype"/>
          <w:sz w:val="36"/>
          <w:szCs w:val="36"/>
          <w:rtl/>
        </w:rPr>
      </w:pPr>
      <w:r w:rsidRPr="00275356">
        <w:rPr>
          <w:rFonts w:ascii="Lotus Linotype" w:hAnsi="Lotus Linotype" w:cs="Lotus Linotype"/>
          <w:sz w:val="36"/>
          <w:szCs w:val="36"/>
          <w:rtl/>
        </w:rPr>
        <w:t>وقد تغيرت الأوضاع في عصرنا الحاضر، فظهرت صور للجاهلية لم توجد من قبل كالمذاهب الفكرية المنبثقة من الشيوعية والحضارة الغربية، وتضخم وجود بعض الصور التي كانت ضئيلة في الماضي كالحكم بغير ما أنزل الله تعالى وتوجيه السياسة على غير منهج الإسلام وحصر مفاهيم الإسلام في نطاق ضيق، وتضاءلت في بعض البلاد صور كانت كبيرة في العصور الماضية كعبادة الأموات والأشجار والأحجار.</w:t>
      </w:r>
    </w:p>
    <w:p w:rsidR="00B1266C" w:rsidRPr="00275356" w:rsidRDefault="00B1266C" w:rsidP="0088663B">
      <w:pPr>
        <w:pStyle w:val="20"/>
        <w:widowControl w:val="0"/>
        <w:spacing w:before="120" w:line="216" w:lineRule="auto"/>
        <w:ind w:left="0" w:firstLine="567"/>
        <w:jc w:val="both"/>
        <w:rPr>
          <w:rFonts w:ascii="Lotus Linotype" w:hAnsi="Lotus Linotype" w:cs="Lotus Linotype"/>
          <w:sz w:val="36"/>
          <w:szCs w:val="36"/>
          <w:rtl/>
        </w:rPr>
      </w:pPr>
      <w:r w:rsidRPr="00275356">
        <w:rPr>
          <w:rFonts w:ascii="Lotus Linotype" w:hAnsi="Lotus Linotype" w:cs="Lotus Linotype"/>
          <w:sz w:val="36"/>
          <w:szCs w:val="36"/>
          <w:rtl/>
        </w:rPr>
        <w:t>فليس المطلوب من الدعاة أن يركزوا على دراسة صور من الجاهليات القديمة، ولا أن يعيدوا دراسة المباحث الكلامية في مجالات النقد والردود على المخالفين بالمنهج نفسه الذي سار عليه المصلحون السابقون، وإنما لكل عصر دولة ورجال، والبراعة كل البراعة في دراسة الأوضاع المعاصرة دراسة دقيقة عميقة، ثم تسليط الأضواء عليها من خلال الكتاب والسنة، مع الاستفادة من</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اجتهادات أعلام الدعوة السابقين في دراستهم أوضاع مجتمعاتهم </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lastRenderedPageBreak/>
        <w:t>والقيام بالدعوة في تصحيح المفاهيم الخاطئة وتوجيه الأمة على هدى الإسلام الحنيف.</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ولقد كان للسلف من علماء الأمة الربانيين اهتمام كبير بهذا الجانب، ومن هؤلاء العلماء الإمام سفيان بن سعيد الثوري رحمه الله، ومن الوصايا الحكيمة والتوجيهات السديدة التي جاءت عنه في ذلك ما رواه عطاء بن مسلم قال: قال لي الثوري: إذا كنت بالشام فاذكر مناقب علي، وإذا كنت بالكوفة فاذكر مناقب أبي بكر وعمر</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64"/>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فهذا التوجيه يُعدُّ مثالاً للحكمة في الدعوة حيث يكون وراء</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إيراد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النصوص غرض تربوي يُقصَد منه التخفيف من مغالاة المتجهين نحو الغلو في</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قضية معينة، فأهل الشام لما كان بعضهم يتجاهلون مناقب علي بن أبي طالب أو</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يستخْفُون بذكرها كان من الحكمة الجهر ببيانها، ولما كان بعض أهل الكوفة</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يتَّجهون نحو الغلو في علي بن أبي طالب وبنيه ويغضُّون الطرف عن بيان فضائل أبي بكر وعمر كان من الحكمة بيان فضائلهما وكذلك فضائل عثمان رضي الله عن الجميع، وذلك ليحصل الاتزان عند جميع تلك الطوائف.</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وهذا يُعدُّ نموذج</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من نماذج الدعوة الناجحة حيث إنَّ مِنْ أهم </w:t>
      </w:r>
      <w:r w:rsidRPr="00275356">
        <w:rPr>
          <w:rFonts w:ascii="Lotus Linotype" w:hAnsi="Lotus Linotype" w:cs="Lotus Linotype"/>
          <w:sz w:val="36"/>
          <w:szCs w:val="36"/>
          <w:rtl/>
        </w:rPr>
        <w:lastRenderedPageBreak/>
        <w:t>عوامل نجاح الدعوة أن يتصدَّى الداعية لبيان الأمور التي تجاهلها الناس، أو وقعوا فيها بما يخالف الإسلام، فيكون بذلك قد شخَّص أدواء الأمة وأرشد إلى دواء تلك الأدواء، أما أن يأتي إلى الأمور التي قد طبقها الناس وأَلِفُوها فيتحدث عنها فإنـه لن يأتي بجديد، ولن يكون له عمل فعال في الإصلاح والتجديد، وإنما قد يؤكد أمور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قد عرفها الناس وألفوها.</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u w:val="single"/>
          <w:rtl/>
        </w:rPr>
      </w:pPr>
    </w:p>
    <w:p w:rsidR="00B1266C" w:rsidRPr="00275356" w:rsidRDefault="00B1266C" w:rsidP="00833ED4">
      <w:pPr>
        <w:widowControl w:val="0"/>
        <w:spacing w:before="120" w:after="120" w:line="204" w:lineRule="auto"/>
        <w:ind w:hanging="2"/>
        <w:jc w:val="center"/>
        <w:rPr>
          <w:rFonts w:ascii="Lotus Linotype" w:hAnsi="Lotus Linotype" w:cs="AL-Mateen"/>
          <w:sz w:val="32"/>
          <w:szCs w:val="32"/>
          <w:rtl/>
        </w:rPr>
      </w:pPr>
      <w:r w:rsidRPr="00275356">
        <w:rPr>
          <w:rFonts w:ascii="Lotus Linotype" w:hAnsi="Lotus Linotype" w:cs="AL-Mateen"/>
          <w:sz w:val="32"/>
          <w:szCs w:val="32"/>
          <w:rtl/>
        </w:rPr>
        <w:br w:type="page"/>
      </w:r>
      <w:r w:rsidRPr="00275356">
        <w:rPr>
          <w:rFonts w:ascii="Lotus Linotype" w:hAnsi="Lotus Linotype" w:cs="AL-Mateen"/>
          <w:sz w:val="36"/>
          <w:szCs w:val="36"/>
          <w:rtl/>
        </w:rPr>
        <w:lastRenderedPageBreak/>
        <w:t>- بين قضايا الفقه وقضايا العقيدة -</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إننا حينما ننظر إلى قضايا العقيدة وقضايا الفقه نعجب كيف اتسعت دائرة أفهام العلماء وتصوراتهم للخلاف في الأمور الفقهية وإن كانت كبيرة تمس أصول هذا العلم وكلياته، بينما لم</w:t>
      </w:r>
      <w:r w:rsidR="00D44B7A">
        <w:rPr>
          <w:rFonts w:ascii="Lotus Linotype" w:hAnsi="Lotus Linotype" w:cs="Lotus Linotype"/>
          <w:sz w:val="36"/>
          <w:szCs w:val="36"/>
          <w:rtl/>
        </w:rPr>
        <w:t xml:space="preserve"> تتسع للخلاف في أمور العقيدة</w:t>
      </w:r>
      <w:r w:rsidRPr="00275356">
        <w:rPr>
          <w:rFonts w:ascii="Lotus Linotype" w:hAnsi="Lotus Linotype" w:cs="Lotus Linotype"/>
          <w:sz w:val="36"/>
          <w:szCs w:val="36"/>
          <w:rtl/>
        </w:rPr>
        <w:t xml:space="preserve"> في الجزئيات والفرعيات! مع أن قضايا العقيدة والفقه كلها داخلة في أمور الدين، وكلها أمور تؤخذ من نصوص الكتاب والسنة، فنجد العلماء مثلاً يختلفون في الحكم على تارك الصلاة تكاسلاً هل يكفر أولا يكفر، فلا يُحكَم على المختلفين ببدعة ولا بضلال، مع أن الصلاة هي الركن الثاني من أركان الإسلام وهي عمود الإسلام الذي يقوم عليه بناؤه، بينما يُحكم على من اجتهد في تأويل آية أو حديث مما يتعلق بالعقيدة بالابتداع والضلال إذا خالف ما عليه من حكم بذلك.</w:t>
      </w:r>
    </w:p>
    <w:p w:rsidR="00B1266C" w:rsidRPr="00275356" w:rsidRDefault="00B1266C" w:rsidP="00833ED4">
      <w:pPr>
        <w:pStyle w:val="3"/>
        <w:widowControl w:val="0"/>
        <w:spacing w:before="120" w:line="204" w:lineRule="auto"/>
        <w:ind w:left="0"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وتجد المقتنعين بهذا التفريق يسوغون رأيهم بأن ترك الصلاة تكاسلاً كفر عملي، ولا أدري كيف ساغ لهم أن يفرقوا بين الكفرين العملي والاعتقادي! فكلاهما كفر إما أصغر أو أكبر، وترك الصلاة تكاسلاً على رأي هؤلاء كفر مخرج من الملة، بينما هم لا يقولون بأن تأويل آية أو حديث في الصفات على خلاف ظاهره كفر مخرج من الملة، فكيف ساغ الخلاف في قضية تُخرج من الملة أو يبقى معها المسلم </w:t>
      </w:r>
      <w:r w:rsidRPr="00275356">
        <w:rPr>
          <w:rFonts w:ascii="Lotus Linotype" w:hAnsi="Lotus Linotype" w:cs="Lotus Linotype"/>
          <w:sz w:val="36"/>
          <w:szCs w:val="36"/>
          <w:rtl/>
        </w:rPr>
        <w:lastRenderedPageBreak/>
        <w:t xml:space="preserve">على إسلامه ولم يسغ في قضية قد اتفق جميع أهل السنة على أن إثباتها على ظاهرها أو تأويلها لا يخرج من الملة؟!! </w:t>
      </w:r>
    </w:p>
    <w:p w:rsidR="00B1266C" w:rsidRPr="00275356" w:rsidRDefault="00B1266C" w:rsidP="00833ED4">
      <w:pPr>
        <w:pStyle w:val="20"/>
        <w:widowControl w:val="0"/>
        <w:spacing w:before="120" w:line="204" w:lineRule="auto"/>
        <w:ind w:left="0" w:firstLine="567"/>
        <w:jc w:val="both"/>
        <w:rPr>
          <w:rFonts w:ascii="Lotus Linotype" w:hAnsi="Lotus Linotype" w:cs="Lotus Linotype"/>
          <w:sz w:val="36"/>
          <w:szCs w:val="36"/>
          <w:rtl/>
        </w:rPr>
      </w:pPr>
      <w:r w:rsidRPr="00275356">
        <w:rPr>
          <w:rFonts w:ascii="Lotus Linotype" w:hAnsi="Lotus Linotype" w:cs="Lotus Linotype"/>
          <w:sz w:val="36"/>
          <w:szCs w:val="36"/>
          <w:rtl/>
        </w:rPr>
        <w:t>وإذا كانت قضايا العقيدة من الأمور الثوابت التي لا يتغير فيها الاجتهاد بتغير الزمان فكذلك أمور العبادات في الفقه، ومع ذلك اختلف العلماء في بعض أحكامها ولم يترتب على ذلك ما ترتب على الخلاف في أمور العقيدة.</w:t>
      </w:r>
    </w:p>
    <w:p w:rsidR="00B1266C" w:rsidRPr="00275356" w:rsidRDefault="00B1266C" w:rsidP="00833ED4">
      <w:pPr>
        <w:pStyle w:val="20"/>
        <w:widowControl w:val="0"/>
        <w:spacing w:before="120" w:line="204" w:lineRule="auto"/>
        <w:ind w:left="0" w:firstLine="567"/>
        <w:jc w:val="both"/>
        <w:rPr>
          <w:rFonts w:ascii="Lotus Linotype" w:hAnsi="Lotus Linotype" w:cs="Lotus Linotype"/>
          <w:sz w:val="36"/>
          <w:szCs w:val="36"/>
          <w:rtl/>
        </w:rPr>
      </w:pPr>
      <w:r w:rsidRPr="00275356">
        <w:rPr>
          <w:rFonts w:ascii="Lotus Linotype" w:hAnsi="Lotus Linotype" w:cs="Lotus Linotype"/>
          <w:sz w:val="36"/>
          <w:szCs w:val="36"/>
          <w:rtl/>
        </w:rPr>
        <w:t>ولا يعني القول بجواز الاجتهاد في أمور العقيدة أن يُفتح الباب على مصراعيه لكل من هب ودب، بل إنه ينطبق عليه ما ينطبق على الاجتهاد في أمور الفقه المماثلة من الشروط والاعتبارات، فما يشترط للاجتهاد في العبادات يشترط توافره في العقائد.</w:t>
      </w:r>
    </w:p>
    <w:p w:rsidR="00B1266C" w:rsidRPr="00275356" w:rsidRDefault="00B1266C" w:rsidP="00833ED4">
      <w:pPr>
        <w:pStyle w:val="20"/>
        <w:widowControl w:val="0"/>
        <w:spacing w:before="120" w:line="204" w:lineRule="auto"/>
        <w:ind w:left="0" w:firstLine="567"/>
        <w:jc w:val="both"/>
        <w:rPr>
          <w:rFonts w:ascii="Lotus Linotype" w:hAnsi="Lotus Linotype" w:cs="Lotus Linotype"/>
          <w:sz w:val="36"/>
          <w:szCs w:val="36"/>
          <w:rtl/>
        </w:rPr>
      </w:pPr>
      <w:r w:rsidRPr="00275356">
        <w:rPr>
          <w:rFonts w:ascii="Lotus Linotype" w:hAnsi="Lotus Linotype" w:cs="Lotus Linotype"/>
          <w:sz w:val="36"/>
          <w:szCs w:val="36"/>
          <w:rtl/>
        </w:rPr>
        <w:t>وإن أول أسباب انقسام الأمة وظهور الفرق كان بسبب الاجتهاد في أمور الدين ممن ليسوا أهلاً للاجتهاد، حيث اجتهد الخوارج في فهم أمور الدين ولم يكونوا من أهل العلم فضَلُّوا وأضلوا من تأثر بهم، وعانت منهم الأمة الإسلامية ألوان</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من البلاء، وما يزال يخرج من </w:t>
      </w:r>
      <w:proofErr w:type="spellStart"/>
      <w:r w:rsidRPr="00275356">
        <w:rPr>
          <w:rFonts w:ascii="Lotus Linotype" w:hAnsi="Lotus Linotype" w:cs="Lotus Linotype"/>
          <w:sz w:val="36"/>
          <w:szCs w:val="36"/>
          <w:rtl/>
        </w:rPr>
        <w:t>ضئضئهم</w:t>
      </w:r>
      <w:proofErr w:type="spellEnd"/>
      <w:r w:rsidRPr="00275356">
        <w:rPr>
          <w:rFonts w:ascii="Lotus Linotype" w:hAnsi="Lotus Linotype" w:cs="Lotus Linotype"/>
          <w:sz w:val="36"/>
          <w:szCs w:val="36"/>
          <w:rtl/>
        </w:rPr>
        <w:t xml:space="preserve"> من هم على شاكلتهم في قلة الفهم وادعاء الاجتهاد والخروج على المسلمين بأفهام غريبة تشبه أفهام أسلافهم من الخوارج.</w:t>
      </w:r>
    </w:p>
    <w:p w:rsidR="00B1266C" w:rsidRPr="00275356" w:rsidRDefault="00B1266C" w:rsidP="00833ED4">
      <w:pPr>
        <w:pStyle w:val="20"/>
        <w:widowControl w:val="0"/>
        <w:spacing w:before="120" w:line="204" w:lineRule="auto"/>
        <w:ind w:left="0" w:firstLine="567"/>
        <w:jc w:val="both"/>
        <w:rPr>
          <w:rFonts w:ascii="Lotus Linotype" w:hAnsi="Lotus Linotype" w:cs="Lotus Linotype"/>
          <w:sz w:val="36"/>
          <w:szCs w:val="36"/>
          <w:rtl/>
        </w:rPr>
      </w:pPr>
      <w:r w:rsidRPr="00275356">
        <w:rPr>
          <w:rFonts w:ascii="Lotus Linotype" w:hAnsi="Lotus Linotype" w:cs="Lotus Linotype"/>
          <w:sz w:val="36"/>
          <w:szCs w:val="36"/>
          <w:rtl/>
        </w:rPr>
        <w:lastRenderedPageBreak/>
        <w:t xml:space="preserve">وكما أن الخوارج قد حكم عليهم العلماء بالشذوذ لحكمهم - مثلاً - على أصحاب الكبائر بالكفر والخلود في النار فإن الذين يخالفون في حكم الأمور </w:t>
      </w:r>
      <w:proofErr w:type="spellStart"/>
      <w:r w:rsidRPr="00275356">
        <w:rPr>
          <w:rFonts w:ascii="Lotus Linotype" w:hAnsi="Lotus Linotype" w:cs="Lotus Linotype"/>
          <w:sz w:val="36"/>
          <w:szCs w:val="36"/>
          <w:rtl/>
        </w:rPr>
        <w:t>الشركية</w:t>
      </w:r>
      <w:proofErr w:type="spellEnd"/>
      <w:r w:rsidRPr="00275356">
        <w:rPr>
          <w:rFonts w:ascii="Lotus Linotype" w:hAnsi="Lotus Linotype" w:cs="Lotus Linotype"/>
          <w:sz w:val="36"/>
          <w:szCs w:val="36"/>
          <w:rtl/>
        </w:rPr>
        <w:t xml:space="preserve"> الواضحة كدعاء غير الله تعالى والاستغاثة به فيما لا يقدر عليه إلا هو جل وعلا يعدُّون شاذين عن اعتقاد أهل السنة، لأنهم ليسوا من العلماء المتأهلين للاجتهاد حيث فقدوا شرط</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مهمّ</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من شروط صحة الاجتهاد وهو العلم بالكتاب والسنة، فلا عبرة بقول من أجاز ذلك بل يُحكم عليه بالضلال لمخالفته الصريحة الواضحة للكتاب والسنة.</w:t>
      </w:r>
    </w:p>
    <w:p w:rsidR="00B1266C" w:rsidRPr="00275356" w:rsidRDefault="00B1266C" w:rsidP="00833ED4">
      <w:pPr>
        <w:widowControl w:val="0"/>
        <w:spacing w:before="120" w:after="120" w:line="204" w:lineRule="auto"/>
        <w:ind w:hanging="2"/>
        <w:jc w:val="center"/>
        <w:rPr>
          <w:rFonts w:ascii="Lotus Linotype" w:hAnsi="Lotus Linotype" w:cs="AL-Mateen"/>
          <w:sz w:val="32"/>
          <w:szCs w:val="32"/>
          <w:rtl/>
        </w:rPr>
      </w:pPr>
      <w:r w:rsidRPr="00275356">
        <w:rPr>
          <w:rFonts w:ascii="Lotus Linotype" w:hAnsi="Lotus Linotype" w:cs="AL-Mateen"/>
          <w:sz w:val="32"/>
          <w:szCs w:val="32"/>
          <w:rtl/>
        </w:rPr>
        <w:br w:type="page"/>
      </w:r>
      <w:r w:rsidRPr="00275356">
        <w:rPr>
          <w:rFonts w:ascii="Lotus Linotype" w:hAnsi="Lotus Linotype" w:cs="AL-Mateen"/>
          <w:sz w:val="36"/>
          <w:szCs w:val="36"/>
          <w:rtl/>
        </w:rPr>
        <w:lastRenderedPageBreak/>
        <w:t>- نماذج من الخلاف العقدي بين العلماء -</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إلى جانب ما سبق ذكره من الخلاف بين العلماء في موضوع صفات الله جل وعلا فقد اختلف بعضهم في فهم بعض النصوص الشرعية واختلف بسبب ذلك اجتهادهم وحكمهم في تلك المسائل التي اختلفوا فيها، وذلك كاختلافهم في مسألة شدِّ الرحال لزيارة قبر النبي </w:t>
      </w:r>
      <w:r w:rsidRPr="00275356">
        <w:rPr>
          <w:rFonts w:ascii="Lotus Linotype" w:hAnsi="Lotus Linotype" w:cs="Lotus Linotype"/>
          <w:sz w:val="36"/>
          <w:szCs w:val="36"/>
        </w:rPr>
        <w:sym w:font="AGA Arabesque" w:char="F072"/>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فمنع من ذلك بعضهم بناء على فهمهم لعموم المستثنى منه في قول رسول الله </w:t>
      </w:r>
      <w:r w:rsidRPr="00275356">
        <w:rPr>
          <w:rFonts w:ascii="Lotus Linotype" w:hAnsi="Lotus Linotype" w:cs="Lotus Linotype"/>
          <w:sz w:val="36"/>
          <w:szCs w:val="36"/>
        </w:rPr>
        <w:sym w:font="AGA Arabesque" w:char="F072"/>
      </w:r>
      <w:r w:rsidRPr="00275356">
        <w:rPr>
          <w:rFonts w:ascii="Lotus Linotype" w:hAnsi="Lotus Linotype" w:cs="Lotus Linotype" w:hint="cs"/>
          <w:sz w:val="36"/>
          <w:szCs w:val="36"/>
          <w:rtl/>
        </w:rPr>
        <w:t xml:space="preserve"> «</w:t>
      </w:r>
      <w:proofErr w:type="spellStart"/>
      <w:r w:rsidRPr="00275356">
        <w:rPr>
          <w:rFonts w:ascii="Lotus Linotype" w:hAnsi="Lotus Linotype" w:cs="Lotus Linotype"/>
          <w:sz w:val="36"/>
          <w:szCs w:val="36"/>
          <w:rtl/>
        </w:rPr>
        <w:t>لاتُشدُّ</w:t>
      </w:r>
      <w:proofErr w:type="spellEnd"/>
      <w:r w:rsidRPr="00275356">
        <w:rPr>
          <w:rFonts w:ascii="Lotus Linotype" w:hAnsi="Lotus Linotype" w:cs="Lotus Linotype"/>
          <w:sz w:val="36"/>
          <w:szCs w:val="36"/>
          <w:rtl/>
        </w:rPr>
        <w:t xml:space="preserve"> الرحال إلا إلى ثلاثة مساجد: المسجد الحرام، ومسجد الرسول </w:t>
      </w:r>
      <w:r w:rsidRPr="00275356">
        <w:rPr>
          <w:rFonts w:ascii="Lotus Linotype" w:hAnsi="Lotus Linotype" w:cs="Lotus Linotype"/>
          <w:sz w:val="36"/>
          <w:szCs w:val="36"/>
        </w:rPr>
        <w:sym w:font="AGA Arabesque" w:char="F072"/>
      </w:r>
      <w:r w:rsidRPr="00275356">
        <w:rPr>
          <w:rFonts w:ascii="Lotus Linotype" w:hAnsi="Lotus Linotype" w:cs="Lotus Linotype"/>
          <w:sz w:val="36"/>
          <w:szCs w:val="36"/>
          <w:rtl/>
        </w:rPr>
        <w:t>، ومسجد الأقصى</w:t>
      </w:r>
      <w:r w:rsidRPr="00275356">
        <w:rPr>
          <w:rFonts w:ascii="Lotus Linotype" w:hAnsi="Lotus Linotype" w:cs="Lotus Linotype" w:hint="cs"/>
          <w:sz w:val="36"/>
          <w:szCs w:val="36"/>
          <w:rtl/>
        </w:rPr>
        <w:t>»</w:t>
      </w:r>
      <w:r w:rsidRPr="00275356">
        <w:rPr>
          <w:rFonts w:ascii="Lotus Linotype" w:hAnsi="Lotus Linotype" w:cs="Lotus Linotype"/>
          <w:sz w:val="36"/>
          <w:szCs w:val="36"/>
          <w:rtl/>
        </w:rPr>
        <w:t xml:space="preserve"> أخرجه الشيخان من حديث أبي هريرة وأبي سعيد الخدري رضي الله عنهما</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65"/>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 xml:space="preserve">. فجعلوا شد الرحال لهدف </w:t>
      </w:r>
      <w:r w:rsidRPr="00275356">
        <w:rPr>
          <w:rFonts w:ascii="Lotus Linotype" w:hAnsi="Lotus Linotype" w:cs="Lotus Linotype" w:hint="cs"/>
          <w:sz w:val="36"/>
          <w:szCs w:val="36"/>
          <w:rtl/>
        </w:rPr>
        <w:t>تعبُّدي</w:t>
      </w:r>
      <w:r w:rsidRPr="00275356">
        <w:rPr>
          <w:rFonts w:ascii="Lotus Linotype" w:hAnsi="Lotus Linotype" w:cs="Lotus Linotype"/>
          <w:sz w:val="36"/>
          <w:szCs w:val="36"/>
          <w:rtl/>
        </w:rPr>
        <w:t xml:space="preserve"> لا يجوز إلا إلى المساجد الثلاثة، وأجاز بعضهم ذلك باعتبار أن الحديث خاص في المساجد وأن المستثنى منه عموم المساجد للعبادة فيه إلا للمساجد الثلاثة</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66"/>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كما اختلفوا في جواز التوسل بجاه النبي </w:t>
      </w:r>
      <w:r w:rsidRPr="00275356">
        <w:rPr>
          <w:rFonts w:ascii="Lotus Linotype" w:hAnsi="Lotus Linotype" w:cs="Lotus Linotype"/>
          <w:sz w:val="36"/>
          <w:szCs w:val="36"/>
        </w:rPr>
        <w:sym w:font="AGA Arabesque" w:char="F072"/>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فأجازه بعضهم مستدلاً بحديث الأعمى، وهو ما أخرجه الإمام أحمد والترمذي رحمهما الله من حديث عثمان بن حنيف </w:t>
      </w:r>
      <w:r w:rsidRPr="00275356">
        <w:rPr>
          <w:rFonts w:ascii="Lotus Linotype" w:hAnsi="Lotus Linotype" w:cs="Lotus Linotype"/>
          <w:sz w:val="36"/>
          <w:szCs w:val="36"/>
        </w:rPr>
        <w:sym w:font="AGA Arabesque" w:char="F074"/>
      </w:r>
      <w:r w:rsidRPr="00275356">
        <w:rPr>
          <w:rFonts w:ascii="Lotus Linotype" w:hAnsi="Lotus Linotype" w:cs="Lotus Linotype" w:hint="cs"/>
          <w:sz w:val="36"/>
          <w:szCs w:val="36"/>
          <w:rtl/>
        </w:rPr>
        <w:t>:</w:t>
      </w:r>
      <w:r w:rsidRPr="00275356">
        <w:rPr>
          <w:rFonts w:ascii="Lotus Linotype" w:hAnsi="Lotus Linotype" w:cs="Lotus Linotype"/>
          <w:sz w:val="36"/>
          <w:szCs w:val="36"/>
          <w:rtl/>
        </w:rPr>
        <w:t xml:space="preserve"> </w:t>
      </w:r>
      <w:r w:rsidRPr="00275356">
        <w:rPr>
          <w:rFonts w:ascii="Lotus Linotype" w:hAnsi="Lotus Linotype" w:cs="Lotus Linotype" w:hint="cs"/>
          <w:sz w:val="36"/>
          <w:szCs w:val="36"/>
          <w:rtl/>
        </w:rPr>
        <w:t>«</w:t>
      </w:r>
      <w:r w:rsidRPr="00275356">
        <w:rPr>
          <w:rFonts w:ascii="Lotus Linotype" w:hAnsi="Lotus Linotype" w:cs="Lotus Linotype"/>
          <w:sz w:val="36"/>
          <w:szCs w:val="36"/>
          <w:rtl/>
        </w:rPr>
        <w:t xml:space="preserve">أن رجلاً ضرير البصر </w:t>
      </w:r>
      <w:r w:rsidRPr="00275356">
        <w:rPr>
          <w:rFonts w:ascii="Lotus Linotype" w:hAnsi="Lotus Linotype" w:cs="Lotus Linotype"/>
          <w:sz w:val="36"/>
          <w:szCs w:val="36"/>
          <w:rtl/>
        </w:rPr>
        <w:lastRenderedPageBreak/>
        <w:t xml:space="preserve">أتى النبي </w:t>
      </w:r>
      <w:r w:rsidRPr="00275356">
        <w:rPr>
          <w:rFonts w:ascii="Lotus Linotype" w:hAnsi="Lotus Linotype" w:cs="Lotus Linotype"/>
          <w:sz w:val="36"/>
          <w:szCs w:val="36"/>
        </w:rPr>
        <w:sym w:font="AGA Arabesque" w:char="F072"/>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فقال: ادع الله أن يعافيني، قال: إن شئت دعوت، وإن شئت صبرت فهو خير لك، قال: فادعُهْ، قال: فأمره أن يتوضأ فيحسن </w:t>
      </w:r>
      <w:proofErr w:type="spellStart"/>
      <w:r w:rsidRPr="00275356">
        <w:rPr>
          <w:rFonts w:ascii="Lotus Linotype" w:hAnsi="Lotus Linotype" w:cs="Lotus Linotype"/>
          <w:sz w:val="36"/>
          <w:szCs w:val="36"/>
          <w:rtl/>
        </w:rPr>
        <w:t>وضوءه</w:t>
      </w:r>
      <w:proofErr w:type="spellEnd"/>
      <w:r w:rsidRPr="00275356">
        <w:rPr>
          <w:rFonts w:ascii="Lotus Linotype" w:hAnsi="Lotus Linotype" w:cs="Lotus Linotype"/>
          <w:sz w:val="36"/>
          <w:szCs w:val="36"/>
          <w:rtl/>
        </w:rPr>
        <w:t xml:space="preserve"> ويدعو بهذا الدعاء: اللهم إني أسألك وأتوجه إليك بنبيك محمد نبي الرحمة، إني توجهت بك إلى ربي لتُقضى حاجتي، اللهم فشفعه في، قال: ففعل الرجل فبرأ</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 وقال الترمذي: هذا حديث حسن صحيح</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67"/>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 xml:space="preserve"> وصححه</w:t>
      </w:r>
      <w:r w:rsidRPr="00275356">
        <w:rPr>
          <w:rFonts w:ascii="Lotus Linotype" w:hAnsi="Lotus Linotype" w:cs="Lotus Linotype" w:hint="cs"/>
          <w:sz w:val="36"/>
          <w:szCs w:val="36"/>
          <w:rtl/>
        </w:rPr>
        <w:t xml:space="preserve"> الحاكم والذهبي و</w:t>
      </w:r>
      <w:r w:rsidRPr="00275356">
        <w:rPr>
          <w:rFonts w:ascii="Lotus Linotype" w:hAnsi="Lotus Linotype" w:cs="Lotus Linotype"/>
          <w:sz w:val="36"/>
          <w:szCs w:val="36"/>
          <w:rtl/>
        </w:rPr>
        <w:t>الألباني رحمه</w:t>
      </w:r>
      <w:r w:rsidRPr="00275356">
        <w:rPr>
          <w:rFonts w:ascii="Lotus Linotype" w:hAnsi="Lotus Linotype" w:cs="Lotus Linotype" w:hint="cs"/>
          <w:sz w:val="36"/>
          <w:szCs w:val="36"/>
          <w:rtl/>
        </w:rPr>
        <w:t>م</w:t>
      </w:r>
      <w:r w:rsidRPr="00275356">
        <w:rPr>
          <w:rFonts w:ascii="Lotus Linotype" w:hAnsi="Lotus Linotype" w:cs="Lotus Linotype"/>
          <w:sz w:val="36"/>
          <w:szCs w:val="36"/>
          <w:rtl/>
        </w:rPr>
        <w:t xml:space="preserve"> الله</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68"/>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 xml:space="preserve">، ومنعه بعضهم استدلالاً بعدم توسل الصحابة رضي الله عنهم بالنبي </w:t>
      </w:r>
      <w:r w:rsidRPr="00275356">
        <w:rPr>
          <w:rFonts w:ascii="Lotus Linotype" w:hAnsi="Lotus Linotype" w:cs="Lotus Linotype"/>
          <w:sz w:val="36"/>
          <w:szCs w:val="36"/>
        </w:rPr>
        <w:sym w:font="AGA Arabesque" w:char="F072"/>
      </w:r>
      <w:r w:rsidRPr="00275356">
        <w:rPr>
          <w:rFonts w:ascii="Lotus Linotype" w:hAnsi="Lotus Linotype" w:cs="Lotus Linotype"/>
          <w:sz w:val="36"/>
          <w:szCs w:val="36"/>
          <w:rtl/>
        </w:rPr>
        <w:t xml:space="preserve"> بعد موته، كما أخرج أبو 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الله البخاري رحمه الله من حديث أنس بن مالك </w:t>
      </w:r>
      <w:r w:rsidRPr="00275356">
        <w:rPr>
          <w:rFonts w:ascii="Lotus Linotype" w:hAnsi="Lotus Linotype" w:cs="Lotus Linotype"/>
          <w:sz w:val="36"/>
          <w:szCs w:val="36"/>
        </w:rPr>
        <w:sym w:font="AGA Arabesque" w:char="F074"/>
      </w:r>
      <w:r w:rsidRPr="00275356">
        <w:rPr>
          <w:rFonts w:ascii="Lotus Linotype" w:hAnsi="Lotus Linotype" w:cs="Lotus Linotype"/>
          <w:sz w:val="36"/>
          <w:szCs w:val="36"/>
          <w:rtl/>
        </w:rPr>
        <w:t>:</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أن عمر بن الخطاب </w:t>
      </w:r>
      <w:r w:rsidRPr="00275356">
        <w:rPr>
          <w:rFonts w:ascii="Lotus Linotype" w:hAnsi="Lotus Linotype" w:cs="Lotus Linotype"/>
          <w:sz w:val="36"/>
          <w:szCs w:val="36"/>
        </w:rPr>
        <w:sym w:font="AGA Arabesque" w:char="F074"/>
      </w:r>
      <w:r w:rsidRPr="00275356">
        <w:rPr>
          <w:rFonts w:ascii="Lotus Linotype" w:hAnsi="Lotus Linotype" w:cs="Lotus Linotype"/>
          <w:sz w:val="36"/>
          <w:szCs w:val="36"/>
          <w:rtl/>
        </w:rPr>
        <w:t xml:space="preserve"> كان إذا قحطوا استسقى </w:t>
      </w:r>
      <w:proofErr w:type="spellStart"/>
      <w:r w:rsidRPr="00275356">
        <w:rPr>
          <w:rFonts w:ascii="Lotus Linotype" w:hAnsi="Lotus Linotype" w:cs="Lotus Linotype"/>
          <w:sz w:val="36"/>
          <w:szCs w:val="36"/>
          <w:rtl/>
        </w:rPr>
        <w:t>بالعباس</w:t>
      </w:r>
      <w:proofErr w:type="spellEnd"/>
      <w:r w:rsidRPr="00275356">
        <w:rPr>
          <w:rFonts w:ascii="Lotus Linotype" w:hAnsi="Lotus Linotype" w:cs="Lotus Linotype"/>
          <w:sz w:val="36"/>
          <w:szCs w:val="36"/>
          <w:rtl/>
        </w:rPr>
        <w:t xml:space="preserve"> بن 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المطلب </w:t>
      </w:r>
      <w:r w:rsidRPr="00275356">
        <w:rPr>
          <w:rFonts w:ascii="Lotus Linotype" w:hAnsi="Lotus Linotype" w:cs="Lotus Linotype"/>
          <w:sz w:val="36"/>
          <w:szCs w:val="36"/>
        </w:rPr>
        <w:sym w:font="AGA Arabesque" w:char="F074"/>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فقال: اللهم إن</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كنا نتوسل إليك بنبينا فتسقينا وإنا نتوسل إليك بعم نبينا فاسقنا، قال: فيُسقون</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69"/>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وليس من مقاصد هذه الرسالة بيان الراجح من أقوال العلماء، وإنما المقصود الإشارة إلى عدم جواز الحكم على المخالفين من أهل الاجتهاد والتقوى بالابتداع والضلال، وإنما إذا كان المخالف يعتقد </w:t>
      </w:r>
      <w:r w:rsidRPr="00275356">
        <w:rPr>
          <w:rFonts w:ascii="Lotus Linotype" w:hAnsi="Lotus Linotype" w:cs="Lotus Linotype"/>
          <w:sz w:val="36"/>
          <w:szCs w:val="36"/>
          <w:rtl/>
        </w:rPr>
        <w:lastRenderedPageBreak/>
        <w:t xml:space="preserve">خطأهم يبين أنهم </w:t>
      </w:r>
      <w:proofErr w:type="spellStart"/>
      <w:r w:rsidRPr="00275356">
        <w:rPr>
          <w:rFonts w:ascii="Lotus Linotype" w:hAnsi="Lotus Linotype" w:cs="Lotus Linotype"/>
          <w:sz w:val="36"/>
          <w:szCs w:val="36"/>
          <w:rtl/>
        </w:rPr>
        <w:t>أخطؤوا</w:t>
      </w:r>
      <w:proofErr w:type="spellEnd"/>
      <w:r w:rsidRPr="00275356">
        <w:rPr>
          <w:rFonts w:ascii="Lotus Linotype" w:hAnsi="Lotus Linotype" w:cs="Lotus Linotype"/>
          <w:sz w:val="36"/>
          <w:szCs w:val="36"/>
          <w:rtl/>
        </w:rPr>
        <w:t xml:space="preserve"> في اجتهادهم، ويوضح ما يراه الصواب في ذلك.</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hint="cs"/>
          <w:sz w:val="36"/>
          <w:szCs w:val="36"/>
          <w:rtl/>
        </w:rPr>
        <w:t xml:space="preserve">ونظرًا للقول المشهور من أن الاجتهاد غير شامل للأمور العقدية فإن بعض العلماء قد نسب بعض المسائل العقدية إلى كونها من الأمور الفقهية تفاديا للحكم على من خالف فيها بالابتداع أو التضليل؛ لكون المخالفين فيها من كبار العلماء، وذلك كمسألة التوسل بالنبي </w:t>
      </w:r>
      <w:r w:rsidRPr="00275356">
        <w:rPr>
          <w:rFonts w:ascii="Lotus Linotype" w:hAnsi="Lotus Linotype" w:cs="Lotus Linotype" w:hint="cs"/>
          <w:sz w:val="36"/>
          <w:szCs w:val="36"/>
        </w:rPr>
        <w:sym w:font="AGA Arabesque" w:char="F072"/>
      </w:r>
      <w:r w:rsidRPr="00275356">
        <w:rPr>
          <w:rFonts w:ascii="Lotus Linotype" w:hAnsi="Lotus Linotype" w:cs="Lotus Linotype" w:hint="cs"/>
          <w:sz w:val="36"/>
          <w:szCs w:val="36"/>
          <w:rtl/>
        </w:rPr>
        <w:t xml:space="preserve"> والصالحين، وقد أخذ بهذا المسلك بعض الدعاة المعاصرين في بعض القضايا  الجديدة التي هي من العقيدة؛ حيث جعلوها من الأمور الفقهية؛ ومن ذلك تهنئة ا لكفار بأعيادهم؛ لأن موضوع الحرام عندهم أخف من موضوع الاتهام في العقيدة، وكأن الوقوع في الحرام لا أهمية له، وهذا السلوك مبني على الاهتمام بشأن المخالفة في العقيدة والتهوين من شأن المخالفة في الأمور الفقهية فيما يصل إلى حد التحريم، وذلك منبثق من الاعتقاد بأن أمور الاعتقاد هي أصول الدين وأن أمور الفقه هي فروع الدين، وقد سبق بيان رد شيخ الإسلام ابن تيمية على هذا الاعتقاد وتفنيده وبيان أن أصول الدين ما يتعلق بالقضايا الكلية سواء في أمور العقيدة أو الفقه وأن فروع الدين </w:t>
      </w:r>
      <w:proofErr w:type="spellStart"/>
      <w:r w:rsidRPr="00275356">
        <w:rPr>
          <w:rFonts w:ascii="Lotus Linotype" w:hAnsi="Lotus Linotype" w:cs="Lotus Linotype" w:hint="cs"/>
          <w:sz w:val="36"/>
          <w:szCs w:val="36"/>
          <w:rtl/>
        </w:rPr>
        <w:t>مايتعلق</w:t>
      </w:r>
      <w:proofErr w:type="spellEnd"/>
      <w:r w:rsidRPr="00275356">
        <w:rPr>
          <w:rFonts w:ascii="Lotus Linotype" w:hAnsi="Lotus Linotype" w:cs="Lotus Linotype" w:hint="cs"/>
          <w:sz w:val="36"/>
          <w:szCs w:val="36"/>
          <w:rtl/>
        </w:rPr>
        <w:t xml:space="preserve"> بالقضايا الجزئية في العقيدة أو في الفقه.</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hint="cs"/>
          <w:sz w:val="36"/>
          <w:szCs w:val="36"/>
          <w:rtl/>
        </w:rPr>
        <w:t xml:space="preserve">وفي حال الأخذ بشمول الاجتهاد في جميع أمور الدين فإنه </w:t>
      </w:r>
      <w:proofErr w:type="spellStart"/>
      <w:r w:rsidRPr="00275356">
        <w:rPr>
          <w:rFonts w:ascii="Lotus Linotype" w:hAnsi="Lotus Linotype" w:cs="Lotus Linotype" w:hint="cs"/>
          <w:sz w:val="36"/>
          <w:szCs w:val="36"/>
          <w:rtl/>
        </w:rPr>
        <w:lastRenderedPageBreak/>
        <w:t>لاحاجة</w:t>
      </w:r>
      <w:proofErr w:type="spellEnd"/>
      <w:r w:rsidRPr="00275356">
        <w:rPr>
          <w:rFonts w:ascii="Lotus Linotype" w:hAnsi="Lotus Linotype" w:cs="Lotus Linotype" w:hint="cs"/>
          <w:sz w:val="36"/>
          <w:szCs w:val="36"/>
          <w:rtl/>
        </w:rPr>
        <w:t xml:space="preserve"> إلى تحويل القضايا إلى الفقه وهي من متعلقات العقيدة؛ لأن الاجتهاد يشمل القضايا الجزئية في مجالي العقيدة والفقه إذا كان العالم من أهل الاجتهاد.</w:t>
      </w:r>
    </w:p>
    <w:p w:rsidR="00B1266C" w:rsidRPr="00275356" w:rsidRDefault="00B1266C" w:rsidP="00833ED4">
      <w:pPr>
        <w:widowControl w:val="0"/>
        <w:spacing w:before="120" w:after="120" w:line="204" w:lineRule="auto"/>
        <w:jc w:val="both"/>
        <w:rPr>
          <w:rFonts w:ascii="Lotus Linotype" w:hAnsi="Lotus Linotype" w:cs="AL-Mateen"/>
          <w:sz w:val="36"/>
          <w:szCs w:val="36"/>
          <w:rtl/>
        </w:rPr>
      </w:pPr>
      <w:r w:rsidRPr="00275356">
        <w:rPr>
          <w:rFonts w:ascii="Lotus Linotype" w:hAnsi="Lotus Linotype" w:cs="AL-Mateen"/>
          <w:sz w:val="36"/>
          <w:szCs w:val="36"/>
          <w:rtl/>
        </w:rPr>
        <w:t>أثر الخلاف في تفريق جماعة المسلمين:</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إن جماعة المسلمين تقوم على علماء الدين لأن المسلمين تبع لعلمائهم، فإذا اتفق علماء المسلمين على أمر وسط لا يفرقهم ولا يفسد ذات بينهم فإن جماعة المسلمين تقوم بهم، سواء اتفقوا على رأي واحد أو تمسك كل فريق منهم باجتهاده، لأنهم حينما يأخذون جميع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بمنهج تخطئة المخالف المجتهد وعدم الحكم عليه بضلال أو ابتداع فإن وحدة القلوب تظل قائمة، وبإمكانهم بما بينهم من مودة وتآلف أن </w:t>
      </w:r>
      <w:proofErr w:type="spellStart"/>
      <w:r w:rsidRPr="00275356">
        <w:rPr>
          <w:rFonts w:ascii="Lotus Linotype" w:hAnsi="Lotus Linotype" w:cs="Lotus Linotype"/>
          <w:sz w:val="36"/>
          <w:szCs w:val="36"/>
          <w:rtl/>
        </w:rPr>
        <w:t>يتفاهموا</w:t>
      </w:r>
      <w:proofErr w:type="spellEnd"/>
      <w:r w:rsidRPr="00275356">
        <w:rPr>
          <w:rFonts w:ascii="Lotus Linotype" w:hAnsi="Lotus Linotype" w:cs="Lotus Linotype"/>
          <w:sz w:val="36"/>
          <w:szCs w:val="36"/>
          <w:rtl/>
        </w:rPr>
        <w:t xml:space="preserve"> على الأمور العملية التي لا بد فيها من وحدة الكلمة، وإذا تم ذلك بين العلماء فإن هذه الروح الأخوية والمودة الإيمانية تسري إلى كل طبقات الأمة.</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إن الذين يضعون في حسابهم أهمية قيام جماعة المسلمين وتوحيدهم على هدف واحد تكون دعوتهم أعظم تحصين</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من حدوث الفرقة في الدين، ذلك لأنهم يأوون في دعوتهم إلى ركن شديد وهو الدعوة إلى اجتماع كلمة المسلمين فأي خلاف يجري بين من يؤمنون بأهمية هذا المطلب العظيم فإنه يعالج سريع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إذا علموا بأنه سيكون له </w:t>
      </w:r>
      <w:r w:rsidRPr="00275356">
        <w:rPr>
          <w:rFonts w:ascii="Lotus Linotype" w:hAnsi="Lotus Linotype" w:cs="Lotus Linotype"/>
          <w:sz w:val="36"/>
          <w:szCs w:val="36"/>
          <w:rtl/>
        </w:rPr>
        <w:lastRenderedPageBreak/>
        <w:t>أثر في تحطيم هذا الأصل أو إضعافه.</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ومن الأدلة الواضحة على أهمية لزوم الجماعة واجتناب الفرقة ما جاء في قول الله تعالى حكاية عن هارون عليه الصلاة والسلام</w:t>
      </w:r>
      <w:r w:rsidRPr="00275356">
        <w:rPr>
          <w:rFonts w:ascii="Lotus Linotype" w:hAnsi="Lotus Linotype" w:cs="Lotus Linotype" w:hint="cs"/>
          <w:sz w:val="36"/>
          <w:szCs w:val="36"/>
          <w:rtl/>
        </w:rPr>
        <w:t xml:space="preserve"> </w:t>
      </w:r>
      <w:r w:rsidRPr="00275356">
        <w:rPr>
          <w:rFonts w:ascii="QCF_BSML" w:hAnsi="QCF_BSML" w:cs="QCF_BSML"/>
          <w:color w:val="000000"/>
          <w:sz w:val="36"/>
          <w:szCs w:val="36"/>
          <w:rtl/>
          <w:lang w:eastAsia="en-US"/>
        </w:rPr>
        <w:t xml:space="preserve">ﭽ </w:t>
      </w:r>
      <w:r w:rsidRPr="00275356">
        <w:rPr>
          <w:rFonts w:ascii="QCF_P318" w:hAnsi="QCF_P318" w:cs="QCF_P318"/>
          <w:color w:val="000000"/>
          <w:sz w:val="36"/>
          <w:szCs w:val="36"/>
          <w:rtl/>
          <w:lang w:eastAsia="en-US"/>
        </w:rPr>
        <w:t xml:space="preserve">ﮝ    ﮞ  ﮟ  ﮠ  ﮡ  ﮢ  ﮣ  ﮤ  ﮥ  ﮦ   ﮧ    </w:t>
      </w:r>
      <w:r w:rsidRPr="00275356">
        <w:rPr>
          <w:rFonts w:ascii="QCF_BSML" w:hAnsi="QCF_BSML" w:cs="QCF_BSML"/>
          <w:color w:val="000000"/>
          <w:sz w:val="36"/>
          <w:szCs w:val="36"/>
          <w:rtl/>
          <w:lang w:eastAsia="en-US"/>
        </w:rPr>
        <w:t>ﭼ</w:t>
      </w:r>
      <w:r w:rsidRPr="00275356">
        <w:rPr>
          <w:rFonts w:ascii="Arial" w:hAnsi="Arial" w:cs="Arial"/>
          <w:color w:val="000000"/>
          <w:sz w:val="36"/>
          <w:szCs w:val="36"/>
          <w:lang w:eastAsia="en-US"/>
        </w:rPr>
        <w:t xml:space="preserve"> </w:t>
      </w:r>
      <w:r w:rsidRPr="00275356">
        <w:rPr>
          <w:rFonts w:ascii="Lotus Linotype" w:hAnsi="Lotus Linotype" w:cs="Lotus Linotype"/>
          <w:sz w:val="36"/>
          <w:szCs w:val="36"/>
          <w:rtl/>
        </w:rPr>
        <w:t>[طه:94 ] فهذه الآية تدل على أن من الأمور المهمة التي اتفق عليها موسى وهارون عليهما الصلاة والسلام وجوب الحفاظ على جماعة بني إسرائيل واجتناب كل الأمور التي تفرق وحدتهم، حتى</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أصبحت خشية الفرقة مانع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لهارون من الإنكار الشديد على قومه حينما عبدوا العجل مع أنهم قد وقعوا في أمر من الشرك الأكبر.</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فكان عمل هارون الاكتفاء بالنصح والوعظ وبيان حقيقة التوحيد والشرك، ولو أنه انتقل إلى مرحلة الإنكار بالقوة فقام بتحطيم العجل فإن بني إسرائيل سينقسمون إلى فرقتين: فرقة تؤيده وفرقة تخالفه، وحيث إن الذين عبدوا العجل لم يصروا على الشرك وهم يعلمون أنه شرك وأنهم قد دخلوا في شبهة لبَّسها عليهم السامري وأنهم أظهروا الإصرار على ما هم عليه حتى يرجع إليهم موسى فإن هارون غلَّب جانب الإبقاء على جماعتهم وهو يعلم أن مخالفتهم تلك ستنتهي حال عودة موسى.</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lastRenderedPageBreak/>
        <w:t>فإذا كان هارون قد تركهم على شركهم ذلك حفاظ</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على جماعتهم فإن مما ينبغي ويتأكد الحذر من التفرق بين المسلمين من أجل الخلاف على قضايا جزئية سواء كانت في مجال العقيدة أو في مجال العمل؟!</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ونجد أن رسول الله </w:t>
      </w:r>
      <w:r w:rsidRPr="00275356">
        <w:rPr>
          <w:rFonts w:ascii="Lotus Linotype" w:hAnsi="Lotus Linotype" w:cs="Lotus Linotype"/>
          <w:sz w:val="36"/>
          <w:szCs w:val="36"/>
        </w:rPr>
        <w:sym w:font="AGA Arabesque" w:char="F072"/>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كان شديد الحرص على تآلف مجتمع الصحابة رضي الله عنهم والابتعاد بهم عن جميع الأسباب التي تؤدي إلى حدوث النزاع والفرقة بينهم، فمن ذلك ما جاء في حديث أخرجه الحافظ أبو 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الله البخاري من رواية أبي هريرة </w:t>
      </w:r>
      <w:r w:rsidRPr="00275356">
        <w:rPr>
          <w:rFonts w:ascii="Lotus Linotype" w:hAnsi="Lotus Linotype" w:cs="Lotus Linotype"/>
          <w:sz w:val="36"/>
          <w:szCs w:val="36"/>
        </w:rPr>
        <w:sym w:font="AGA Arabesque" w:char="F074"/>
      </w:r>
      <w:r w:rsidRPr="00275356">
        <w:rPr>
          <w:rFonts w:ascii="Lotus Linotype" w:hAnsi="Lotus Linotype" w:cs="Lotus Linotype"/>
          <w:sz w:val="36"/>
          <w:szCs w:val="36"/>
          <w:rtl/>
        </w:rPr>
        <w:t xml:space="preserve"> قال: </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سمعت رجلاً قرأ آية وسمعت النبي </w:t>
      </w:r>
      <w:r w:rsidRPr="00275356">
        <w:rPr>
          <w:rFonts w:ascii="Lotus Linotype" w:hAnsi="Lotus Linotype" w:cs="Lotus Linotype"/>
          <w:sz w:val="36"/>
          <w:szCs w:val="36"/>
        </w:rPr>
        <w:sym w:font="AGA Arabesque" w:char="F072"/>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يقرأ خلافها، فجئت به النبي </w:t>
      </w:r>
      <w:r w:rsidRPr="00275356">
        <w:rPr>
          <w:rFonts w:ascii="Lotus Linotype" w:hAnsi="Lotus Linotype" w:cs="Lotus Linotype"/>
          <w:sz w:val="36"/>
          <w:szCs w:val="36"/>
        </w:rPr>
        <w:sym w:font="AGA Arabesque" w:char="F072"/>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فأخبرته، فعرفت في وجهه</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الكراهية وقال: كلاكما محسن ولا تختلفوا، فإن من كان قبلكم اختلفوا فهلكوا</w:t>
      </w:r>
      <w:r w:rsidRPr="00275356">
        <w:rPr>
          <w:rFonts w:ascii="Lotus Linotype" w:hAnsi="Lotus Linotype" w:cs="Lotus Linotype" w:hint="cs"/>
          <w:sz w:val="36"/>
          <w:szCs w:val="36"/>
          <w:rtl/>
        </w:rPr>
        <w:t>»</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70"/>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فعلى الرغم من كون كل واحد منهما محسن وعلى الصواب لقراءة النبي </w:t>
      </w:r>
      <w:r w:rsidRPr="00275356">
        <w:rPr>
          <w:rFonts w:ascii="Lotus Linotype" w:hAnsi="Lotus Linotype" w:cs="Lotus Linotype"/>
          <w:sz w:val="36"/>
          <w:szCs w:val="36"/>
        </w:rPr>
        <w:sym w:font="AGA Arabesque" w:char="F072"/>
      </w:r>
      <w:r w:rsidRPr="00275356">
        <w:rPr>
          <w:rFonts w:ascii="Lotus Linotype" w:hAnsi="Lotus Linotype" w:cs="Lotus Linotype"/>
          <w:sz w:val="36"/>
          <w:szCs w:val="36"/>
          <w:rtl/>
        </w:rPr>
        <w:t xml:space="preserve"> بالقراءتين فإنه كره ما جرى من هذين الصحابيين مما يشعر بالتنازع ونهى الصحابة عن الاختلاف وبين أنه يؤدي إلى الهلاك.</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ومن ذلك  عفوه </w:t>
      </w:r>
      <w:r w:rsidRPr="00275356">
        <w:rPr>
          <w:rFonts w:ascii="Lotus Linotype" w:hAnsi="Lotus Linotype" w:cs="Lotus Linotype"/>
          <w:sz w:val="36"/>
          <w:szCs w:val="36"/>
        </w:rPr>
        <w:sym w:font="AGA Arabesque" w:char="F072"/>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المتكرر عن زعيم المنافقين عبدالله </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بن أ</w:t>
      </w:r>
      <w:r w:rsidRPr="00275356">
        <w:rPr>
          <w:rFonts w:ascii="Lotus Linotype" w:hAnsi="Lotus Linotype" w:cs="Lotus Linotype"/>
          <w:position w:val="6"/>
          <w:sz w:val="36"/>
          <w:szCs w:val="36"/>
          <w:rtl/>
        </w:rPr>
        <w:t>ُ</w:t>
      </w:r>
      <w:r w:rsidRPr="00275356">
        <w:rPr>
          <w:rFonts w:ascii="Lotus Linotype" w:hAnsi="Lotus Linotype" w:cs="Lotus Linotype"/>
          <w:sz w:val="36"/>
          <w:szCs w:val="36"/>
          <w:rtl/>
        </w:rPr>
        <w:t xml:space="preserve">بَيّ </w:t>
      </w:r>
      <w:r w:rsidRPr="00275356">
        <w:rPr>
          <w:rFonts w:ascii="Lotus Linotype" w:hAnsi="Lotus Linotype" w:cs="Lotus Linotype"/>
          <w:sz w:val="36"/>
          <w:szCs w:val="36"/>
          <w:rtl/>
        </w:rPr>
        <w:lastRenderedPageBreak/>
        <w:t xml:space="preserve">ابن سلول على الرغم من تفوهه بكلمات الكفر والإيذاء لرسول الله </w:t>
      </w:r>
      <w:r w:rsidRPr="00275356">
        <w:rPr>
          <w:rFonts w:ascii="Lotus Linotype" w:hAnsi="Lotus Linotype" w:cs="Lotus Linotype"/>
          <w:sz w:val="36"/>
          <w:szCs w:val="36"/>
        </w:rPr>
        <w:sym w:font="AGA Arabesque" w:char="F072"/>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ومن ذلك ما جرى منه في غزوة </w:t>
      </w:r>
      <w:proofErr w:type="spellStart"/>
      <w:r w:rsidRPr="00275356">
        <w:rPr>
          <w:rFonts w:ascii="Lotus Linotype" w:hAnsi="Lotus Linotype" w:cs="Lotus Linotype"/>
          <w:sz w:val="36"/>
          <w:szCs w:val="36"/>
          <w:rtl/>
        </w:rPr>
        <w:t>المريسيع</w:t>
      </w:r>
      <w:proofErr w:type="spellEnd"/>
      <w:r w:rsidRPr="00275356">
        <w:rPr>
          <w:rFonts w:ascii="Lotus Linotype" w:hAnsi="Lotus Linotype" w:cs="Lotus Linotype"/>
          <w:sz w:val="36"/>
          <w:szCs w:val="36"/>
          <w:rtl/>
        </w:rPr>
        <w:t xml:space="preserve">، وقد أخرج خبره في ذلك الإمام البخاري من حديث جابر بن عبدالله رضي الله عنهما قال: </w:t>
      </w:r>
      <w:r w:rsidR="0088663B">
        <w:rPr>
          <w:rFonts w:ascii="Lotus Linotype" w:hAnsi="Lotus Linotype" w:cs="Lotus Linotype" w:hint="cs"/>
          <w:sz w:val="36"/>
          <w:szCs w:val="36"/>
          <w:rtl/>
        </w:rPr>
        <w:t>«</w:t>
      </w:r>
      <w:r w:rsidRPr="00275356">
        <w:rPr>
          <w:rFonts w:ascii="Lotus Linotype" w:hAnsi="Lotus Linotype" w:cs="Lotus Linotype"/>
          <w:sz w:val="36"/>
          <w:szCs w:val="36"/>
          <w:rtl/>
        </w:rPr>
        <w:t xml:space="preserve">كنا في غزاة فكسع رجل </w:t>
      </w:r>
      <w:r w:rsidR="00B66C94" w:rsidRPr="00275356">
        <w:rPr>
          <w:rFonts w:ascii="Lotus Linotype" w:hAnsi="Lotus Linotype" w:cs="Lotus Linotype"/>
          <w:sz w:val="36"/>
          <w:szCs w:val="36"/>
          <w:rtl/>
        </w:rPr>
        <w:t>من المهاجرين رجلاً من الأنصار [</w:t>
      </w:r>
      <w:r w:rsidRPr="00275356">
        <w:rPr>
          <w:rFonts w:ascii="Lotus Linotype" w:hAnsi="Lotus Linotype" w:cs="Lotus Linotype"/>
          <w:sz w:val="36"/>
          <w:szCs w:val="36"/>
          <w:rtl/>
        </w:rPr>
        <w:t xml:space="preserve">أي ضربه برجله من الخلف ] فقال الأنصاري: يا للأنصار، وقال المهاجري: يا للمهاجرين، فسمع ذلك رسول الله </w:t>
      </w:r>
      <w:r w:rsidRPr="00275356">
        <w:rPr>
          <w:rFonts w:ascii="Lotus Linotype" w:hAnsi="Lotus Linotype" w:cs="Lotus Linotype"/>
          <w:sz w:val="36"/>
          <w:szCs w:val="36"/>
        </w:rPr>
        <w:sym w:font="AGA Arabesque" w:char="F072"/>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فقال: ما بال دعوى جاهلية؟ قالوا: يا رسول الله كسع رجل من المهاجرين رجلاً من الأنصار، فقال: دعوها فإنها منتنة، فسمع بذلك 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الله بن أ</w:t>
      </w:r>
      <w:r w:rsidRPr="00275356">
        <w:rPr>
          <w:rFonts w:ascii="Lotus Linotype" w:hAnsi="Lotus Linotype" w:cs="Lotus Linotype"/>
          <w:position w:val="8"/>
          <w:sz w:val="36"/>
          <w:szCs w:val="36"/>
          <w:rtl/>
        </w:rPr>
        <w:t>ُ</w:t>
      </w:r>
      <w:r w:rsidRPr="00275356">
        <w:rPr>
          <w:rFonts w:ascii="Lotus Linotype" w:hAnsi="Lotus Linotype" w:cs="Lotus Linotype"/>
          <w:sz w:val="36"/>
          <w:szCs w:val="36"/>
          <w:rtl/>
        </w:rPr>
        <w:t>بَيّ فقال: أ</w:t>
      </w:r>
      <w:r w:rsidRPr="00275356">
        <w:rPr>
          <w:rFonts w:ascii="Lotus Linotype" w:hAnsi="Lotus Linotype" w:cs="Lotus Linotype"/>
          <w:position w:val="8"/>
          <w:sz w:val="36"/>
          <w:szCs w:val="36"/>
          <w:rtl/>
        </w:rPr>
        <w:t>َ</w:t>
      </w:r>
      <w:r w:rsidRPr="00275356">
        <w:rPr>
          <w:rFonts w:ascii="Lotus Linotype" w:hAnsi="Lotus Linotype" w:cs="Lotus Linotype"/>
          <w:sz w:val="36"/>
          <w:szCs w:val="36"/>
          <w:rtl/>
        </w:rPr>
        <w:t xml:space="preserve">وَ قد فعلوها؟ أما والله لئن رجعنا إلى المدينة ليخرجن الأعز منها الأذل، فبلَغ النبيَّ </w:t>
      </w:r>
      <w:r w:rsidRPr="00275356">
        <w:rPr>
          <w:rFonts w:ascii="Lotus Linotype" w:hAnsi="Lotus Linotype" w:cs="Lotus Linotype"/>
          <w:sz w:val="36"/>
          <w:szCs w:val="36"/>
        </w:rPr>
        <w:sym w:font="AGA Arabesque" w:char="F072"/>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فقام عمر فقال: يا رسول الله دعني أضرب عنق هذا المنافق، فقال النبي </w:t>
      </w:r>
      <w:r w:rsidRPr="00275356">
        <w:rPr>
          <w:rFonts w:ascii="Lotus Linotype" w:hAnsi="Lotus Linotype" w:cs="Lotus Linotype"/>
          <w:sz w:val="36"/>
          <w:szCs w:val="36"/>
        </w:rPr>
        <w:sym w:font="AGA Arabesque" w:char="F072"/>
      </w:r>
      <w:r w:rsidRPr="00275356">
        <w:rPr>
          <w:rFonts w:ascii="Lotus Linotype" w:hAnsi="Lotus Linotype" w:cs="Lotus Linotype"/>
          <w:sz w:val="36"/>
          <w:szCs w:val="36"/>
          <w:rtl/>
        </w:rPr>
        <w:t xml:space="preserve">:دعه، </w:t>
      </w:r>
      <w:proofErr w:type="spellStart"/>
      <w:r w:rsidRPr="00275356">
        <w:rPr>
          <w:rFonts w:ascii="Lotus Linotype" w:hAnsi="Lotus Linotype" w:cs="Lotus Linotype"/>
          <w:sz w:val="36"/>
          <w:szCs w:val="36"/>
          <w:rtl/>
        </w:rPr>
        <w:t>لايتحدث</w:t>
      </w:r>
      <w:proofErr w:type="spellEnd"/>
      <w:r w:rsidRPr="00275356">
        <w:rPr>
          <w:rFonts w:ascii="Lotus Linotype" w:hAnsi="Lotus Linotype" w:cs="Lotus Linotype"/>
          <w:sz w:val="36"/>
          <w:szCs w:val="36"/>
          <w:rtl/>
        </w:rPr>
        <w:t xml:space="preserve"> الناس أن محمد</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يقتل أصحابه</w:t>
      </w:r>
      <w:r w:rsidRPr="00275356">
        <w:rPr>
          <w:rFonts w:ascii="Lotus Linotype" w:hAnsi="Lotus Linotype" w:cs="Lotus Linotype" w:hint="cs"/>
          <w:sz w:val="36"/>
          <w:szCs w:val="36"/>
          <w:rtl/>
        </w:rPr>
        <w:t>»</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71"/>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و</w:t>
      </w:r>
      <w:r w:rsidRPr="00275356">
        <w:rPr>
          <w:rFonts w:ascii="Lotus Linotype" w:hAnsi="Lotus Linotype" w:cs="Lotus Linotype" w:hint="cs"/>
          <w:sz w:val="36"/>
          <w:szCs w:val="36"/>
          <w:rtl/>
        </w:rPr>
        <w:t>إننا</w:t>
      </w:r>
      <w:r w:rsidRPr="00275356">
        <w:rPr>
          <w:rFonts w:ascii="Lotus Linotype" w:hAnsi="Lotus Linotype" w:cs="Lotus Linotype"/>
          <w:sz w:val="36"/>
          <w:szCs w:val="36"/>
          <w:rtl/>
        </w:rPr>
        <w:t xml:space="preserve"> نجد الصحابة رضي الله عنهم يهتمون بجمع كلمة المسلمين والقضاء على كل سبب يؤدي إلى فرقتهم، ومن ذلك اهتمام أمير المؤمنين</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عثمان </w:t>
      </w:r>
      <w:r w:rsidRPr="00275356">
        <w:rPr>
          <w:rFonts w:ascii="Lotus Linotype" w:hAnsi="Lotus Linotype" w:cs="Lotus Linotype"/>
          <w:sz w:val="36"/>
          <w:szCs w:val="36"/>
        </w:rPr>
        <w:sym w:font="AGA Arabesque" w:char="F074"/>
      </w:r>
      <w:r w:rsidRPr="00275356">
        <w:rPr>
          <w:rFonts w:ascii="Lotus Linotype" w:hAnsi="Lotus Linotype" w:cs="Lotus Linotype"/>
          <w:sz w:val="36"/>
          <w:szCs w:val="36"/>
          <w:rtl/>
        </w:rPr>
        <w:t xml:space="preserve"> بجمع المسلمين على مصحف واحد وإحراق بقية المصاحف التي تحتوي على أحرف أخرى مع ثبوتها عن رسول </w:t>
      </w:r>
      <w:r w:rsidRPr="00275356">
        <w:rPr>
          <w:rFonts w:ascii="Lotus Linotype" w:hAnsi="Lotus Linotype" w:cs="Lotus Linotype"/>
          <w:sz w:val="36"/>
          <w:szCs w:val="36"/>
          <w:rtl/>
        </w:rPr>
        <w:lastRenderedPageBreak/>
        <w:t xml:space="preserve">الله </w:t>
      </w:r>
      <w:r w:rsidRPr="00275356">
        <w:rPr>
          <w:rFonts w:ascii="Lotus Linotype" w:hAnsi="Lotus Linotype" w:cs="Lotus Linotype"/>
          <w:sz w:val="36"/>
          <w:szCs w:val="36"/>
        </w:rPr>
        <w:sym w:font="AGA Arabesque" w:char="F072"/>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وذلك حينما شعر بأنها أصبحت سبب</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في وقوع الخلاف بين المسلمين، </w:t>
      </w:r>
      <w:proofErr w:type="spellStart"/>
      <w:r w:rsidRPr="00275356">
        <w:rPr>
          <w:rFonts w:ascii="Lotus Linotype" w:hAnsi="Lotus Linotype" w:cs="Lotus Linotype"/>
          <w:sz w:val="36"/>
          <w:szCs w:val="36"/>
          <w:rtl/>
        </w:rPr>
        <w:t>ووافقه</w:t>
      </w:r>
      <w:proofErr w:type="spellEnd"/>
      <w:r w:rsidRPr="00275356">
        <w:rPr>
          <w:rFonts w:ascii="Lotus Linotype" w:hAnsi="Lotus Linotype" w:cs="Lotus Linotype"/>
          <w:sz w:val="36"/>
          <w:szCs w:val="36"/>
          <w:rtl/>
        </w:rPr>
        <w:t xml:space="preserve"> على ذلك الصحابة رضي الله عنهم.</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غير أنه لا يجوز في سبيل الوصول إلى هذا الهدف أن يتهاون الدعاة في تصحيح مفاهيم المسلمين عن الإسلام، ومعالجة الانحرافات الفردية والجماعية، بل يجب عليهم الاهتمام بذلك مع مراعاة عدم تأثير هذه الدعوة على إضعاف الهدف الكبير وهو جمع كلمة المسلمين.</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وهذا هو المنهج الذي سار عليه رسول الله </w:t>
      </w:r>
      <w:r w:rsidRPr="00275356">
        <w:rPr>
          <w:rFonts w:ascii="Lotus Linotype" w:hAnsi="Lotus Linotype" w:cs="Lotus Linotype"/>
          <w:sz w:val="36"/>
          <w:szCs w:val="36"/>
        </w:rPr>
        <w:sym w:font="AGA Arabesque" w:char="F072"/>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وأصحابه رضي الله عنهم وهو الجمع بين الأمرين مع إعطاء الأهمية لتحقيق الهدف الكبير وهو قيام جماعة المسلمين وحمايتها من الضعف والانهيار.</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إن التفرق في الدين أقوى الوسائل التي تضعف جماعة المسلمين وتفرق شملهم لأن التفرق في هذه الحال يكون بين طوائف مختلفة، كل واحدة ترى أن الحق معها فهي تدافع عما تراه هو الحق بحماسة شديدة، وهذا بتأثيره يؤدي إلى حدوث النزاع والخلاف بين هذه الطوائف، وإن أي نزاع وخلاف يكون بين طوائف المسلمين فهو خدمة تُقدَّم لأعداء الإسلام فيستفيدون منها في محاولتهم القضاء على الإسلام والمسلمين.</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lastRenderedPageBreak/>
        <w:t>فقد جاء مثلاً في كتاب ريتشارد/ب/ ميتشل إلى رئيس هيئة الخدمة السرية</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بالمخابرات المركزية الأمريكية ضمن التوصيات التي قدمها لغزو المسلمين</w:t>
      </w:r>
      <w:r w:rsidRPr="00275356">
        <w:rPr>
          <w:rFonts w:ascii="Lotus Linotype" w:hAnsi="Lotus Linotype" w:cs="Lotus Linotype" w:hint="cs"/>
          <w:sz w:val="36"/>
          <w:szCs w:val="36"/>
          <w:rtl/>
        </w:rPr>
        <w:t xml:space="preserve"> </w:t>
      </w:r>
      <w:proofErr w:type="spellStart"/>
      <w:r w:rsidRPr="00275356">
        <w:rPr>
          <w:rFonts w:ascii="Lotus Linotype" w:hAnsi="Lotus Linotype" w:cs="Lotus Linotype"/>
          <w:sz w:val="36"/>
          <w:szCs w:val="36"/>
          <w:rtl/>
        </w:rPr>
        <w:t>فكريـ</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w:t>
      </w:r>
      <w:r w:rsidRPr="00275356">
        <w:rPr>
          <w:rFonts w:ascii="Lotus Linotype" w:hAnsi="Lotus Linotype" w:cs="Lotus Linotype" w:hint="cs"/>
          <w:sz w:val="36"/>
          <w:szCs w:val="36"/>
          <w:rtl/>
        </w:rPr>
        <w:t>«</w:t>
      </w:r>
      <w:r w:rsidRPr="00275356">
        <w:rPr>
          <w:rFonts w:ascii="Lotus Linotype" w:hAnsi="Lotus Linotype" w:cs="Lotus Linotype"/>
          <w:sz w:val="36"/>
          <w:szCs w:val="36"/>
          <w:rtl/>
        </w:rPr>
        <w:t>تعميق</w:t>
      </w:r>
      <w:proofErr w:type="spellEnd"/>
      <w:r w:rsidRPr="00275356">
        <w:rPr>
          <w:rFonts w:ascii="Lotus Linotype" w:hAnsi="Lotus Linotype" w:cs="Lotus Linotype"/>
          <w:sz w:val="36"/>
          <w:szCs w:val="36"/>
          <w:rtl/>
        </w:rPr>
        <w:t xml:space="preserve"> الخلافات المذهبية والفرعية وتضخيمها في أذهانهم</w:t>
      </w:r>
      <w:r w:rsidRPr="00275356">
        <w:rPr>
          <w:rFonts w:ascii="Lotus Linotype" w:hAnsi="Lotus Linotype" w:cs="Lotus Linotype" w:hint="cs"/>
          <w:sz w:val="36"/>
          <w:szCs w:val="36"/>
          <w:rtl/>
        </w:rPr>
        <w:t xml:space="preserve"> »</w:t>
      </w:r>
      <w:r w:rsidRPr="00275356">
        <w:rPr>
          <w:rFonts w:ascii="Lotus Linotype" w:hAnsi="Lotus Linotype" w:hint="cs"/>
          <w:position w:val="4"/>
          <w:sz w:val="36"/>
          <w:szCs w:val="36"/>
          <w:vertAlign w:val="superscript"/>
          <w:rtl/>
        </w:rPr>
        <w:t xml:space="preserve"> </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72"/>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وما جاء في هذه التوصية مطبَّق تمام</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في المجتمع الإسلامي المعاصر فهل هو ناتج عن سعيهم الحثيث في إيقاع الفرقة والخلاف بين المسلمين؟ أم أنَّ المسلمين قدَّموا لهم هذه الخدمة من غير أن يبذلوا فيها جهد</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أم أن واقع المسلمين جامع بين المصيبتين؟!</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وهكذا تبين لنا أن بعض المختلفين في بعض أمور العقيدة يرتبون المحبة والبغض على الوفاق أو الخلاف في أمور العقيدة وإن كان المخالف مجتهد</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وهو من أهل الاجتهاد أو كان تابع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لمن كان كذلك</w:t>
      </w:r>
      <w:r w:rsidRPr="00275356">
        <w:rPr>
          <w:rFonts w:ascii="Lotus Linotype" w:hAnsi="Lotus Linotype" w:cs="Lotus Linotype" w:hint="cs"/>
          <w:sz w:val="36"/>
          <w:szCs w:val="36"/>
          <w:rtl/>
        </w:rPr>
        <w:t xml:space="preserve"> ولم يسْعَ إلى الفرقة وشق الصف والوحدة، </w:t>
      </w:r>
      <w:r w:rsidRPr="00275356">
        <w:rPr>
          <w:rFonts w:ascii="Lotus Linotype" w:hAnsi="Lotus Linotype" w:cs="Lotus Linotype"/>
          <w:sz w:val="36"/>
          <w:szCs w:val="36"/>
          <w:rtl/>
        </w:rPr>
        <w:t xml:space="preserve">وهذا خطأ كبير وخطر عظيم، فالمحبة والبغض يترتبان على مقدار ما عند المسلم من التقوى أو ظلم النفس، فنحب المتقين لتقواهم وإن خالفونا في باب العلم في بعض مسائل الدين إذا كان خلافهم على الوضع المذكور، لأنهم لم يتعمدوا مخالفة شريعة الله تعالى، ونكره </w:t>
      </w:r>
      <w:proofErr w:type="spellStart"/>
      <w:r w:rsidRPr="00275356">
        <w:rPr>
          <w:rFonts w:ascii="Lotus Linotype" w:hAnsi="Lotus Linotype" w:cs="Lotus Linotype"/>
          <w:sz w:val="36"/>
          <w:szCs w:val="36"/>
          <w:rtl/>
        </w:rPr>
        <w:t>الظالمي</w:t>
      </w:r>
      <w:proofErr w:type="spellEnd"/>
      <w:r w:rsidRPr="00275356">
        <w:rPr>
          <w:rFonts w:ascii="Lotus Linotype" w:hAnsi="Lotus Linotype" w:cs="Lotus Linotype"/>
          <w:sz w:val="36"/>
          <w:szCs w:val="36"/>
          <w:rtl/>
        </w:rPr>
        <w:t xml:space="preserve"> أنفسهم وهم المقصرون في جانب الواجبات أو </w:t>
      </w:r>
      <w:proofErr w:type="spellStart"/>
      <w:r w:rsidRPr="00275356">
        <w:rPr>
          <w:rFonts w:ascii="Lotus Linotype" w:hAnsi="Lotus Linotype" w:cs="Lotus Linotype"/>
          <w:sz w:val="36"/>
          <w:szCs w:val="36"/>
          <w:rtl/>
        </w:rPr>
        <w:t>المرتكبو</w:t>
      </w:r>
      <w:proofErr w:type="spellEnd"/>
      <w:r w:rsidRPr="00275356">
        <w:rPr>
          <w:rFonts w:ascii="Lotus Linotype" w:hAnsi="Lotus Linotype" w:cs="Lotus Linotype"/>
          <w:sz w:val="36"/>
          <w:szCs w:val="36"/>
          <w:rtl/>
        </w:rPr>
        <w:t xml:space="preserve"> بعض المعاصي بقدر ما </w:t>
      </w:r>
      <w:r w:rsidRPr="00275356">
        <w:rPr>
          <w:rFonts w:ascii="Lotus Linotype" w:hAnsi="Lotus Linotype" w:cs="Lotus Linotype"/>
          <w:sz w:val="36"/>
          <w:szCs w:val="36"/>
          <w:rtl/>
        </w:rPr>
        <w:lastRenderedPageBreak/>
        <w:t xml:space="preserve">فيهم من المخالفة، لأنهم تعمدوا مخالفة شريعة الله جل وعلا في ذلك وإن </w:t>
      </w:r>
      <w:proofErr w:type="spellStart"/>
      <w:r w:rsidRPr="00275356">
        <w:rPr>
          <w:rFonts w:ascii="Lotus Linotype" w:hAnsi="Lotus Linotype" w:cs="Lotus Linotype"/>
          <w:sz w:val="36"/>
          <w:szCs w:val="36"/>
          <w:rtl/>
        </w:rPr>
        <w:t>وافقونا</w:t>
      </w:r>
      <w:proofErr w:type="spellEnd"/>
      <w:r w:rsidRPr="00275356">
        <w:rPr>
          <w:rFonts w:ascii="Lotus Linotype" w:hAnsi="Lotus Linotype" w:cs="Lotus Linotype"/>
          <w:sz w:val="36"/>
          <w:szCs w:val="36"/>
          <w:rtl/>
        </w:rPr>
        <w:t xml:space="preserve"> في باب العلم، ونحبهم بقدر استقامتهم، فنحن نحبهم لما هم فيه من الهداية في مجالي العلم والعمل، ونبغضهم لما هم فيه من المخالفة المتعمدة.</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ولا أنسى حوار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دار بين أستاذين أحدهما يحكم على الناس بمقياس التقوى أخْذ</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من قول الله تعالى:</w:t>
      </w:r>
      <w:r w:rsidRPr="00275356">
        <w:rPr>
          <w:rFonts w:ascii="QCF_BSML" w:hAnsi="QCF_BSML" w:cs="QCF_BSML"/>
          <w:color w:val="000000"/>
          <w:sz w:val="36"/>
          <w:szCs w:val="36"/>
          <w:rtl/>
          <w:lang w:eastAsia="en-US"/>
        </w:rPr>
        <w:t xml:space="preserve"> ﭽ</w:t>
      </w:r>
      <w:r w:rsidRPr="00275356">
        <w:rPr>
          <w:rFonts w:ascii="QCF_P517" w:hAnsi="QCF_P517" w:cs="QCF_P517"/>
          <w:color w:val="000000"/>
          <w:sz w:val="36"/>
          <w:szCs w:val="36"/>
          <w:rtl/>
          <w:lang w:eastAsia="en-US"/>
        </w:rPr>
        <w:t xml:space="preserve">  ﮁ    ﮂ  ﮃ  ﮄ  </w:t>
      </w:r>
      <w:proofErr w:type="spellStart"/>
      <w:r w:rsidRPr="00275356">
        <w:rPr>
          <w:rFonts w:ascii="QCF_P517" w:hAnsi="QCF_P517" w:cs="QCF_P517"/>
          <w:color w:val="000000"/>
          <w:sz w:val="36"/>
          <w:szCs w:val="36"/>
          <w:rtl/>
          <w:lang w:eastAsia="en-US"/>
        </w:rPr>
        <w:t>ﮅ</w:t>
      </w:r>
      <w:r w:rsidRPr="00275356">
        <w:rPr>
          <w:rFonts w:ascii="QCF_P517" w:hAnsi="QCF_P517" w:cs="QCF_P517"/>
          <w:color w:val="0000A5"/>
          <w:sz w:val="36"/>
          <w:szCs w:val="36"/>
          <w:rtl/>
          <w:lang w:eastAsia="en-US"/>
        </w:rPr>
        <w:t>ﮆ</w:t>
      </w:r>
      <w:proofErr w:type="spellEnd"/>
      <w:r w:rsidRPr="00275356">
        <w:rPr>
          <w:rFonts w:ascii="QCF_P517" w:hAnsi="QCF_P517" w:cs="QCF_P517"/>
          <w:color w:val="000000"/>
          <w:sz w:val="36"/>
          <w:szCs w:val="36"/>
          <w:rtl/>
          <w:lang w:eastAsia="en-US"/>
        </w:rPr>
        <w:t xml:space="preserve"> </w:t>
      </w:r>
      <w:r w:rsidRPr="00275356">
        <w:rPr>
          <w:rFonts w:ascii="QCF_BSML" w:hAnsi="QCF_BSML" w:cs="QCF_BSML"/>
          <w:color w:val="000000"/>
          <w:sz w:val="36"/>
          <w:szCs w:val="36"/>
          <w:rtl/>
          <w:lang w:eastAsia="en-US"/>
        </w:rPr>
        <w:t>ﭼ</w:t>
      </w:r>
      <w:r w:rsidRPr="00275356">
        <w:rPr>
          <w:rFonts w:ascii="Arial" w:hAnsi="Arial" w:cs="Arial"/>
          <w:color w:val="000000"/>
          <w:sz w:val="36"/>
          <w:szCs w:val="36"/>
          <w:lang w:eastAsia="en-US"/>
        </w:rPr>
        <w:t xml:space="preserve"> </w:t>
      </w:r>
      <w:r w:rsidRPr="00275356">
        <w:rPr>
          <w:rFonts w:ascii="Lotus Linotype" w:hAnsi="Lotus Linotype" w:cs="Lotus Linotype"/>
          <w:sz w:val="36"/>
          <w:szCs w:val="36"/>
          <w:rtl/>
        </w:rPr>
        <w:t xml:space="preserve">[الحجرات:13] والآخر يحكم على الناس بمقياس الاتجاه العقدي في الأمور الخلافية، فأثنى الأول على زميل لهما باتصافه بالورع والتقوى، وهو ممن ينتقده الثاني في بعض مسائل العقيدة فقال: ليته لم يكن </w:t>
      </w:r>
      <w:r w:rsidRPr="00275356">
        <w:rPr>
          <w:rFonts w:ascii="Lotus Linotype" w:hAnsi="Lotus Linotype" w:cs="Lotus Linotype" w:hint="cs"/>
          <w:sz w:val="36"/>
          <w:szCs w:val="36"/>
          <w:rtl/>
        </w:rPr>
        <w:t>من أهل التقوى ما دام مخالفا في بعض أمور العقيدة</w:t>
      </w:r>
      <w:r w:rsidRPr="00275356">
        <w:rPr>
          <w:rFonts w:ascii="Lotus Linotype" w:hAnsi="Lotus Linotype" w:cs="Lotus Linotype"/>
          <w:sz w:val="36"/>
          <w:szCs w:val="36"/>
          <w:rtl/>
        </w:rPr>
        <w:t>، فهو يرى أن كونه متوسط</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في جانب التقوى مع ما هو فيه من خلل عقائدي أخف ضرر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ويريد منه أن يكون معه في كل المفاهيم العقدية وإن كان ضعيف</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في التزامه واستقامته، وهذا نوع من الخلل في موازين الحكم على المسلمين.</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ومن مظاهر هذا الخلل أنك تجد بعض أفراد الفريقين المختلفين في بعض أمور العقيدة ينظر كل واحد منهما لأفراد الفريق الآخر نظرة بغض ونفور، وإذا كان بعض هؤلاء مسؤولين فإنه يكفي في حرمان أفراد الفريق الآخر من المصالح والمناصب الدينية كونه من أفراد </w:t>
      </w:r>
      <w:r w:rsidRPr="00275356">
        <w:rPr>
          <w:rFonts w:ascii="Lotus Linotype" w:hAnsi="Lotus Linotype" w:cs="Lotus Linotype"/>
          <w:sz w:val="36"/>
          <w:szCs w:val="36"/>
          <w:rtl/>
        </w:rPr>
        <w:lastRenderedPageBreak/>
        <w:t>الفريق الآخر، ويجعلون أمر التقوى والكفاءة العلمية أمر</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ثانويـ</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بعد الموافقة الكاملة في المنهج العقدي.</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وربما كان هذا السلوك - إضافة إلى ذلك - محكوم</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بإرادة الانتقام من أفراد الفريق الآخر إذا سبقت منهم معاملة بهذا السلوك، فتتحول العملية إلى صراع وتنافس ذميم بين إخوة يجمعهم هدف واحد هو ابتغاء رضوان الله تعالى والدار الآخرة، ويسيرون على شريعة واحدة وإن اختلفت أفهامهم في بعض تفاصيلها.</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إن الربط بين الخلاف في أمور الدين وبين البغض والبراءة يفرق جماعة المسلمين، وإن الذين يستفيدون من ذلك هم أعداء المسلمين، وهذا الاعتقاد القلبي في بغض المخالفين والبراءة منهم قد لا يتجاوز في البداية حدود النقد، وربما تجاوز ذلك إلى عدم السلام على المخالفين وعدم الصلاة خلفهم وعدم مجالستهم، ولكنه قد يتطور بعد ذلك إلى منابذة وتناحر، ولا يمكن لهؤلاء المتناحرين أن يواجهوا أعداءهم بقوة لأن أغلب طاقتهم مصروف للتناحر فيما بينهم.</w:t>
      </w:r>
    </w:p>
    <w:p w:rsidR="00B1266C" w:rsidRPr="00275356" w:rsidRDefault="00B1266C" w:rsidP="00833ED4">
      <w:pPr>
        <w:widowControl w:val="0"/>
        <w:spacing w:before="120" w:after="120" w:line="204" w:lineRule="auto"/>
        <w:ind w:hanging="2"/>
        <w:jc w:val="center"/>
        <w:rPr>
          <w:rFonts w:ascii="Lotus Linotype" w:hAnsi="Lotus Linotype" w:cs="AL-Mateen"/>
          <w:sz w:val="36"/>
          <w:szCs w:val="36"/>
          <w:rtl/>
        </w:rPr>
      </w:pPr>
      <w:r w:rsidRPr="00275356">
        <w:rPr>
          <w:rFonts w:ascii="Lotus Linotype" w:hAnsi="Lotus Linotype" w:cs="AL-Mateen"/>
          <w:sz w:val="36"/>
          <w:szCs w:val="36"/>
          <w:rtl/>
        </w:rPr>
        <w:br w:type="page"/>
      </w:r>
      <w:r w:rsidRPr="00275356">
        <w:rPr>
          <w:rFonts w:ascii="Lotus Linotype" w:hAnsi="Lotus Linotype" w:cs="AL-Mateen"/>
          <w:sz w:val="36"/>
          <w:szCs w:val="36"/>
          <w:rtl/>
        </w:rPr>
        <w:lastRenderedPageBreak/>
        <w:t>- مثل من آثار الاعتدال في الحكم على المخالفين -</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لقد جرَتْ لي في تطبيق هذا المنهج قصة أذكرها وإن كانت من باب الحديث عن النفس لما فيها من العبر النافعة.</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هذه القصة تتلخص في أنني كنت مدرس</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في معهد الحرم المكي ما بين عامي سبعة وثمانين وثلاثمائة وألف وتسعين وثلاثمائة وألف للهجرة، وكان من بين طلاب ذلك المعهد طالب من اليمن نبيْهٌ قوي الشخصية متصلب في التمسك بما </w:t>
      </w:r>
      <w:proofErr w:type="spellStart"/>
      <w:r w:rsidRPr="00275356">
        <w:rPr>
          <w:rFonts w:ascii="Lotus Linotype" w:hAnsi="Lotus Linotype" w:cs="Lotus Linotype"/>
          <w:sz w:val="36"/>
          <w:szCs w:val="36"/>
          <w:rtl/>
        </w:rPr>
        <w:t>يعتقده</w:t>
      </w:r>
      <w:proofErr w:type="spellEnd"/>
      <w:r w:rsidRPr="00275356">
        <w:rPr>
          <w:rFonts w:ascii="Lotus Linotype" w:hAnsi="Lotus Linotype" w:cs="Lotus Linotype"/>
          <w:sz w:val="36"/>
          <w:szCs w:val="36"/>
          <w:rtl/>
        </w:rPr>
        <w:t xml:space="preserve">، وقد كنت أدرِّس طلاب المعهد في السنة الرابعة منه في مادة التوحيد رسالة </w:t>
      </w:r>
      <w:r w:rsidRPr="00275356">
        <w:rPr>
          <w:rFonts w:ascii="Lotus Linotype" w:hAnsi="Lotus Linotype" w:cs="Lotus Linotype" w:hint="cs"/>
          <w:sz w:val="36"/>
          <w:szCs w:val="36"/>
          <w:rtl/>
        </w:rPr>
        <w:t>«</w:t>
      </w:r>
      <w:r w:rsidRPr="00275356">
        <w:rPr>
          <w:rFonts w:ascii="Lotus Linotype" w:hAnsi="Lotus Linotype" w:cs="Lotus Linotype"/>
          <w:sz w:val="36"/>
          <w:szCs w:val="36"/>
          <w:rtl/>
        </w:rPr>
        <w:t>الواسطية</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 للإمام ابن تيمية رحمه الله، فاعترض ذلك الطالب بشدة على موضوع إثبات جميع الصفات وظل يناقش في كثير من الدروس ذلك العام، وكنت ألاطفه وأفتح له صدري على الرغم من انفعاله الشديد في أثناء المناقشات، وكنت أُقدِّر فيه اتصافه بالتقوى والحماسة الدينية والدفاع بقوة عما يراه هو الحق، ولما حضر الاختبار كتب ما كنت قررته في الدروس، ثم كتب: هذا ما قرره الشيخ والذي </w:t>
      </w:r>
      <w:proofErr w:type="spellStart"/>
      <w:r w:rsidRPr="00275356">
        <w:rPr>
          <w:rFonts w:ascii="Lotus Linotype" w:hAnsi="Lotus Linotype" w:cs="Lotus Linotype"/>
          <w:sz w:val="36"/>
          <w:szCs w:val="36"/>
          <w:rtl/>
        </w:rPr>
        <w:t>أعتقده</w:t>
      </w:r>
      <w:proofErr w:type="spellEnd"/>
      <w:r w:rsidRPr="00275356">
        <w:rPr>
          <w:rFonts w:ascii="Lotus Linotype" w:hAnsi="Lotus Linotype" w:cs="Lotus Linotype"/>
          <w:sz w:val="36"/>
          <w:szCs w:val="36"/>
          <w:rtl/>
        </w:rPr>
        <w:t xml:space="preserve"> هو كذا </w:t>
      </w:r>
      <w:proofErr w:type="spellStart"/>
      <w:r w:rsidRPr="00275356">
        <w:rPr>
          <w:rFonts w:ascii="Lotus Linotype" w:hAnsi="Lotus Linotype" w:cs="Lotus Linotype"/>
          <w:sz w:val="36"/>
          <w:szCs w:val="36"/>
          <w:rtl/>
        </w:rPr>
        <w:t>كذا</w:t>
      </w:r>
      <w:proofErr w:type="spellEnd"/>
      <w:r w:rsidRPr="00275356">
        <w:rPr>
          <w:rFonts w:ascii="Lotus Linotype" w:hAnsi="Lotus Linotype" w:cs="Lotus Linotype"/>
          <w:sz w:val="36"/>
          <w:szCs w:val="36"/>
          <w:rtl/>
        </w:rPr>
        <w:t>، وكتب معتقده في ذلك، وقد قدرت له هذه الصراحة فأعطيته الدرجة الكاملة في المادة.</w:t>
      </w:r>
    </w:p>
    <w:p w:rsidR="00B1266C" w:rsidRPr="00275356" w:rsidRDefault="00B1266C" w:rsidP="00833ED4">
      <w:pPr>
        <w:pStyle w:val="3"/>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وفي السنة الخامسة للمعهد درَّست الطلاب رسالة </w:t>
      </w:r>
      <w:r w:rsidRPr="00275356">
        <w:rPr>
          <w:rFonts w:ascii="Lotus Linotype" w:hAnsi="Lotus Linotype" w:cs="Lotus Linotype" w:hint="cs"/>
          <w:sz w:val="36"/>
          <w:szCs w:val="36"/>
          <w:rtl/>
        </w:rPr>
        <w:t>«</w:t>
      </w:r>
      <w:r w:rsidRPr="00275356">
        <w:rPr>
          <w:rFonts w:ascii="Lotus Linotype" w:hAnsi="Lotus Linotype" w:cs="Lotus Linotype"/>
          <w:sz w:val="36"/>
          <w:szCs w:val="36"/>
          <w:rtl/>
        </w:rPr>
        <w:t>الفتوى الحموية</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 للإمام ابن تيمية، وسار معي ذلك الطالب مثل سيره في </w:t>
      </w:r>
      <w:r w:rsidRPr="00275356">
        <w:rPr>
          <w:rFonts w:ascii="Lotus Linotype" w:hAnsi="Lotus Linotype" w:cs="Lotus Linotype"/>
          <w:sz w:val="36"/>
          <w:szCs w:val="36"/>
          <w:rtl/>
        </w:rPr>
        <w:lastRenderedPageBreak/>
        <w:t>العام الماضي، وعاملته بالمعاملة نفسها، وكتب في الاختبار مثل ما كتبه في العام الماضي وأعطيته الدرجة الكاملة.</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وفي السنة السادسة درَّست الطلاب رسالة </w:t>
      </w:r>
      <w:r w:rsidRPr="00275356">
        <w:rPr>
          <w:rFonts w:ascii="Lotus Linotype" w:hAnsi="Lotus Linotype" w:cs="Lotus Linotype" w:hint="cs"/>
          <w:sz w:val="36"/>
          <w:szCs w:val="36"/>
          <w:rtl/>
        </w:rPr>
        <w:t>«</w:t>
      </w:r>
      <w:r w:rsidRPr="00275356">
        <w:rPr>
          <w:rFonts w:ascii="Lotus Linotype" w:hAnsi="Lotus Linotype" w:cs="Lotus Linotype"/>
          <w:sz w:val="36"/>
          <w:szCs w:val="36"/>
          <w:rtl/>
        </w:rPr>
        <w:t>التدمرية</w:t>
      </w:r>
      <w:r w:rsidRPr="00275356">
        <w:rPr>
          <w:rFonts w:ascii="Lotus Linotype" w:hAnsi="Lotus Linotype" w:cs="Lotus Linotype" w:hint="cs"/>
          <w:sz w:val="36"/>
          <w:szCs w:val="36"/>
          <w:rtl/>
        </w:rPr>
        <w:t>»</w:t>
      </w:r>
      <w:r w:rsidRPr="00275356">
        <w:rPr>
          <w:rFonts w:ascii="Lotus Linotype" w:hAnsi="Lotus Linotype" w:cs="Lotus Linotype"/>
          <w:sz w:val="36"/>
          <w:szCs w:val="36"/>
          <w:rtl/>
        </w:rPr>
        <w:t xml:space="preserve"> للإمام ابن تيمية، وفي أثناء الشرح والتقرير قال ذلك الطالب: أما الآن فإن الشيخ-يعني ابن تيمية- لم يترك مجالاً للمعارضين، ثم سار معي في الدراسة من غير مناقشة وظهر منه الاقتناع بما قرره الإمام ابن تيمية في توحيد الأسماء والصفات.</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ثم انتقلت أنا إلى الدراسات العليا في جامعة أم القرى، وأكمل ذلك الطالب المعهد والتحق بالجامعة الإسلامية في المدينة النبوية، وتخرج منها وعاد إلى بلاده وكوَّن له حلقة دراسية كبرت فيما بعد وزاد عدد أفرادها وصارت له شهرة كبيرة.</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وكنت أقول في نفسي في أثناء تلك المناقشات: هذا الطالب وأمثاله نشأوا في مجتمع علمي يرى تأويل بعض الصفات، ويرى علماؤه وطلاب العلم فيه أنهم على الحق، بينما أنا وأمثالي نشأنا في مجتمع علمي يرى عدم تأويل شيء من نصوص الصفات على خلاف ظاهره، ويرى علماؤه وطلاب العلم فيه أنهم على الحق، ولو أني نشأت في مثل المجتمع العلمي الذي نشأ فيه ذلك الطالب لكنت مثله في الغالب، فلماذا أعتقد فيه الضلال والابتداع في اعتقاد لولا </w:t>
      </w:r>
      <w:r w:rsidRPr="00275356">
        <w:rPr>
          <w:rFonts w:ascii="Lotus Linotype" w:hAnsi="Lotus Linotype" w:cs="Lotus Linotype" w:hint="cs"/>
          <w:sz w:val="36"/>
          <w:szCs w:val="36"/>
          <w:rtl/>
        </w:rPr>
        <w:t>اختلاف</w:t>
      </w:r>
      <w:r w:rsidRPr="00275356">
        <w:rPr>
          <w:rFonts w:ascii="Lotus Linotype" w:hAnsi="Lotus Linotype" w:cs="Lotus Linotype"/>
          <w:sz w:val="36"/>
          <w:szCs w:val="36"/>
          <w:rtl/>
        </w:rPr>
        <w:t xml:space="preserve"> </w:t>
      </w:r>
      <w:r w:rsidRPr="00275356">
        <w:rPr>
          <w:rFonts w:ascii="Lotus Linotype" w:hAnsi="Lotus Linotype" w:cs="Lotus Linotype"/>
          <w:sz w:val="36"/>
          <w:szCs w:val="36"/>
          <w:rtl/>
        </w:rPr>
        <w:lastRenderedPageBreak/>
        <w:t xml:space="preserve">المنشأ العلمي لكنت مثله فيه، أليس </w:t>
      </w:r>
      <w:proofErr w:type="spellStart"/>
      <w:r w:rsidRPr="00275356">
        <w:rPr>
          <w:rFonts w:ascii="Lotus Linotype" w:hAnsi="Lotus Linotype" w:cs="Lotus Linotype"/>
          <w:sz w:val="36"/>
          <w:szCs w:val="36"/>
          <w:rtl/>
        </w:rPr>
        <w:t>الأرفق</w:t>
      </w:r>
      <w:proofErr w:type="spellEnd"/>
      <w:r w:rsidRPr="00275356">
        <w:rPr>
          <w:rFonts w:ascii="Lotus Linotype" w:hAnsi="Lotus Linotype" w:cs="Lotus Linotype"/>
          <w:sz w:val="36"/>
          <w:szCs w:val="36"/>
          <w:rtl/>
        </w:rPr>
        <w:t xml:space="preserve"> بي وبه والذي هو من مقتضيات الأخوة الإسلامية أن أحكم عليه بالخطأ وأن يحكم علي هو بذلك، ثم إنْ أقنعته بما أنا عليه رجع إلى الصواب، وإن أقنعني بما هو عليه رجعت إلى الصواب من غير أن يحصل بيننا تضليل ولا تبديع ولا بغض ولا براءة؟!! وإن ظل كل واحد منا على قناعته فلن يؤثر ذلك على ما بيننا من أخوة ومحبة ما دام الحكم بيننا لا يتجاوز مرحلة التخطئة.</w:t>
      </w:r>
    </w:p>
    <w:p w:rsidR="00B1266C" w:rsidRPr="00275356" w:rsidRDefault="00B1266C" w:rsidP="00833ED4">
      <w:pPr>
        <w:pStyle w:val="3"/>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وإن العبرة التي نخرج بها من هذه القصة أنه ينبغي للعالم المربي تطبيق أسلوب اللين والتفاهم مع المخالفين في العقائد وغيرها من العلم، على اعتبار أنهم مخطئون فيما ذهبوا إليه ما داموا مجتهدين أو تابعين لعلماء مجتهدين، وعدم تبديعهم أو تضليلهم، والإبقاءُ على محبتهم القلبية وأخوتهم الدينية وعدمُ البراءة منهم، ولقد طبقت هذا المنهج مع ذلك الطالب النجيب لمدة سنتين ونصف حتى اقتنع بما كنت أقرره آنذاك من غير ضغط ولا إكراه.</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وربما لو كنت عاملته بالشدة وعددته مبتدع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ضالاً لزاد تمسكه بمعتقده، خصوص</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فيما لو طُبِّق عليه ما هو معروف غالب</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من فصل الطالب من الدراسة إذا هو جاهر بمعتقده الذي يراه بعض المسؤولين بدعة وضلالة.</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lastRenderedPageBreak/>
        <w:t>إنك حينما تجادل إنسان</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من أهل العلم في أمر ترى أنك فيه على الحق ويرى هو أنه على الحق فتقول له: أنت ضال مبتدع فإنه سيقول لك في الوقت نفسه: بل أنت الضال المبتدع، وإن لم يستطع أن يقولها بلسانه فإنه </w:t>
      </w:r>
      <w:proofErr w:type="spellStart"/>
      <w:r w:rsidRPr="00275356">
        <w:rPr>
          <w:rFonts w:ascii="Lotus Linotype" w:hAnsi="Lotus Linotype" w:cs="Lotus Linotype"/>
          <w:sz w:val="36"/>
          <w:szCs w:val="36"/>
          <w:rtl/>
        </w:rPr>
        <w:t>يعتقدها</w:t>
      </w:r>
      <w:proofErr w:type="spellEnd"/>
      <w:r w:rsidRPr="00275356">
        <w:rPr>
          <w:rFonts w:ascii="Lotus Linotype" w:hAnsi="Lotus Linotype" w:cs="Lotus Linotype"/>
          <w:sz w:val="36"/>
          <w:szCs w:val="36"/>
          <w:rtl/>
        </w:rPr>
        <w:t xml:space="preserve"> بقلبه، وهل يرجو الإنسان الداعية من إنسان آخر يضلله ويبدعه أن يسمع لقوله وأن يقتنع برأيه؟!</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إن الذي يُلوِّح بالهجوم المضاد على الآخرين ويتهمهم في عقائدهم يكون قد أقام بينهم وبينه سدّ</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منيع</w:t>
      </w:r>
      <w:r w:rsidRPr="00275356">
        <w:rPr>
          <w:rFonts w:ascii="Lotus Linotype" w:hAnsi="Lotus Linotype" w:cs="Lotus Linotype" w:hint="cs"/>
          <w:sz w:val="36"/>
          <w:szCs w:val="36"/>
          <w:rtl/>
          <w:lang w:eastAsia="en-US"/>
        </w:rPr>
        <w:t>ًا</w:t>
      </w:r>
      <w:r w:rsidR="00D44B7A">
        <w:rPr>
          <w:rFonts w:ascii="Lotus Linotype" w:hAnsi="Lotus Linotype" w:cs="Lotus Linotype"/>
          <w:sz w:val="36"/>
          <w:szCs w:val="36"/>
          <w:rtl/>
        </w:rPr>
        <w:t xml:space="preserve"> يصعب اختراقه، وب</w:t>
      </w:r>
      <w:r w:rsidR="00D44B7A">
        <w:rPr>
          <w:rFonts w:ascii="Lotus Linotype" w:hAnsi="Lotus Linotype" w:cs="Lotus Linotype" w:hint="cs"/>
          <w:sz w:val="36"/>
          <w:szCs w:val="36"/>
          <w:rtl/>
        </w:rPr>
        <w:t>ذلك</w:t>
      </w:r>
      <w:r w:rsidRPr="00275356">
        <w:rPr>
          <w:rFonts w:ascii="Lotus Linotype" w:hAnsi="Lotus Linotype" w:cs="Lotus Linotype"/>
          <w:sz w:val="36"/>
          <w:szCs w:val="36"/>
          <w:rtl/>
        </w:rPr>
        <w:t xml:space="preserve"> فإنه يبعد من هذا المهاجم أن يصل إلى قلوب من يريد دعوتهم مهما أوتي من حجة وبلاغة.</w:t>
      </w:r>
    </w:p>
    <w:p w:rsidR="00B1266C" w:rsidRPr="00275356" w:rsidRDefault="00B1266C" w:rsidP="00833ED4">
      <w:pPr>
        <w:pStyle w:val="2"/>
        <w:keepNext w:val="0"/>
        <w:spacing w:before="120" w:after="120" w:line="204" w:lineRule="auto"/>
        <w:ind w:hanging="2"/>
        <w:rPr>
          <w:rFonts w:ascii="Lotus Linotype" w:hAnsi="Lotus Linotype" w:cs="AL-Mateen"/>
          <w:color w:val="auto"/>
          <w:sz w:val="32"/>
          <w:szCs w:val="32"/>
          <w:rtl/>
        </w:rPr>
      </w:pPr>
      <w:r w:rsidRPr="00275356">
        <w:rPr>
          <w:rFonts w:cs="AL-Mateen"/>
          <w:color w:val="auto"/>
          <w:sz w:val="32"/>
          <w:szCs w:val="32"/>
          <w:rtl/>
        </w:rPr>
        <w:br w:type="page"/>
      </w:r>
      <w:r w:rsidRPr="00275356">
        <w:rPr>
          <w:rFonts w:cs="AL-Mateen" w:hint="cs"/>
          <w:color w:val="auto"/>
          <w:sz w:val="36"/>
          <w:szCs w:val="36"/>
          <w:rtl/>
        </w:rPr>
        <w:lastRenderedPageBreak/>
        <w:t xml:space="preserve">- </w:t>
      </w:r>
      <w:r w:rsidRPr="00275356">
        <w:rPr>
          <w:rFonts w:cs="AL-Mateen"/>
          <w:color w:val="auto"/>
          <w:sz w:val="36"/>
          <w:szCs w:val="36"/>
          <w:rtl/>
        </w:rPr>
        <w:t>من نتائج الحيدة عن هذا المنهج</w:t>
      </w:r>
      <w:r w:rsidRPr="00275356">
        <w:rPr>
          <w:rFonts w:ascii="Lotus Linotype" w:hAnsi="Lotus Linotype" w:cs="AL-Mateen" w:hint="cs"/>
          <w:color w:val="auto"/>
          <w:sz w:val="36"/>
          <w:szCs w:val="36"/>
          <w:rtl/>
        </w:rPr>
        <w:t xml:space="preserve"> -</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هذا المنهج الذي تم بيانه وهو الحكم على المخالفين من أهل الاجتهاد بالخطأ وعدم الحكم عليهم بالابتداع والضلال هو المنهج المعتدل الذي يضمن</w:t>
      </w:r>
      <w:r w:rsidRPr="00275356">
        <w:rPr>
          <w:rFonts w:ascii="Lotus Linotype" w:hAnsi="Lotus Linotype" w:cs="Lotus Linotype" w:hint="cs"/>
          <w:sz w:val="36"/>
          <w:szCs w:val="36"/>
          <w:rtl/>
        </w:rPr>
        <w:t xml:space="preserve"> -ب</w:t>
      </w:r>
      <w:r w:rsidRPr="00275356">
        <w:rPr>
          <w:rFonts w:ascii="Lotus Linotype" w:hAnsi="Lotus Linotype" w:cs="Lotus Linotype"/>
          <w:sz w:val="36"/>
          <w:szCs w:val="36"/>
          <w:rtl/>
        </w:rPr>
        <w:t>إذن الله تعالى</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بقاء المودة والتفاهم بين علماء المسلمين مع اختلافهم في</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الاجتهاد.</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ولقد ظهرت نتائج سيئة للحيدة عن هذا المنهج على مدار التاريخ الإسلامي، فمن هذه النتائج ظهور الفتن والخلافات الحادة بين علماء المسلمين.</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وسأكتفي بذكر </w:t>
      </w:r>
      <w:r w:rsidRPr="00275356">
        <w:rPr>
          <w:rFonts w:ascii="Lotus Linotype" w:hAnsi="Lotus Linotype" w:cs="Lotus Linotype" w:hint="cs"/>
          <w:sz w:val="36"/>
          <w:szCs w:val="36"/>
          <w:rtl/>
        </w:rPr>
        <w:t>اثنين</w:t>
      </w:r>
      <w:r w:rsidRPr="00275356">
        <w:rPr>
          <w:rFonts w:ascii="Lotus Linotype" w:hAnsi="Lotus Linotype" w:cs="Lotus Linotype"/>
          <w:sz w:val="36"/>
          <w:szCs w:val="36"/>
          <w:rtl/>
        </w:rPr>
        <w:t xml:space="preserve"> من العلماء الذين حصل لهم أذى واضطهاد بسبب اعتقادهم.</w:t>
      </w:r>
    </w:p>
    <w:p w:rsidR="00B1266C" w:rsidRPr="00275356" w:rsidRDefault="00B1266C" w:rsidP="00833ED4">
      <w:pPr>
        <w:widowControl w:val="0"/>
        <w:spacing w:before="120" w:after="120" w:line="204" w:lineRule="auto"/>
        <w:jc w:val="both"/>
        <w:rPr>
          <w:rFonts w:ascii="Lotus Linotype" w:hAnsi="Lotus Linotype" w:cs="AL-Mateen"/>
          <w:sz w:val="36"/>
          <w:szCs w:val="36"/>
          <w:rtl/>
        </w:rPr>
      </w:pPr>
      <w:r w:rsidRPr="00275356">
        <w:rPr>
          <w:rFonts w:ascii="Lotus Linotype" w:hAnsi="Lotus Linotype" w:cs="AL-Mateen"/>
          <w:sz w:val="36"/>
          <w:szCs w:val="36"/>
          <w:rtl/>
        </w:rPr>
        <w:t>محنة الإمام أبي عبد</w:t>
      </w:r>
      <w:r w:rsidRPr="00275356">
        <w:rPr>
          <w:rFonts w:ascii="Lotus Linotype" w:hAnsi="Lotus Linotype" w:cs="AL-Mateen" w:hint="cs"/>
          <w:sz w:val="36"/>
          <w:szCs w:val="36"/>
          <w:rtl/>
        </w:rPr>
        <w:t xml:space="preserve"> </w:t>
      </w:r>
      <w:r w:rsidRPr="00275356">
        <w:rPr>
          <w:rFonts w:ascii="Lotus Linotype" w:hAnsi="Lotus Linotype" w:cs="AL-Mateen"/>
          <w:sz w:val="36"/>
          <w:szCs w:val="36"/>
          <w:rtl/>
        </w:rPr>
        <w:t>الله البخاري:</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hint="cs"/>
          <w:sz w:val="36"/>
          <w:szCs w:val="36"/>
          <w:rtl/>
        </w:rPr>
        <w:tab/>
      </w:r>
      <w:r w:rsidR="00D44B7A">
        <w:rPr>
          <w:rFonts w:ascii="Lotus Linotype" w:hAnsi="Lotus Linotype" w:cs="Lotus Linotype"/>
          <w:sz w:val="36"/>
          <w:szCs w:val="36"/>
          <w:rtl/>
        </w:rPr>
        <w:t>أما العالم ال</w:t>
      </w:r>
      <w:r w:rsidR="00D44B7A">
        <w:rPr>
          <w:rFonts w:ascii="Lotus Linotype" w:hAnsi="Lotus Linotype" w:cs="Lotus Linotype" w:hint="cs"/>
          <w:sz w:val="36"/>
          <w:szCs w:val="36"/>
          <w:rtl/>
        </w:rPr>
        <w:t>أول</w:t>
      </w:r>
      <w:r w:rsidRPr="00275356">
        <w:rPr>
          <w:rFonts w:ascii="Lotus Linotype" w:hAnsi="Lotus Linotype" w:cs="Lotus Linotype"/>
          <w:sz w:val="36"/>
          <w:szCs w:val="36"/>
          <w:rtl/>
        </w:rPr>
        <w:t xml:space="preserve"> فهو الإمام أبو 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الله محمد بن إسماعيل البخاري رحمه الله تعالى، فقد جرت له محنة على يد بعض أهل السنة في قضية اللفظ بالقرآن، فأهل السنة في ذلك الزمن متفقون على أن القرآن كلام الله تعالى لفظه ومعناه، وإنما اختلفوا في قول الإنسان لفظي بالقرآن مخلوق أو غير مخلوق، فأنكر الإمام أحمد ذلك لأن اللفظ يحتمل أمرين: أحدهما الملفوظ وهو كلام الله جل وعلا فهذا غير مخلوق، والثاني التلفظ به وهو فعل العبد، والعبد مخلوق هو </w:t>
      </w:r>
      <w:r w:rsidRPr="00275356">
        <w:rPr>
          <w:rFonts w:ascii="Lotus Linotype" w:hAnsi="Lotus Linotype" w:cs="Lotus Linotype"/>
          <w:sz w:val="36"/>
          <w:szCs w:val="36"/>
          <w:rtl/>
        </w:rPr>
        <w:lastRenderedPageBreak/>
        <w:t>وأفعاله، فإذا قيل: لفظي بالقرآن مخلوق فقد يوهم المعنى الأول وهو غير صحيح ولا يجوز القول به، لأن القرآن كلام الله تعالى منزل غير مخلوق، وإذا قيل: لفظي بالقرآن غير مخلوق فقد يوهم المعنى الثاني فيكون نفي</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لخلق أفعال العباد، وهذا</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غير صحيح، فلهذا منع الإمام أحمد ذلك اللفظ واعتبره بدعة، وسار على ذلك بعض أهل السنة ومنهم الحافظ محمد بن يحيى الذهلي.</w:t>
      </w:r>
    </w:p>
    <w:p w:rsidR="00B1266C" w:rsidRPr="00275356" w:rsidRDefault="00B1266C" w:rsidP="00833ED4">
      <w:pPr>
        <w:pStyle w:val="20"/>
        <w:widowControl w:val="0"/>
        <w:spacing w:before="120" w:line="204" w:lineRule="auto"/>
        <w:ind w:left="0" w:firstLine="565"/>
        <w:jc w:val="both"/>
        <w:rPr>
          <w:rFonts w:ascii="Lotus Linotype" w:hAnsi="Lotus Linotype" w:cs="Lotus Linotype"/>
          <w:sz w:val="36"/>
          <w:szCs w:val="36"/>
          <w:rtl/>
        </w:rPr>
      </w:pPr>
      <w:r w:rsidRPr="00275356">
        <w:rPr>
          <w:rFonts w:ascii="Lotus Linotype" w:hAnsi="Lotus Linotype" w:cs="Lotus Linotype"/>
          <w:sz w:val="36"/>
          <w:szCs w:val="36"/>
          <w:rtl/>
        </w:rPr>
        <w:t>وكان الإمام البخاري يتحاشى هذا اللفظ ولا يقول به، ولكنه إذا سئل يقول: القرآن كلام الله تعالى، وأفعال العباد مخلوقة، وألفاظهم من أفعالهم، فلما سافر إلى نيسابور جرت له فيها محنة بسبب ذلك.</w:t>
      </w:r>
    </w:p>
    <w:p w:rsidR="00B1266C" w:rsidRPr="00275356" w:rsidRDefault="00B1266C" w:rsidP="00833ED4">
      <w:pPr>
        <w:pStyle w:val="ab"/>
        <w:widowControl w:val="0"/>
        <w:spacing w:before="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وقد ذكر الحافظ الذهبي في ذلك روايات خلاصتها أن الإمام البخاري لما وصل إلى نيسابور قال عالمها الحافظ محمد بن يحيى الذهلي: اذهبوا إلى هذا الرجل الصالح فاسمعوا منه، فذهب الناس إليه.</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فقال محمد بن يحيى لأصحاب الحديث بعد ذلك: ألا من يختلف إلى مجلسه فلا يختلف إلينا، فإنهم كتبوا إلينا من بغداد أنه تكلم في اللفظ ونهيناه فلم ينته، فلا تقربوه، ومن يقربه فلا يقربنا.</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lastRenderedPageBreak/>
        <w:t>وقال لأصحاب الحديث أيض</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إن محمد بن إسماعيل يقول: اللفظ بالقرآن مخلوق فامتحِنُوه في المجلس، فلما حضر الناس مجلس البخاري قام إليه رجل فقال: يا أبا 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الله ما تقول في اللفظ بالقرآن مخلوق هو أم غير مخلوق؟ فأعرض عنه البخاري ولم يجبه، فقال الرجل: يا أبا 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الله، فأعاد عليه القول، فأعرض عنه، ثم قال في الثالثة</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فالتفت إليه البخاري وقال: القرآن كلام الله غير مخلوق، وأفعال العباد مخلوقة، والامتحان بدعة، فشغب الرجل، وشغب الناس، وتفرقوا عنه، وقعد البخاري في منزله.</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وقال محمد بن يحيى الذهلي أيض</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القرآن كلام الله غير مخلوق، ومن زعم: لفظي بالقرآن مخلوق فهو مبتدع، ولا يجالس ولا يكلم، ومن ذهب بعد هذا إلى محمد بن إسماعيل فاتهموه، فإنه لا يحضر مجلسه إلا من كان على مذهبه.</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ولقد رحل أبو 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الله البخاري إلى </w:t>
      </w:r>
      <w:proofErr w:type="spellStart"/>
      <w:r w:rsidRPr="00275356">
        <w:rPr>
          <w:rFonts w:ascii="Lotus Linotype" w:hAnsi="Lotus Linotype" w:cs="Lotus Linotype"/>
          <w:sz w:val="36"/>
          <w:szCs w:val="36"/>
          <w:rtl/>
        </w:rPr>
        <w:t>بخارى</w:t>
      </w:r>
      <w:proofErr w:type="spellEnd"/>
      <w:r w:rsidRPr="00275356">
        <w:rPr>
          <w:rFonts w:ascii="Lotus Linotype" w:hAnsi="Lotus Linotype" w:cs="Lotus Linotype"/>
          <w:sz w:val="36"/>
          <w:szCs w:val="36"/>
          <w:rtl/>
        </w:rPr>
        <w:t xml:space="preserve"> فلما قدمها نصب أهلها له القباب على فرسخ من البلد واستقبله كثير من أهلها ونثروا عليه الدنانير والدراهم والسكر الكثير، فبقي أيام</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ثم إن محمد بن يحيى الذهلي كتب إلى أمير </w:t>
      </w:r>
      <w:proofErr w:type="spellStart"/>
      <w:r w:rsidRPr="00275356">
        <w:rPr>
          <w:rFonts w:ascii="Lotus Linotype" w:hAnsi="Lotus Linotype" w:cs="Lotus Linotype"/>
          <w:sz w:val="36"/>
          <w:szCs w:val="36"/>
          <w:rtl/>
        </w:rPr>
        <w:t>بخارى</w:t>
      </w:r>
      <w:proofErr w:type="spellEnd"/>
      <w:r w:rsidRPr="00275356">
        <w:rPr>
          <w:rFonts w:ascii="Lotus Linotype" w:hAnsi="Lotus Linotype" w:cs="Lotus Linotype"/>
          <w:sz w:val="36"/>
          <w:szCs w:val="36"/>
          <w:rtl/>
        </w:rPr>
        <w:t xml:space="preserve"> خالد بن أحمد الذهلي يقول: إن هذا الرجل قد أظهر خلاف السنة، فقرأ كتابه على أهل </w:t>
      </w:r>
      <w:proofErr w:type="spellStart"/>
      <w:r w:rsidRPr="00275356">
        <w:rPr>
          <w:rFonts w:ascii="Lotus Linotype" w:hAnsi="Lotus Linotype" w:cs="Lotus Linotype"/>
          <w:sz w:val="36"/>
          <w:szCs w:val="36"/>
          <w:rtl/>
        </w:rPr>
        <w:t>بخارى</w:t>
      </w:r>
      <w:proofErr w:type="spellEnd"/>
      <w:r w:rsidRPr="00275356">
        <w:rPr>
          <w:rFonts w:ascii="Lotus Linotype" w:hAnsi="Lotus Linotype" w:cs="Lotus Linotype"/>
          <w:sz w:val="36"/>
          <w:szCs w:val="36"/>
          <w:rtl/>
        </w:rPr>
        <w:t xml:space="preserve"> فقالوا: لا نفارقه، فأمره الأمير بالخروج، فخرج.</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lastRenderedPageBreak/>
        <w:t xml:space="preserve">وكان في أثناء إقامته </w:t>
      </w:r>
      <w:proofErr w:type="spellStart"/>
      <w:r w:rsidRPr="00275356">
        <w:rPr>
          <w:rFonts w:ascii="Lotus Linotype" w:hAnsi="Lotus Linotype" w:cs="Lotus Linotype"/>
          <w:sz w:val="36"/>
          <w:szCs w:val="36"/>
          <w:rtl/>
        </w:rPr>
        <w:t>ببخارى</w:t>
      </w:r>
      <w:proofErr w:type="spellEnd"/>
      <w:r w:rsidRPr="00275356">
        <w:rPr>
          <w:rFonts w:ascii="Lotus Linotype" w:hAnsi="Lotus Linotype" w:cs="Lotus Linotype"/>
          <w:sz w:val="36"/>
          <w:szCs w:val="36"/>
          <w:rtl/>
        </w:rPr>
        <w:t xml:space="preserve"> يأتي إليه بعض أهل العلم فيُظهرون شعار أه</w:t>
      </w:r>
      <w:r w:rsidRPr="00275356">
        <w:rPr>
          <w:rFonts w:ascii="Lotus Linotype" w:hAnsi="Lotus Linotype" w:cs="Lotus Linotype" w:hint="cs"/>
          <w:sz w:val="36"/>
          <w:szCs w:val="36"/>
          <w:rtl/>
        </w:rPr>
        <w:t>ـ</w:t>
      </w:r>
      <w:r w:rsidRPr="00275356">
        <w:rPr>
          <w:rFonts w:ascii="Lotus Linotype" w:hAnsi="Lotus Linotype" w:cs="Lotus Linotype"/>
          <w:sz w:val="36"/>
          <w:szCs w:val="36"/>
          <w:rtl/>
        </w:rPr>
        <w:t>ل الحديث من إفراد الإقامة ورف</w:t>
      </w:r>
      <w:r w:rsidRPr="00275356">
        <w:rPr>
          <w:rFonts w:ascii="Lotus Linotype" w:hAnsi="Lotus Linotype" w:cs="Lotus Linotype" w:hint="cs"/>
          <w:sz w:val="36"/>
          <w:szCs w:val="36"/>
          <w:rtl/>
        </w:rPr>
        <w:t>ـ</w:t>
      </w:r>
      <w:r w:rsidRPr="00275356">
        <w:rPr>
          <w:rFonts w:ascii="Lotus Linotype" w:hAnsi="Lotus Linotype" w:cs="Lotus Linotype"/>
          <w:sz w:val="36"/>
          <w:szCs w:val="36"/>
          <w:rtl/>
        </w:rPr>
        <w:t>ع الأيدي في الصلاة وغير ذلك</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فقال حريث بن أبي الورقاء وغيره: هذا رجل مُشغِب، وهو يفسد علينا هذه المدينة، وقد أخرجه محمد بن يحيى من نيسابور وهو إمام أهل الحديث، فاحتجوا عليه بابن يحيى واستعانوا عليه بالسلطان في نفيه من البلد، فأُخرج، وكان محمد بن إسماعيل ورع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يتجنب السلاطين ولا يدخل عليهم.</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ولما قدم أبو 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الله البخاري </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مرو</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 استقبله أحمد </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بن سيار فيمن استقبله، فقال له أحمد: يا أبا 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الله نحن لا نخالفك فيما تقول، ولكنَّ العامة لا تحمل ذا عنك، فقال البخاري: إني أخشى النار، أ</w:t>
      </w:r>
      <w:r w:rsidRPr="00275356">
        <w:rPr>
          <w:rFonts w:ascii="Lotus Linotype" w:hAnsi="Lotus Linotype" w:cs="Lotus Linotype"/>
          <w:position w:val="6"/>
          <w:sz w:val="36"/>
          <w:szCs w:val="36"/>
          <w:rtl/>
        </w:rPr>
        <w:t>ُ</w:t>
      </w:r>
      <w:r w:rsidRPr="00275356">
        <w:rPr>
          <w:rFonts w:ascii="Lotus Linotype" w:hAnsi="Lotus Linotype" w:cs="Lotus Linotype"/>
          <w:sz w:val="36"/>
          <w:szCs w:val="36"/>
          <w:rtl/>
        </w:rPr>
        <w:t>سألُ عن شيء أعلمه حقّ</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أن أقول غيره، فانصرف عنه أحمد بن سيار.</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وأخير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هوى العملاق بعد ما طُعن من</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الأقربين..</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من أهل الحديث الذين هم خاصته وزملاؤه، فأُخرج من </w:t>
      </w:r>
      <w:proofErr w:type="spellStart"/>
      <w:r w:rsidRPr="00275356">
        <w:rPr>
          <w:rFonts w:ascii="Lotus Linotype" w:hAnsi="Lotus Linotype" w:cs="Lotus Linotype"/>
          <w:sz w:val="36"/>
          <w:szCs w:val="36"/>
          <w:rtl/>
        </w:rPr>
        <w:t>بخارى</w:t>
      </w:r>
      <w:proofErr w:type="spellEnd"/>
      <w:r w:rsidRPr="00275356">
        <w:rPr>
          <w:rFonts w:ascii="Lotus Linotype" w:hAnsi="Lotus Linotype" w:cs="Lotus Linotype"/>
          <w:sz w:val="36"/>
          <w:szCs w:val="36"/>
          <w:rtl/>
        </w:rPr>
        <w:t>، بلده التي ولد فيها ونشأ بين ربوعها، وكان لقرية</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خَرْتَنْك</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 القريبة من سمرقند شرف كبير أن ثوى بها ذلك الإمام الكبير، حيث مرض وتوفي بها ودفن في أحضانها.</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وفي ذكر وفاته يقول الحافظ الذهبي: قال ابن عدي: سمعت عبدالقدوس بن 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الجبار السمرقندي يقول: جاء محمد بن إسماعيل </w:t>
      </w:r>
      <w:r w:rsidRPr="00275356">
        <w:rPr>
          <w:rFonts w:ascii="Lotus Linotype" w:hAnsi="Lotus Linotype" w:cs="Lotus Linotype"/>
          <w:sz w:val="36"/>
          <w:szCs w:val="36"/>
          <w:rtl/>
        </w:rPr>
        <w:lastRenderedPageBreak/>
        <w:t xml:space="preserve">إلى </w:t>
      </w:r>
      <w:r w:rsidRPr="00275356">
        <w:rPr>
          <w:rFonts w:ascii="Lotus Linotype" w:hAnsi="Lotus Linotype" w:cs="Lotus Linotype" w:hint="cs"/>
          <w:sz w:val="36"/>
          <w:szCs w:val="36"/>
          <w:rtl/>
        </w:rPr>
        <w:t>«</w:t>
      </w:r>
      <w:r w:rsidRPr="00275356">
        <w:rPr>
          <w:rFonts w:ascii="Lotus Linotype" w:hAnsi="Lotus Linotype" w:cs="Lotus Linotype"/>
          <w:sz w:val="36"/>
          <w:szCs w:val="36"/>
          <w:rtl/>
        </w:rPr>
        <w:t>خرتنك</w:t>
      </w:r>
      <w:r w:rsidRPr="00275356">
        <w:rPr>
          <w:rFonts w:ascii="Lotus Linotype" w:hAnsi="Lotus Linotype" w:cs="Lotus Linotype" w:hint="cs"/>
          <w:sz w:val="36"/>
          <w:szCs w:val="36"/>
          <w:rtl/>
        </w:rPr>
        <w:t>»</w:t>
      </w:r>
      <w:r w:rsidRPr="00275356">
        <w:rPr>
          <w:rFonts w:ascii="Lotus Linotype" w:hAnsi="Lotus Linotype" w:cs="Lotus Linotype"/>
          <w:sz w:val="36"/>
          <w:szCs w:val="36"/>
          <w:rtl/>
        </w:rPr>
        <w:t xml:space="preserve"> قريةٍ على فرسخين من سمرقند، وكان له بها أقرباء، فنزل عندهم، فسمعته ليلة يدعو وقد فرغ من صلاة الليل: اللهم إنه قد ضاقت عليَّ الأرض بما رحبت فاقبضني إليك، فما تم الشهر حتى مات، وقبره </w:t>
      </w:r>
      <w:proofErr w:type="spellStart"/>
      <w:r w:rsidRPr="00275356">
        <w:rPr>
          <w:rFonts w:ascii="Lotus Linotype" w:hAnsi="Lotus Linotype" w:cs="Lotus Linotype"/>
          <w:sz w:val="36"/>
          <w:szCs w:val="36"/>
          <w:rtl/>
        </w:rPr>
        <w:t>بخرتنك</w:t>
      </w:r>
      <w:proofErr w:type="spellEnd"/>
      <w:r w:rsidRPr="00275356">
        <w:rPr>
          <w:rFonts w:ascii="Lotus Linotype" w:hAnsi="Lotus Linotype" w:cs="Lotus Linotype"/>
          <w:sz w:val="36"/>
          <w:szCs w:val="36"/>
          <w:rtl/>
        </w:rPr>
        <w:t>.</w:t>
      </w:r>
    </w:p>
    <w:p w:rsidR="00B1266C" w:rsidRPr="00275356" w:rsidRDefault="00B1266C" w:rsidP="00833ED4">
      <w:pPr>
        <w:widowControl w:val="0"/>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وذكر الذهبي عن ابن عدي قال: سمعت الحسن بن الحسين البزاز البخاري يقول: توفي البخاري ليلة السبت ليلة الفطر عند صلاة العشاء، ودفن يوم الفطر بعد صلاة الظهر سنة ست وخمسين ومائتين، وعاش اثنتين وستين سنة إلا ثلاثة عشر يوم</w:t>
      </w:r>
      <w:r w:rsidRPr="00275356">
        <w:rPr>
          <w:rFonts w:ascii="Lotus Linotype" w:hAnsi="Lotus Linotype" w:cs="Lotus Linotype" w:hint="cs"/>
          <w:sz w:val="36"/>
          <w:szCs w:val="36"/>
          <w:rtl/>
          <w:lang w:eastAsia="en-US"/>
        </w:rPr>
        <w:t>ًا</w:t>
      </w:r>
      <w:r w:rsidRPr="00275356">
        <w:rPr>
          <w:rFonts w:ascii="Lotus Linotype" w:hAnsi="Lotus Linotype"/>
          <w:position w:val="4"/>
          <w:sz w:val="36"/>
          <w:szCs w:val="36"/>
          <w:vertAlign w:val="superscript"/>
          <w:rtl/>
        </w:rPr>
        <w:t xml:space="preserve"> (</w:t>
      </w:r>
      <w:r w:rsidRPr="00275356">
        <w:rPr>
          <w:rStyle w:val="a4"/>
          <w:rFonts w:ascii="Lotus Linotype" w:hAnsi="Lotus Linotype"/>
          <w:position w:val="2"/>
          <w:sz w:val="36"/>
          <w:szCs w:val="36"/>
          <w:rtl/>
        </w:rPr>
        <w:footnoteReference w:id="73"/>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وهكذا ابتُلي هذا الإمام الجليل الذي اتفق أهل زمانه ومن جاء بعدهم على إمامته في الحديث مع اجتنابه </w:t>
      </w:r>
      <w:r w:rsidRPr="00275356">
        <w:rPr>
          <w:rFonts w:ascii="Lotus Linotype" w:hAnsi="Lotus Linotype" w:cs="Lotus Linotype" w:hint="cs"/>
          <w:sz w:val="36"/>
          <w:szCs w:val="36"/>
          <w:rtl/>
        </w:rPr>
        <w:t>اللَّ</w:t>
      </w:r>
      <w:r w:rsidRPr="00275356">
        <w:rPr>
          <w:rFonts w:ascii="Lotus Linotype" w:hAnsi="Lotus Linotype" w:cs="Lotus Linotype"/>
          <w:sz w:val="36"/>
          <w:szCs w:val="36"/>
          <w:rtl/>
        </w:rPr>
        <w:t>فظ الذي يحتمل أمرين وتعبيره باللفظ الواضح الذي لا يحتمل إلا المعنى الصحيح.</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والذين جابهوه وتخلوا عن درسه لمجرد هذا القول قد أوغلوا في الغلو </w:t>
      </w:r>
      <w:proofErr w:type="spellStart"/>
      <w:r w:rsidRPr="00275356">
        <w:rPr>
          <w:rFonts w:ascii="Lotus Linotype" w:hAnsi="Lotus Linotype" w:cs="Lotus Linotype"/>
          <w:sz w:val="36"/>
          <w:szCs w:val="36"/>
          <w:rtl/>
        </w:rPr>
        <w:t>والتنطع،وقد</w:t>
      </w:r>
      <w:proofErr w:type="spellEnd"/>
      <w:r w:rsidRPr="00275356">
        <w:rPr>
          <w:rFonts w:ascii="Lotus Linotype" w:hAnsi="Lotus Linotype" w:cs="Lotus Linotype"/>
          <w:sz w:val="36"/>
          <w:szCs w:val="36"/>
          <w:rtl/>
        </w:rPr>
        <w:t xml:space="preserve"> أساؤوا حينما ربَّوا طلاب العلم على الغلو، فأصبح الرجوع عن خط الغلو إلى الاعتدال مُؤْذِن</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بقيام فتنة وبلاء مستطير.</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ولقد أصبح هذا الإمام الكبير طريد</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في بلاده، وفي كل بلد </w:t>
      </w:r>
      <w:r w:rsidRPr="00275356">
        <w:rPr>
          <w:rFonts w:ascii="Lotus Linotype" w:hAnsi="Lotus Linotype" w:cs="Lotus Linotype"/>
          <w:sz w:val="36"/>
          <w:szCs w:val="36"/>
          <w:rtl/>
        </w:rPr>
        <w:lastRenderedPageBreak/>
        <w:t>يذهب إليه من بلاد خراسان وما وراء النهر تثار ضده تلك الفتنة.</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إن الخلاف الحقيقي يحتمله الاجتهاد إذا صدر من علماء مجتهدين ويُعذر فيه المخطئ فكيف بهذا الخلاف الوهمي الذي أ</w:t>
      </w:r>
      <w:r w:rsidRPr="00275356">
        <w:rPr>
          <w:rFonts w:ascii="Lotus Linotype" w:hAnsi="Lotus Linotype" w:cs="Lotus Linotype"/>
          <w:position w:val="6"/>
          <w:sz w:val="36"/>
          <w:szCs w:val="36"/>
          <w:rtl/>
        </w:rPr>
        <w:t>ُ</w:t>
      </w:r>
      <w:r w:rsidRPr="00275356">
        <w:rPr>
          <w:rFonts w:ascii="Lotus Linotype" w:hAnsi="Lotus Linotype" w:cs="Lotus Linotype"/>
          <w:sz w:val="36"/>
          <w:szCs w:val="36"/>
          <w:rtl/>
        </w:rPr>
        <w:t>لزم فيه هذا العالم الجليل بلازم قوله مما لم يقصده ولم ينطق به، بل تبرأ منه.</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إن مصدر تلك الفتنة وأمثالها هو الغلو في ردِّ البدع الشائعة حيث يتحول المدافعون عن السنة إلى الغلو والإفراط في سدِّ كل الذرائع الموصلة إلى تلك البدع، وفي سبيل ذلك يحرِّمون ما لم يحرمه الله تعالى ورسوله </w:t>
      </w:r>
      <w:r w:rsidRPr="00275356">
        <w:rPr>
          <w:rFonts w:ascii="Lotus Linotype" w:hAnsi="Lotus Linotype" w:cs="Lotus Linotype"/>
          <w:sz w:val="36"/>
          <w:szCs w:val="36"/>
        </w:rPr>
        <w:sym w:font="AGA Arabesque" w:char="F072"/>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ويبتدعون بدع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مُقابِلة في الغلو، ويحاسبون المسلمين على الإخلال بها أشد من محاسبتهم على الإخلال بالواجبات الشرعية أحيان</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فإذا ظهر علماء يدعون إلى الاعتدال في تلك القضايا وُصفوا بالأوصاف الشنيعة وشُنَّت عليهم الحملات الفظيعة حتى يسكتوا ويسلِّموا لأولئك الغلاة بدعهم التي دعوا المسلمين إليها، والنفوس -عادة- ميالة إلى الغلو والنقد في الغالب، فإذا برز عالم أو علماء يدعون إلى مثل هذا المنهج سارع إلى الاستجابة كل إنسان يميل مع عاطفته ولا يحكِّم عقله، وأكثر أتباع هؤلاء ممن لم يتعمقوا في العلم ولم يتلقوا تربية كافية في الأدب العلمي، كما هو الحال في أولئك الطلاب الذين ملأوا الدار وما حولها لأخذ العلم عن الإمام البخاري، فلما سئل ذلك السؤال وأجاب بجوابه المعتدل وحَمَله دعاة </w:t>
      </w:r>
      <w:r w:rsidRPr="00275356">
        <w:rPr>
          <w:rFonts w:ascii="Lotus Linotype" w:hAnsi="Lotus Linotype" w:cs="Lotus Linotype"/>
          <w:sz w:val="36"/>
          <w:szCs w:val="36"/>
          <w:rtl/>
        </w:rPr>
        <w:lastRenderedPageBreak/>
        <w:t>الفتنة على غير محمله انصرفوا عنه جميع</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وكأنَّ العلم كله قد تجمع في تلك القضية التي قد وُضع في تصورهم أنها من أهم القضايا، وأنها مَحَكُّ الحكم على أهل العلم، ومعقد الولاء لهم أو البراءة منهم.</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فما أبعد هؤلاء عن منهج السلف الصالح الذي يدَّعون أنهم ثابتون عليه وأنهم حماته ورواده!!</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لقد اتهم أولئك الغلاة الإمام البخاري بالابتداع في الدين، وذلك حينما فصَّل الكلام في مسألة اللفظ والملفوظ، والحقيقة أنهم هم المبتدعة لأنهم يمتحنون الناس في عقائدهم، وامتحان أهل العلم في عقيدتهم بدعة لم تكن موجودة على عهد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الصحابة رضي الله عنهم كما سبق عن الإمام</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البخاري.</w:t>
      </w:r>
    </w:p>
    <w:p w:rsidR="00B1266C" w:rsidRPr="00275356" w:rsidRDefault="00B1266C" w:rsidP="00833ED4">
      <w:pPr>
        <w:widowControl w:val="0"/>
        <w:spacing w:before="120" w:after="120" w:line="204" w:lineRule="auto"/>
        <w:jc w:val="both"/>
        <w:rPr>
          <w:rFonts w:ascii="Lotus Linotype" w:hAnsi="Lotus Linotype" w:cs="AL-Mateen"/>
          <w:sz w:val="36"/>
          <w:szCs w:val="36"/>
          <w:rtl/>
        </w:rPr>
      </w:pPr>
      <w:r w:rsidRPr="00275356">
        <w:rPr>
          <w:rFonts w:ascii="Lotus Linotype" w:hAnsi="Lotus Linotype" w:cs="AL-Mateen"/>
          <w:sz w:val="36"/>
          <w:szCs w:val="36"/>
          <w:rtl/>
        </w:rPr>
        <w:t>محنة الإمام ابن تيمية:</w:t>
      </w:r>
    </w:p>
    <w:p w:rsidR="00B1266C" w:rsidRPr="00275356" w:rsidRDefault="00D44B7A" w:rsidP="00833ED4">
      <w:pPr>
        <w:pStyle w:val="a8"/>
        <w:spacing w:before="120" w:after="120" w:line="204" w:lineRule="auto"/>
        <w:ind w:firstLine="565"/>
        <w:jc w:val="both"/>
        <w:rPr>
          <w:rFonts w:ascii="Lotus Linotype" w:hAnsi="Lotus Linotype" w:cs="Lotus Linotype"/>
          <w:sz w:val="36"/>
          <w:szCs w:val="36"/>
          <w:rtl/>
        </w:rPr>
      </w:pPr>
      <w:r>
        <w:rPr>
          <w:rFonts w:ascii="Lotus Linotype" w:hAnsi="Lotus Linotype" w:cs="Lotus Linotype" w:hint="cs"/>
          <w:sz w:val="36"/>
          <w:szCs w:val="36"/>
          <w:rtl/>
        </w:rPr>
        <w:t>أما العالم الثاني فهو الإمام ابن تيمية ، و</w:t>
      </w:r>
      <w:r w:rsidR="00B1266C" w:rsidRPr="00275356">
        <w:rPr>
          <w:rFonts w:ascii="Lotus Linotype" w:hAnsi="Lotus Linotype" w:cs="Lotus Linotype"/>
          <w:sz w:val="36"/>
          <w:szCs w:val="36"/>
          <w:rtl/>
        </w:rPr>
        <w:t xml:space="preserve">قبل أن أذكر ما جرى للإمام ابن تيمية أذكر نبذة عما كان يجري بين العلماء الذين يفسرون جميع نصوص الصفات على ظاهرها والذين يؤولون بعضها على خلاف ظاهرها، ومن الأمثلة البارزة على ذلك ما جرى بين العلامة عز الدين </w:t>
      </w:r>
      <w:r w:rsidR="00B1266C" w:rsidRPr="00275356">
        <w:rPr>
          <w:rFonts w:ascii="Lotus Linotype" w:hAnsi="Lotus Linotype" w:cs="Lotus Linotype" w:hint="cs"/>
          <w:sz w:val="36"/>
          <w:szCs w:val="36"/>
          <w:rtl/>
        </w:rPr>
        <w:t>ا</w:t>
      </w:r>
      <w:r w:rsidR="00B1266C" w:rsidRPr="00275356">
        <w:rPr>
          <w:rFonts w:ascii="Lotus Linotype" w:hAnsi="Lotus Linotype" w:cs="Lotus Linotype"/>
          <w:sz w:val="36"/>
          <w:szCs w:val="36"/>
          <w:rtl/>
        </w:rPr>
        <w:t xml:space="preserve">بن عبد السلام وبعض علماء الحنابلة المعاصرين له، وفي ذلك يقول الحافظ تاج الدين عبد الوهاب السبكي في بيان ما جرى بين العز بن عبدالسلام والسلطان الأشرف موسى الأيوبي: وكانت </w:t>
      </w:r>
      <w:r w:rsidR="00B1266C" w:rsidRPr="00275356">
        <w:rPr>
          <w:rFonts w:ascii="Lotus Linotype" w:hAnsi="Lotus Linotype" w:cs="Lotus Linotype"/>
          <w:sz w:val="36"/>
          <w:szCs w:val="36"/>
          <w:rtl/>
        </w:rPr>
        <w:lastRenderedPageBreak/>
        <w:t xml:space="preserve">طائفة من مبتدعة الحنابلة القائلين بالحرف والصوت (يعني في كلام الله تعالى) ممن صحبهم السلطان في صغره يكرهون الشيخ عز الدين ويطعنون فيه، وقرروا في ذهن السلطان الأشرف أن الذي هم عليه اعتقاد السلف وأنه اعتقاد أحمد بن حنبل </w:t>
      </w:r>
      <w:r w:rsidR="00B1266C" w:rsidRPr="00275356">
        <w:rPr>
          <w:rFonts w:ascii="Lotus Linotype" w:hAnsi="Lotus Linotype" w:cs="Lotus Linotype"/>
          <w:sz w:val="36"/>
          <w:szCs w:val="36"/>
        </w:rPr>
        <w:sym w:font="AGA Arabesque" w:char="F074"/>
      </w:r>
      <w:r w:rsidR="00B1266C" w:rsidRPr="00275356">
        <w:rPr>
          <w:rFonts w:ascii="Lotus Linotype" w:hAnsi="Lotus Linotype" w:cs="Lotus Linotype"/>
          <w:sz w:val="36"/>
          <w:szCs w:val="36"/>
          <w:rtl/>
        </w:rPr>
        <w:t xml:space="preserve"> وفضلاء أصحابه واختلط هذا بلحم السلطان ودمه وصار يعتقد أن مخالف ذلك كافر حلال الدم، فلما أخذ السلطان في الميل إلى الشيخ عز الدين وشت هذه الطائفة به وقالوا إنه أشعري العقيدة يخطّئ من يعتقد الحرف والصوت ويبدعه.</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وذكر أنه لما استعظم السلطان ذلك ونسبهم إلى التعصب عليه كتبوا فُتيا في مسألة الكلام وأوصلوها إليه، وقد ذكر جوابه</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74"/>
      </w:r>
      <w:r w:rsidRPr="00275356">
        <w:rPr>
          <w:rFonts w:ascii="Lotus Linotype" w:hAnsi="Lotus Linotype"/>
          <w:b/>
          <w:position w:val="4"/>
          <w:sz w:val="36"/>
          <w:szCs w:val="36"/>
          <w:vertAlign w:val="superscript"/>
          <w:rtl/>
        </w:rPr>
        <w:t>)</w:t>
      </w:r>
      <w:r w:rsidRPr="00275356">
        <w:rPr>
          <w:rFonts w:ascii="Lotus Linotype" w:hAnsi="Lotus Linotype" w:cs="Lotus Linotype"/>
          <w:sz w:val="36"/>
          <w:szCs w:val="36"/>
          <w:rtl/>
        </w:rPr>
        <w:t>على هذه الفتيا كاملاً وسأكتفي بذكر أحكامه التي حكم بها على مخالفيه، فمن ذلك قوله</w:t>
      </w:r>
      <w:r w:rsidRPr="00275356">
        <w:rPr>
          <w:rFonts w:ascii="Lotus Linotype" w:hAnsi="Lotus Linotype" w:cs="Lotus Linotype" w:hint="cs"/>
          <w:sz w:val="36"/>
          <w:szCs w:val="36"/>
          <w:rtl/>
        </w:rPr>
        <w:t>:</w:t>
      </w:r>
      <w:r w:rsidRPr="00275356">
        <w:rPr>
          <w:rFonts w:ascii="Lotus Linotype" w:hAnsi="Lotus Linotype" w:cs="Lotus Linotype"/>
          <w:sz w:val="36"/>
          <w:szCs w:val="36"/>
          <w:rtl/>
        </w:rPr>
        <w:t xml:space="preserve"> </w:t>
      </w:r>
      <w:proofErr w:type="spellStart"/>
      <w:r w:rsidRPr="00275356">
        <w:rPr>
          <w:rFonts w:ascii="Lotus Linotype" w:hAnsi="Lotus Linotype" w:cs="Lotus Linotype"/>
          <w:sz w:val="36"/>
          <w:szCs w:val="36"/>
          <w:rtl/>
        </w:rPr>
        <w:t>والحشوية</w:t>
      </w:r>
      <w:proofErr w:type="spellEnd"/>
      <w:r w:rsidRPr="00275356">
        <w:rPr>
          <w:rFonts w:ascii="Lotus Linotype" w:hAnsi="Lotus Linotype" w:cs="Lotus Linotype"/>
          <w:sz w:val="36"/>
          <w:szCs w:val="36"/>
          <w:rtl/>
        </w:rPr>
        <w:t xml:space="preserve"> المشبهة الذين يشبهون الله بخلقه ضربان: أحدهما لا يتحاشى من إظهار الحشو ويحسبون أنهم على </w:t>
      </w:r>
      <w:proofErr w:type="spellStart"/>
      <w:r w:rsidRPr="00275356">
        <w:rPr>
          <w:rFonts w:ascii="Lotus Linotype" w:hAnsi="Lotus Linotype" w:cs="Lotus Linotype"/>
          <w:sz w:val="36"/>
          <w:szCs w:val="36"/>
          <w:rtl/>
        </w:rPr>
        <w:t>شيئ</w:t>
      </w:r>
      <w:proofErr w:type="spellEnd"/>
      <w:r w:rsidRPr="00275356">
        <w:rPr>
          <w:rFonts w:ascii="Lotus Linotype" w:hAnsi="Lotus Linotype" w:cs="Lotus Linotype"/>
          <w:sz w:val="36"/>
          <w:szCs w:val="36"/>
          <w:rtl/>
        </w:rPr>
        <w:t>، ألا</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إنهم هم الكاذبون، والآخر يستتر بمذهب السلف لسحت يأكله أو حطام يأخذه.. إلى أن قال ومذهب السلف إنما هو التوحيد والتنزيه دون التجسيم والتشبيه... إلى أن قال: فما الفرق بين مجادلة </w:t>
      </w:r>
      <w:proofErr w:type="spellStart"/>
      <w:r w:rsidRPr="00275356">
        <w:rPr>
          <w:rFonts w:ascii="Lotus Linotype" w:hAnsi="Lotus Linotype" w:cs="Lotus Linotype"/>
          <w:sz w:val="36"/>
          <w:szCs w:val="36"/>
          <w:rtl/>
        </w:rPr>
        <w:t>الحشوية</w:t>
      </w:r>
      <w:proofErr w:type="spellEnd"/>
      <w:r w:rsidRPr="00275356">
        <w:rPr>
          <w:rFonts w:ascii="Lotus Linotype" w:hAnsi="Lotus Linotype" w:cs="Lotus Linotype"/>
          <w:sz w:val="36"/>
          <w:szCs w:val="36"/>
          <w:rtl/>
        </w:rPr>
        <w:t xml:space="preserve"> وغيرهم من أهل البدع لولا خبث في الضمائر وسوء اعتقاد في </w:t>
      </w:r>
      <w:r w:rsidRPr="00275356">
        <w:rPr>
          <w:rFonts w:ascii="Lotus Linotype" w:hAnsi="Lotus Linotype" w:cs="Lotus Linotype"/>
          <w:sz w:val="36"/>
          <w:szCs w:val="36"/>
          <w:rtl/>
        </w:rPr>
        <w:lastRenderedPageBreak/>
        <w:t xml:space="preserve">السرائر، </w:t>
      </w:r>
      <w:r w:rsidRPr="00275356">
        <w:rPr>
          <w:rFonts w:ascii="QCF_BSML" w:hAnsi="QCF_BSML" w:cs="QCF_BSML"/>
          <w:color w:val="000000"/>
          <w:sz w:val="36"/>
          <w:szCs w:val="36"/>
          <w:rtl/>
          <w:lang w:eastAsia="en-US"/>
        </w:rPr>
        <w:t xml:space="preserve">ﭽ </w:t>
      </w:r>
      <w:r w:rsidRPr="00275356">
        <w:rPr>
          <w:rFonts w:ascii="QCF_P096" w:hAnsi="QCF_P096" w:cs="QCF_P096"/>
          <w:color w:val="000000"/>
          <w:sz w:val="36"/>
          <w:szCs w:val="36"/>
          <w:rtl/>
          <w:lang w:eastAsia="en-US"/>
        </w:rPr>
        <w:t xml:space="preserve">ﭪ  ﭫ  ﭬ  ﭭ  ﭮ   ﭯ  ﭰ  ﭱ  ﭲ  ﭳ  ﭴ  ﭵ ﭶ  ﭷ  ﭸ  </w:t>
      </w:r>
      <w:proofErr w:type="spellStart"/>
      <w:r w:rsidRPr="00275356">
        <w:rPr>
          <w:rFonts w:ascii="QCF_P096" w:hAnsi="QCF_P096" w:cs="QCF_P096"/>
          <w:color w:val="000000"/>
          <w:sz w:val="36"/>
          <w:szCs w:val="36"/>
          <w:rtl/>
          <w:lang w:eastAsia="en-US"/>
        </w:rPr>
        <w:t>ﭹ</w:t>
      </w:r>
      <w:r w:rsidRPr="00275356">
        <w:rPr>
          <w:rFonts w:ascii="QCF_BSML" w:hAnsi="QCF_BSML" w:cs="QCF_BSML"/>
          <w:color w:val="000000"/>
          <w:sz w:val="36"/>
          <w:szCs w:val="36"/>
          <w:rtl/>
          <w:lang w:eastAsia="en-US"/>
        </w:rPr>
        <w:t>ﭼ</w:t>
      </w:r>
      <w:proofErr w:type="spellEnd"/>
      <w:r w:rsidRPr="00275356">
        <w:rPr>
          <w:rFonts w:ascii="Arial" w:hAnsi="Arial" w:cs="Arial"/>
          <w:color w:val="000000"/>
          <w:sz w:val="36"/>
          <w:szCs w:val="36"/>
          <w:lang w:eastAsia="en-US"/>
        </w:rPr>
        <w:t xml:space="preserve"> </w:t>
      </w:r>
      <w:r w:rsidRPr="00275356">
        <w:rPr>
          <w:rFonts w:ascii="Lotus Linotype" w:hAnsi="Lotus Linotype" w:cs="Lotus Linotype" w:hint="cs"/>
          <w:sz w:val="36"/>
          <w:szCs w:val="36"/>
          <w:rtl/>
        </w:rPr>
        <w:t>[النساء: 108]</w:t>
      </w:r>
      <w:r w:rsidRPr="00275356">
        <w:rPr>
          <w:rFonts w:ascii="Lotus Linotype" w:hAnsi="Lotus Linotype" w:cs="Lotus Linotype"/>
          <w:sz w:val="36"/>
          <w:szCs w:val="36"/>
          <w:rtl/>
        </w:rPr>
        <w:t xml:space="preserve">، وإذا سئل أحدهم عن مسألة من مسائل الحشو أمر بالسكوت عن ذلك، وإذا سئل عن غير الحشو من البدع أجاب فيه بالحق، ولولا ما انطوى عليه باطنه من التجسيم والتشبيه لأجاب في مسائل الحشو بالتوحيد والتنزيه.. إلى أن قال: وما زال المنـزهون والموحدون يفتون بذلك على رؤوس الأشهاد في المحافل والمشاهد ويجهرون به في المدارس والمساجد, وبدعة </w:t>
      </w:r>
      <w:proofErr w:type="spellStart"/>
      <w:r w:rsidRPr="00275356">
        <w:rPr>
          <w:rFonts w:ascii="Lotus Linotype" w:hAnsi="Lotus Linotype" w:cs="Lotus Linotype"/>
          <w:sz w:val="36"/>
          <w:szCs w:val="36"/>
          <w:rtl/>
        </w:rPr>
        <w:t>الحشوية</w:t>
      </w:r>
      <w:proofErr w:type="spellEnd"/>
      <w:r w:rsidRPr="00275356">
        <w:rPr>
          <w:rFonts w:ascii="Lotus Linotype" w:hAnsi="Lotus Linotype" w:cs="Lotus Linotype"/>
          <w:sz w:val="36"/>
          <w:szCs w:val="36"/>
          <w:rtl/>
        </w:rPr>
        <w:t xml:space="preserve"> كامنة خفية لا يتمكنون من المجاهرة بها بل يدسونها إلى جهلة العوام </w:t>
      </w:r>
      <w:r w:rsidRPr="00275356">
        <w:rPr>
          <w:rFonts w:ascii="Lotus Linotype" w:hAnsi="Lotus Linotype" w:cs="Lotus Linotype" w:hint="cs"/>
          <w:sz w:val="36"/>
          <w:szCs w:val="36"/>
          <w:rtl/>
        </w:rPr>
        <w:t>»</w:t>
      </w:r>
      <w:r w:rsidRPr="00275356">
        <w:rPr>
          <w:rFonts w:ascii="Lotus Linotype" w:hAnsi="Lotus Linotype" w:cs="Lotus Linotype"/>
          <w:sz w:val="36"/>
          <w:szCs w:val="36"/>
          <w:rtl/>
        </w:rPr>
        <w:t>.</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وقد ذكر السبكي أن هذا الكتاب وصل إلى السلطان الأشرف فاستشاط غضب</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وقال: صح عندي ما قالوه عنه , وهذا رجل كنا نعتقد أنه متوحد في زمانه في العلم والدين , فظهر بعد الاختبار أنه من الفجار , لا بل من الكفار.</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وذكر السبكي أن العلامة جمال الدين ابن الحاجب المالكي جمع العلماء والقضاة وأخذ توقيعاتهم بما ذكره العز </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بن عبد السلام, وأن العز رفع إلى السلطان طلب</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بجمع علماء المذاهب الأربعة وأخذ رأيهم في هذا الموضوع , وذكر في هذا الطلب أن السلطان هو أولى الناس بموافقة والده السلطان العادل فإنه عزَّر جماعة من أعيان الحنابلة </w:t>
      </w:r>
      <w:r w:rsidRPr="00275356">
        <w:rPr>
          <w:rFonts w:ascii="Lotus Linotype" w:hAnsi="Lotus Linotype" w:cs="Lotus Linotype"/>
          <w:sz w:val="36"/>
          <w:szCs w:val="36"/>
          <w:rtl/>
        </w:rPr>
        <w:lastRenderedPageBreak/>
        <w:t>المبتدعة تعزيرا بليغا رادعا وبدَّع بهم وأهانهم.</w:t>
      </w:r>
    </w:p>
    <w:p w:rsidR="00B1266C" w:rsidRPr="00275356" w:rsidRDefault="00B1266C" w:rsidP="00833ED4">
      <w:pPr>
        <w:pStyle w:val="a8"/>
        <w:spacing w:before="120" w:after="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ثم ذكر أن السلطان كتب إلى العز بن عبد السلام كتابا شديد اللهجة, وأن ابن عبد السلام أجابه بجواب شديد , ومما قال فيه: والفتيا التي وقعت في هذه القضية يوافق عليها علماء المسلمين من الشافعية والمالكية والفضلاء من </w:t>
      </w:r>
      <w:proofErr w:type="spellStart"/>
      <w:r w:rsidRPr="00275356">
        <w:rPr>
          <w:rFonts w:ascii="Lotus Linotype" w:hAnsi="Lotus Linotype" w:cs="Lotus Linotype"/>
          <w:sz w:val="36"/>
          <w:szCs w:val="36"/>
          <w:rtl/>
        </w:rPr>
        <w:t>الحنابلة,وما</w:t>
      </w:r>
      <w:proofErr w:type="spellEnd"/>
      <w:r w:rsidRPr="00275356">
        <w:rPr>
          <w:rFonts w:ascii="Lotus Linotype" w:hAnsi="Lotus Linotype" w:cs="Lotus Linotype"/>
          <w:sz w:val="36"/>
          <w:szCs w:val="36"/>
          <w:rtl/>
        </w:rPr>
        <w:t xml:space="preserve"> يخالف في ذلك إلا رعاع لا يعبأ الله بهم</w:t>
      </w:r>
      <w:r w:rsidRPr="00275356">
        <w:rPr>
          <w:rFonts w:ascii="Lotus Linotype" w:hAnsi="Lotus Linotype" w:cs="Lotus Linotype" w:hint="cs"/>
          <w:sz w:val="36"/>
          <w:szCs w:val="36"/>
          <w:rtl/>
        </w:rPr>
        <w:t>»</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75"/>
      </w:r>
      <w:r w:rsidRPr="00275356">
        <w:rPr>
          <w:rFonts w:ascii="Lotus Linotype" w:hAnsi="Lotus Linotype"/>
          <w:b/>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pStyle w:val="a8"/>
        <w:spacing w:before="120" w:after="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ثم ذكر السبكي أن الشيخ جمال الدين الخضيري شيخ الحنفية في زمانه ركب إلى السلطان الأشرف وسأل عما جرى بينه وبين العز بن عبد السلام فأحضر السلطان خطابي ابن عبد السلام الأول والثاني , وأن الشيخ الخضيري قرأهما </w:t>
      </w:r>
      <w:proofErr w:type="spellStart"/>
      <w:r w:rsidRPr="00275356">
        <w:rPr>
          <w:rFonts w:ascii="Lotus Linotype" w:hAnsi="Lotus Linotype" w:cs="Lotus Linotype"/>
          <w:sz w:val="36"/>
          <w:szCs w:val="36"/>
          <w:rtl/>
        </w:rPr>
        <w:t>وقال:هذا</w:t>
      </w:r>
      <w:proofErr w:type="spellEnd"/>
      <w:r w:rsidRPr="00275356">
        <w:rPr>
          <w:rFonts w:ascii="Lotus Linotype" w:hAnsi="Lotus Linotype" w:cs="Lotus Linotype"/>
          <w:sz w:val="36"/>
          <w:szCs w:val="36"/>
          <w:rtl/>
        </w:rPr>
        <w:t xml:space="preserve"> اعتقاد المسلمين وشعار الصالحين ويقين المؤمنين, وكل ما فيهما صحيح ومن خالف ما فيهما وذهب إلى ما قاله الخصم من إثبات الحرف والصوت فهو حمار</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76"/>
      </w:r>
      <w:r w:rsidRPr="00275356">
        <w:rPr>
          <w:rFonts w:ascii="Lotus Linotype" w:hAnsi="Lotus Linotype"/>
          <w:b/>
          <w:position w:val="4"/>
          <w:sz w:val="36"/>
          <w:szCs w:val="36"/>
          <w:vertAlign w:val="superscript"/>
          <w:rtl/>
        </w:rPr>
        <w:t>)</w:t>
      </w:r>
      <w:r w:rsidRPr="00275356">
        <w:rPr>
          <w:rFonts w:ascii="Lotus Linotype" w:hAnsi="Lotus Linotype" w:cs="Lotus Linotype"/>
          <w:sz w:val="36"/>
          <w:szCs w:val="36"/>
          <w:rtl/>
        </w:rPr>
        <w:t xml:space="preserve">, </w:t>
      </w:r>
      <w:r w:rsidRPr="00275356">
        <w:rPr>
          <w:rFonts w:ascii="Lotus Linotype" w:hAnsi="Lotus Linotype" w:cs="Lotus Linotype"/>
          <w:sz w:val="36"/>
          <w:szCs w:val="36"/>
          <w:rtl/>
        </w:rPr>
        <w:lastRenderedPageBreak/>
        <w:t xml:space="preserve">فقال السلطان نحن نستغفر الله مما جرى ونستدرك الفارط في حقه , وأرسل إلى الشيخ واسترضاه وطلب </w:t>
      </w:r>
      <w:proofErr w:type="spellStart"/>
      <w:r w:rsidRPr="00275356">
        <w:rPr>
          <w:rFonts w:ascii="Lotus Linotype" w:hAnsi="Lotus Linotype" w:cs="Lotus Linotype"/>
          <w:sz w:val="36"/>
          <w:szCs w:val="36"/>
          <w:rtl/>
        </w:rPr>
        <w:t>محاللته</w:t>
      </w:r>
      <w:proofErr w:type="spellEnd"/>
      <w:r w:rsidRPr="00275356">
        <w:rPr>
          <w:rFonts w:ascii="Lotus Linotype" w:hAnsi="Lotus Linotype" w:cs="Lotus Linotype"/>
          <w:sz w:val="36"/>
          <w:szCs w:val="36"/>
          <w:rtl/>
        </w:rPr>
        <w:t>.</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 ثم ذكر أن السلطان أمر بالإمساك عن الكلام في ذلك الموضوع , إلى أن اتفق وصول السلطان الكامل من الديار المصرية وأنه كان اعتقاده صحيح</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على مذهب الأشعري رحمه الله في الاعتقاد , وأنه بحث الموضوع مع السلطان الأشرف وأنكر عليه إسكاته أهل الحق , وأنه كان عليه أن يُمكِّن أهل السنة من أن يلحنوا بحججهم وأن يُظهروا دين الله , وأن يشنق من أولئك المبتدعة عشرين نفس</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ليرتدع غيرهم </w:t>
      </w:r>
      <w:r w:rsidRPr="00275356">
        <w:rPr>
          <w:rFonts w:ascii="Lotus Linotype" w:hAnsi="Lotus Linotype" w:cs="Lotus Linotype" w:hint="cs"/>
          <w:sz w:val="36"/>
          <w:szCs w:val="36"/>
          <w:rtl/>
        </w:rPr>
        <w:t>»</w:t>
      </w:r>
      <w:r w:rsidRPr="00275356">
        <w:rPr>
          <w:rFonts w:ascii="Lotus Linotype" w:hAnsi="Lotus Linotype" w:cs="Lotus Linotype" w:hint="cs"/>
          <w:position w:val="4"/>
          <w:sz w:val="36"/>
          <w:szCs w:val="36"/>
          <w:vertAlign w:val="superscript"/>
          <w:rtl/>
        </w:rPr>
        <w:t xml:space="preserve"> </w:t>
      </w:r>
      <w:r w:rsidRPr="00275356">
        <w:rPr>
          <w:rFonts w:ascii="Lotus Linotype" w:hAnsi="Lotus Linotype" w:cs="Lotus Linotype"/>
          <w:position w:val="4"/>
          <w:sz w:val="36"/>
          <w:szCs w:val="36"/>
          <w:vertAlign w:val="superscript"/>
          <w:rtl/>
        </w:rPr>
        <w:t>(</w:t>
      </w:r>
      <w:r w:rsidRPr="00275356">
        <w:rPr>
          <w:rStyle w:val="a4"/>
          <w:rFonts w:ascii="Lotus Linotype" w:hAnsi="Lotus Linotype"/>
          <w:position w:val="2"/>
          <w:sz w:val="36"/>
          <w:szCs w:val="36"/>
          <w:rtl/>
        </w:rPr>
        <w:footnoteReference w:id="77"/>
      </w:r>
      <w:r w:rsidRPr="00275356">
        <w:rPr>
          <w:rFonts w:ascii="Lotus Linotype" w:hAnsi="Lotus Linotype" w:cs="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 xml:space="preserve">فهذه مقتطفات مما دار حول هذا الموضوع , وكان الدافع لهذا التصلب وإصدار الأحكام القاسية على المخالفين التي وصلت إلى حد التكفير هو اعتقاد أولئك العلماء من الطرفين بأن موضوعات العقيدة لا تدخل في مجال الاجتهاد, وأن المخالف فيها يُحكم عليه بأنه مبتدع ضال , وربما حكموا عليه بالكفر,  ولو أنهم نظروا إلى مسائل الاعتقاد بمثل نظرتهم إلى مسائل الفقه لكان كل فريق يحكم على الفريق الآخر بأنهم </w:t>
      </w:r>
      <w:proofErr w:type="spellStart"/>
      <w:r w:rsidRPr="00275356">
        <w:rPr>
          <w:rFonts w:ascii="Lotus Linotype" w:hAnsi="Lotus Linotype" w:cs="Lotus Linotype"/>
          <w:sz w:val="36"/>
          <w:szCs w:val="36"/>
          <w:rtl/>
        </w:rPr>
        <w:t>مخطؤون</w:t>
      </w:r>
      <w:proofErr w:type="spellEnd"/>
      <w:r w:rsidRPr="00275356">
        <w:rPr>
          <w:rFonts w:ascii="Lotus Linotype" w:hAnsi="Lotus Linotype" w:cs="Lotus Linotype"/>
          <w:sz w:val="36"/>
          <w:szCs w:val="36"/>
          <w:rtl/>
        </w:rPr>
        <w:t xml:space="preserve"> في اجتهادهم ولم يقع ما وقع من الحكم بالابتداع والضلال والكفر. </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lastRenderedPageBreak/>
        <w:t xml:space="preserve">     ومن هذا الخبر يتبين لنا أن بعض الحكام قد وقعوا ضحية لذلك التشدد في الأحكام على المخالفين، وأنهم بحكم سلطتهم يحاولون ممارسة الضغوط على من يخالف معتقدهم وكان من نتائج الانحراف في الحكم على المخالفين من أهل الاجتهاد أن الذين ي</w:t>
      </w:r>
      <w:r w:rsidRPr="00275356">
        <w:rPr>
          <w:rFonts w:ascii="Lotus Linotype" w:hAnsi="Lotus Linotype" w:cs="Lotus Linotype" w:hint="cs"/>
          <w:sz w:val="36"/>
          <w:szCs w:val="36"/>
          <w:rtl/>
        </w:rPr>
        <w:t>ُ</w:t>
      </w:r>
      <w:r w:rsidRPr="00275356">
        <w:rPr>
          <w:rFonts w:ascii="Lotus Linotype" w:hAnsi="Lotus Linotype" w:cs="Lotus Linotype"/>
          <w:sz w:val="36"/>
          <w:szCs w:val="36"/>
          <w:rtl/>
        </w:rPr>
        <w:t>ثبتون مدلولات جميع نصوص الصفات على ظاهرها وهم الذين أ</w:t>
      </w:r>
      <w:r w:rsidRPr="00275356">
        <w:rPr>
          <w:rFonts w:ascii="Lotus Linotype" w:hAnsi="Lotus Linotype" w:cs="Lotus Linotype" w:hint="cs"/>
          <w:sz w:val="36"/>
          <w:szCs w:val="36"/>
          <w:rtl/>
        </w:rPr>
        <w:t>ُ</w:t>
      </w:r>
      <w:r w:rsidRPr="00275356">
        <w:rPr>
          <w:rFonts w:ascii="Lotus Linotype" w:hAnsi="Lotus Linotype" w:cs="Lotus Linotype"/>
          <w:sz w:val="36"/>
          <w:szCs w:val="36"/>
          <w:rtl/>
        </w:rPr>
        <w:t>طلق عليهم الحنابلة لم يكونوا يستطيعون المجاهرة بمذهبهم بوضوح وقوة من القرن الرابع الهجري تقريب</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إلى نهاية القرن السادس تقريب</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لأن السيادة في ذلك التاريخ للذين يؤوِّلون بعض تلك ال</w:t>
      </w:r>
      <w:r w:rsidR="00D44B7A">
        <w:rPr>
          <w:rFonts w:ascii="Lotus Linotype" w:hAnsi="Lotus Linotype" w:cs="Lotus Linotype"/>
          <w:sz w:val="36"/>
          <w:szCs w:val="36"/>
          <w:rtl/>
        </w:rPr>
        <w:t>نصوص على خلاف ظاهرها وهم الأش</w:t>
      </w:r>
      <w:r w:rsidR="00D44B7A">
        <w:rPr>
          <w:rFonts w:ascii="Lotus Linotype" w:hAnsi="Lotus Linotype" w:cs="Lotus Linotype" w:hint="cs"/>
          <w:sz w:val="36"/>
          <w:szCs w:val="36"/>
          <w:rtl/>
        </w:rPr>
        <w:t>عري</w:t>
      </w:r>
      <w:r w:rsidRPr="00275356">
        <w:rPr>
          <w:rFonts w:ascii="Lotus Linotype" w:hAnsi="Lotus Linotype" w:cs="Lotus Linotype"/>
          <w:sz w:val="36"/>
          <w:szCs w:val="36"/>
          <w:rtl/>
        </w:rPr>
        <w:t xml:space="preserve">ة </w:t>
      </w:r>
      <w:proofErr w:type="spellStart"/>
      <w:r w:rsidRPr="00275356">
        <w:rPr>
          <w:rFonts w:ascii="Lotus Linotype" w:hAnsi="Lotus Linotype" w:cs="Lotus Linotype"/>
          <w:sz w:val="36"/>
          <w:szCs w:val="36"/>
          <w:rtl/>
        </w:rPr>
        <w:t>والماتريدية</w:t>
      </w:r>
      <w:proofErr w:type="spellEnd"/>
      <w:r w:rsidRPr="00275356">
        <w:rPr>
          <w:rFonts w:ascii="Lotus Linotype" w:hAnsi="Lotus Linotype" w:cs="Lotus Linotype"/>
          <w:sz w:val="36"/>
          <w:szCs w:val="36"/>
          <w:rtl/>
        </w:rPr>
        <w:t xml:space="preserve">، وفي أواخر القرن السادس برز شيخ الإسلام أحمد بن عبد الحليم بن تيمية رحمه الله تعالى، فشرح مذهب أهل الإثبات الكامل لظاهر النصوص بوضوح وإسهاب، </w:t>
      </w:r>
      <w:r w:rsidR="00B66C94" w:rsidRPr="00275356">
        <w:rPr>
          <w:rFonts w:ascii="Lotus Linotype" w:hAnsi="Lotus Linotype" w:cs="Lotus Linotype"/>
          <w:sz w:val="36"/>
          <w:szCs w:val="36"/>
          <w:rtl/>
        </w:rPr>
        <w:t xml:space="preserve">ودافع عنه بقوة وصراحة </w:t>
      </w:r>
      <w:r w:rsidRPr="00275356">
        <w:rPr>
          <w:rFonts w:ascii="Lotus Linotype" w:hAnsi="Lotus Linotype" w:cs="Lotus Linotype"/>
          <w:sz w:val="36"/>
          <w:szCs w:val="36"/>
          <w:rtl/>
        </w:rPr>
        <w:t>وقد جرت بينه وبين بعض المخالفين له من علماء عصره مناظرات علمية، وقد كانت بعض هذه المناظرات تتسم بشيء من الشدة والتحدي، وقد كان ابن تيمية متفوق</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في هذا المجال لحدة ذكائه وقوة ذاكرته وسعة علمه.</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وقد ذكر الحافظ ابن رجب شيئ</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من هذه المناظرات وما نتج عنها من ظهور ابن تيمية على مخالفيه، إلى أن ذكر أن بعض علماء مصر وقضاتها أرادوا أن يحكموا عليه من غير إجراء مناظرة بينه وبين </w:t>
      </w:r>
      <w:r w:rsidRPr="00275356">
        <w:rPr>
          <w:rFonts w:ascii="Lotus Linotype" w:hAnsi="Lotus Linotype" w:cs="Lotus Linotype"/>
          <w:sz w:val="36"/>
          <w:szCs w:val="36"/>
          <w:rtl/>
        </w:rPr>
        <w:lastRenderedPageBreak/>
        <w:t>مخالفيه، وكانت الشام تابعة لمصر آنذاك في الحكم، فطلبه العلماء بواسطة السلطان فسافر من دمشق إلى القاهرة، وعقدوا له مجلس</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وادَّعوا عليه عند ابن مخلوف قاضي المالكية بأنه يقول: إن الله تعالى تكلم بالقرآن بحرف وصوت، وأنه على العرش بذاته، وأنه يشار إليه بالإشارة الحسية.</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وقال المدَّعِي: أطلب تعزيره على ذلك التعزير البليغ - يشير إلى القتل على مذهب مالك - فقال القاضي لابن تيمية: ما تقول يا فقيه؟ فحمد الله وأثنى عليه، فقيل له: أسرع ما جئت لتخطب، فقال: أ</w:t>
      </w:r>
      <w:r w:rsidRPr="00275356">
        <w:rPr>
          <w:rFonts w:ascii="Lotus Linotype" w:hAnsi="Lotus Linotype" w:cs="Lotus Linotype"/>
          <w:position w:val="6"/>
          <w:sz w:val="36"/>
          <w:szCs w:val="36"/>
          <w:rtl/>
        </w:rPr>
        <w:t>َ</w:t>
      </w:r>
      <w:r w:rsidRPr="00275356">
        <w:rPr>
          <w:rFonts w:ascii="Lotus Linotype" w:hAnsi="Lotus Linotype" w:cs="Lotus Linotype"/>
          <w:sz w:val="36"/>
          <w:szCs w:val="36"/>
          <w:rtl/>
        </w:rPr>
        <w:t>أ</w:t>
      </w:r>
      <w:r w:rsidRPr="00275356">
        <w:rPr>
          <w:rFonts w:ascii="Lotus Linotype" w:hAnsi="Lotus Linotype" w:cs="Lotus Linotype"/>
          <w:position w:val="6"/>
          <w:sz w:val="36"/>
          <w:szCs w:val="36"/>
          <w:rtl/>
        </w:rPr>
        <w:t>ُ</w:t>
      </w:r>
      <w:r w:rsidRPr="00275356">
        <w:rPr>
          <w:rFonts w:ascii="Lotus Linotype" w:hAnsi="Lotus Linotype" w:cs="Lotus Linotype"/>
          <w:sz w:val="36"/>
          <w:szCs w:val="36"/>
          <w:rtl/>
        </w:rPr>
        <w:t>منع من الثناء على الله تعالى؟ فقال القاضي: أجب فقد حمدت الله تعالى، فسكت الشيخ فقال: أجب، فقال الشيخ له: من هو الحاكم فيَّ؟ فأشاروا: القاضي هو الحاكم، فقال الشيخ لابن مخلوف: أنت خصمي، كيف تحكم في؟ وغضب، ومراده: إني وإياك متنازعان في هذه المسائل فكيف يحكم أحد الخصمين على الآخر فيها؟ فأُقيم الشيخ ومعه أخواه شرف الدين 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الله وزين الدين 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الرحمن، ثم رُدَّ الشيخ وقال: رضيت بأن تحكم فيّ، فلم يُمَكَّن من الجلوس.</w:t>
      </w:r>
    </w:p>
    <w:p w:rsidR="00B1266C" w:rsidRPr="00275356" w:rsidRDefault="00B1266C" w:rsidP="00833ED4">
      <w:pPr>
        <w:pStyle w:val="a8"/>
        <w:spacing w:before="120" w:after="120" w:line="204" w:lineRule="auto"/>
        <w:ind w:firstLine="565"/>
        <w:jc w:val="both"/>
        <w:rPr>
          <w:rFonts w:ascii="Lotus Linotype" w:hAnsi="Lotus Linotype" w:cs="Lotus Linotype"/>
          <w:sz w:val="36"/>
          <w:szCs w:val="36"/>
          <w:rtl/>
        </w:rPr>
      </w:pPr>
      <w:r w:rsidRPr="00275356">
        <w:rPr>
          <w:rFonts w:ascii="Lotus Linotype" w:hAnsi="Lotus Linotype" w:cs="Lotus Linotype"/>
          <w:sz w:val="36"/>
          <w:szCs w:val="36"/>
          <w:rtl/>
        </w:rPr>
        <w:t>ويقال: إن أخاه شرف الدين ابتهل ودعا الله عليهم في حال خروجهم، فمنعه الشيخ وقال له: بل قل: اللهم هب لهم نور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يهتدون به إلى الحق.</w:t>
      </w:r>
    </w:p>
    <w:p w:rsidR="00B1266C" w:rsidRPr="00275356" w:rsidRDefault="00B1266C" w:rsidP="00D44B7A">
      <w:pPr>
        <w:pStyle w:val="a8"/>
        <w:spacing w:line="197"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lastRenderedPageBreak/>
        <w:t>ثم حبسوهم أيام</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وبعثوا بكتاب سلطاني إلى الشام بالحطِّ على الشيخ وإلزام الناس - خصوص</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أهل مذهبه - بالرجوع عن عقيدته والتهديد بالعزل والحبس، ونودي بذلك في الجامع والأسواق، ثم قرئ الكتاب بُسدَّة الجامع بعد الجمعة، وحصل أذى كثير للحنابلة بالقاهرة، وحُبس بعضهم، </w:t>
      </w:r>
      <w:proofErr w:type="spellStart"/>
      <w:r w:rsidRPr="00275356">
        <w:rPr>
          <w:rFonts w:ascii="Lotus Linotype" w:hAnsi="Lotus Linotype" w:cs="Lotus Linotype"/>
          <w:sz w:val="36"/>
          <w:szCs w:val="36"/>
          <w:rtl/>
        </w:rPr>
        <w:t>وأ</w:t>
      </w:r>
      <w:proofErr w:type="spellEnd"/>
      <w:r w:rsidRPr="00275356">
        <w:rPr>
          <w:rFonts w:ascii="Lotus Linotype" w:hAnsi="Lotus Linotype" w:cs="Lotus Linotype"/>
          <w:position w:val="6"/>
          <w:sz w:val="36"/>
          <w:szCs w:val="36"/>
          <w:rtl/>
        </w:rPr>
        <w:t>ُ</w:t>
      </w:r>
      <w:r w:rsidRPr="00275356">
        <w:rPr>
          <w:rFonts w:ascii="Lotus Linotype" w:hAnsi="Lotus Linotype" w:cs="Lotus Linotype"/>
          <w:sz w:val="36"/>
          <w:szCs w:val="36"/>
          <w:rtl/>
        </w:rPr>
        <w:t>خذت الإقرارات على بعضهم بالرجوع.</w:t>
      </w:r>
    </w:p>
    <w:p w:rsidR="00B1266C" w:rsidRPr="00275356" w:rsidRDefault="00B1266C" w:rsidP="00D44B7A">
      <w:pPr>
        <w:pStyle w:val="a8"/>
        <w:spacing w:line="197"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وقد بقي ابن تيمية في السجن في القاهرة ثم نقل إلى سجن في الاسكندرية وبقي فيه إلى أن انتهى حكم المظفر بيبرس </w:t>
      </w:r>
      <w:proofErr w:type="spellStart"/>
      <w:r w:rsidRPr="00275356">
        <w:rPr>
          <w:rFonts w:ascii="Lotus Linotype" w:hAnsi="Lotus Linotype" w:cs="Lotus Linotype"/>
          <w:sz w:val="36"/>
          <w:szCs w:val="36"/>
          <w:rtl/>
        </w:rPr>
        <w:t>الجاشنكير</w:t>
      </w:r>
      <w:proofErr w:type="spellEnd"/>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وكان هذا الحاكم مائلاً مع أولئك العلماء الذين حكموا على ابن تيمية</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وذلك ما بين سنة خمس وسبع وسبعمائة.</w:t>
      </w:r>
    </w:p>
    <w:p w:rsidR="00B1266C" w:rsidRPr="00275356" w:rsidRDefault="00B1266C" w:rsidP="00D44B7A">
      <w:pPr>
        <w:widowControl w:val="0"/>
        <w:spacing w:line="197"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فلما عاد الحكم إلى السلطان الناصر محمد بن قلاوون أَخرج ابن تيمية من السجن وأكرمه واستشاره في قتل القضاة الذين حكموا عليه بالقتل فغضب ابن تيمية وأنكر عليه ذلك، وفي ذلك يقول قاضي المالكية ابن مخلوف: ما رأينا أفتى من ابن تيمية</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78"/>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 سَعَينا في دمه فلما قدر علينا عفا عنا</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79"/>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D44B7A">
      <w:pPr>
        <w:widowControl w:val="0"/>
        <w:spacing w:line="197"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وقد مُنع بعد ذلك عدة مرات من الفتوى وسُجن بسبب </w:t>
      </w:r>
      <w:r w:rsidRPr="00275356">
        <w:rPr>
          <w:rFonts w:ascii="Lotus Linotype" w:hAnsi="Lotus Linotype" w:cs="Lotus Linotype"/>
          <w:sz w:val="36"/>
          <w:szCs w:val="36"/>
          <w:rtl/>
        </w:rPr>
        <w:lastRenderedPageBreak/>
        <w:t>اجتهاده في بعض المسائل الشرعية، إلى أن سجن في المرة الأخيرة سنتين وأشهر</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ومات في السجن رحمه الله تعالى بسبب فتواه بمنع السفر إلى قبور الأنبياء والصالحين، وقد انقسم العلماء في الحكم على ابن تيمية بسبب هذه الفتوى، فمنهم من عدَّ ذلك تنقيص</w:t>
      </w:r>
      <w:r w:rsidRPr="00275356">
        <w:rPr>
          <w:rFonts w:ascii="Lotus Linotype" w:hAnsi="Lotus Linotype" w:cs="Lotus Linotype" w:hint="cs"/>
          <w:sz w:val="36"/>
          <w:szCs w:val="36"/>
          <w:rtl/>
          <w:lang w:eastAsia="en-US"/>
        </w:rPr>
        <w:t>ًا</w:t>
      </w:r>
      <w:r w:rsidRPr="00275356">
        <w:rPr>
          <w:rFonts w:ascii="Lotus Linotype" w:hAnsi="Lotus Linotype" w:cs="Lotus Linotype"/>
          <w:sz w:val="36"/>
          <w:szCs w:val="36"/>
          <w:rtl/>
        </w:rPr>
        <w:t xml:space="preserve"> في حق الأنبياء عليهم الصلاة والسلام، وذلك كفر، وهم ثمانية عشر على رأسهم القاضي </w:t>
      </w:r>
      <w:proofErr w:type="spellStart"/>
      <w:r w:rsidRPr="00275356">
        <w:rPr>
          <w:rFonts w:ascii="Lotus Linotype" w:hAnsi="Lotus Linotype" w:cs="Lotus Linotype"/>
          <w:sz w:val="36"/>
          <w:szCs w:val="36"/>
          <w:rtl/>
        </w:rPr>
        <w:t>الأخنائي</w:t>
      </w:r>
      <w:proofErr w:type="spellEnd"/>
      <w:r w:rsidRPr="00275356">
        <w:rPr>
          <w:rFonts w:ascii="Lotus Linotype" w:hAnsi="Lotus Linotype" w:cs="Lotus Linotype"/>
          <w:sz w:val="36"/>
          <w:szCs w:val="36"/>
          <w:rtl/>
        </w:rPr>
        <w:t xml:space="preserve"> المالكي، وأفتى قضاة مصر الأربعة بحبسه، ومنهم من حكم عليه بأنه مجتهد مخطئ فهو مغفور له وهم جماعة من العلماء، ومنهم جماعة من العلماء </w:t>
      </w:r>
      <w:proofErr w:type="spellStart"/>
      <w:r w:rsidRPr="00275356">
        <w:rPr>
          <w:rFonts w:ascii="Lotus Linotype" w:hAnsi="Lotus Linotype" w:cs="Lotus Linotype"/>
          <w:sz w:val="36"/>
          <w:szCs w:val="36"/>
          <w:rtl/>
        </w:rPr>
        <w:t>وافقوه</w:t>
      </w:r>
      <w:proofErr w:type="spellEnd"/>
      <w:r w:rsidRPr="00275356">
        <w:rPr>
          <w:rFonts w:ascii="Lotus Linotype" w:hAnsi="Lotus Linotype" w:cs="Lotus Linotype"/>
          <w:sz w:val="36"/>
          <w:szCs w:val="36"/>
          <w:rtl/>
        </w:rPr>
        <w:t xml:space="preserve"> في فتواه</w:t>
      </w:r>
      <w:r w:rsidRPr="00275356">
        <w:rPr>
          <w:rFonts w:ascii="Lotus Linotype" w:hAnsi="Lotus Linotype"/>
          <w:position w:val="4"/>
          <w:sz w:val="36"/>
          <w:szCs w:val="36"/>
          <w:vertAlign w:val="superscript"/>
          <w:rtl/>
        </w:rPr>
        <w:t>(</w:t>
      </w:r>
      <w:r w:rsidRPr="00275356">
        <w:rPr>
          <w:rStyle w:val="a4"/>
          <w:rFonts w:ascii="Lotus Linotype" w:hAnsi="Lotus Linotype"/>
          <w:position w:val="2"/>
          <w:sz w:val="36"/>
          <w:szCs w:val="36"/>
          <w:rtl/>
        </w:rPr>
        <w:footnoteReference w:id="80"/>
      </w:r>
      <w:r w:rsidRPr="00275356">
        <w:rPr>
          <w:rFonts w:ascii="Lotus Linotype" w:hAnsi="Lotus Linotype"/>
          <w:position w:val="4"/>
          <w:sz w:val="36"/>
          <w:szCs w:val="36"/>
          <w:vertAlign w:val="superscript"/>
          <w:rtl/>
        </w:rPr>
        <w:t>)</w:t>
      </w:r>
      <w:r w:rsidRPr="00275356">
        <w:rPr>
          <w:rFonts w:ascii="Lotus Linotype" w:hAnsi="Lotus Linotype" w:cs="Lotus Linotype"/>
          <w:sz w:val="36"/>
          <w:szCs w:val="36"/>
          <w:rtl/>
        </w:rPr>
        <w:t>.</w:t>
      </w:r>
    </w:p>
    <w:p w:rsidR="00B1266C" w:rsidRPr="00275356" w:rsidRDefault="00B1266C" w:rsidP="00D44B7A">
      <w:pPr>
        <w:pStyle w:val="a8"/>
        <w:spacing w:line="197"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ومن عرض هذه المحن التي تعرض لها ابن تيمية رحمه الله يتبين لنا الخطأ الفادح الذي سار عليه جمع من العلماء في ذلك العصر، حيث حكم بعضهم على ابن تيمية بالكفر واستحلوا دمه، وحكم عليه آخرون بالابتداع والضلال وحاولوا منعه ومنع العلماء الموافقين له من التدريس والإفتاء، ولو أنهم أخذوا بالمنهج الصحيح فحكموا عليه بأنه مجتهد مخطئ من وجهة نظرهم لما حدثت تلك المحن الكبيرة التي تأذى بها عدد من العلماء، وفرقت صف المسلمين، ولا يمكن لأحد أن يدعي بأن ابن تيمية ليس من أهل الاجتهاد، فإن ذلك لا يكون مقبولاً في أوساط العلماء لما اشتهر بأنه من أئمة المجتهدين.</w:t>
      </w:r>
    </w:p>
    <w:p w:rsidR="00B1266C" w:rsidRPr="00275356" w:rsidRDefault="00B1266C" w:rsidP="00833ED4">
      <w:pPr>
        <w:widowControl w:val="0"/>
        <w:spacing w:before="120" w:after="120" w:line="204" w:lineRule="auto"/>
        <w:ind w:hanging="2"/>
        <w:jc w:val="center"/>
        <w:rPr>
          <w:rFonts w:ascii="Lotus Linotype" w:hAnsi="Lotus Linotype" w:cs="Lotus Linotype"/>
          <w:sz w:val="36"/>
          <w:szCs w:val="36"/>
          <w:rtl/>
        </w:rPr>
      </w:pPr>
      <w:r w:rsidRPr="00275356">
        <w:rPr>
          <w:rFonts w:ascii="Lotus Linotype" w:hAnsi="Lotus Linotype" w:cs="AL-Mateen"/>
          <w:sz w:val="40"/>
          <w:szCs w:val="40"/>
          <w:rtl/>
        </w:rPr>
        <w:lastRenderedPageBreak/>
        <w:t>الخاتمة</w:t>
      </w:r>
    </w:p>
    <w:p w:rsidR="00B1266C" w:rsidRPr="00275356" w:rsidRDefault="00B1266C" w:rsidP="00833ED4">
      <w:pPr>
        <w:pStyle w:val="a8"/>
        <w:spacing w:before="120" w:after="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قد يتساءل الإخوة الذين يعرفونني جيد</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كيف انتهجت هذا المنهج الوسط في الحكم على المخالفين في العقيدة مع أنني قد نشأت في وسط علمي لا يعتمد هذا المنهج، ويعمم وصف التعطيل على كل من أول شيئ</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من الصفات سواء كان قليلاً أو كثير</w:t>
      </w:r>
      <w:r w:rsidRPr="00275356">
        <w:rPr>
          <w:rFonts w:ascii="Lotus Linotype" w:hAnsi="Lotus Linotype" w:cs="Lotus Linotype" w:hint="cs"/>
          <w:sz w:val="36"/>
          <w:szCs w:val="36"/>
          <w:rtl/>
        </w:rPr>
        <w:t xml:space="preserve">ًا حسب </w:t>
      </w:r>
      <w:proofErr w:type="spellStart"/>
      <w:r w:rsidRPr="00275356">
        <w:rPr>
          <w:rFonts w:ascii="Lotus Linotype" w:hAnsi="Lotus Linotype" w:cs="Lotus Linotype" w:hint="cs"/>
          <w:sz w:val="36"/>
          <w:szCs w:val="36"/>
          <w:rtl/>
        </w:rPr>
        <w:t>ماهو</w:t>
      </w:r>
      <w:proofErr w:type="spellEnd"/>
      <w:r w:rsidRPr="00275356">
        <w:rPr>
          <w:rFonts w:ascii="Lotus Linotype" w:hAnsi="Lotus Linotype" w:cs="Lotus Linotype" w:hint="cs"/>
          <w:sz w:val="36"/>
          <w:szCs w:val="36"/>
          <w:rtl/>
        </w:rPr>
        <w:t xml:space="preserve"> مقرر في الكتب الدراسية، </w:t>
      </w:r>
      <w:r w:rsidRPr="00275356">
        <w:rPr>
          <w:rFonts w:ascii="Lotus Linotype" w:hAnsi="Lotus Linotype" w:cs="Lotus Linotype"/>
          <w:sz w:val="36"/>
          <w:szCs w:val="36"/>
          <w:rtl/>
        </w:rPr>
        <w:t>والحقيقة أنني كنت في مراحل دراستي الأولى بما في ذلك المرحلة الجامعية على هذا المنهج.</w:t>
      </w:r>
    </w:p>
    <w:p w:rsidR="00B1266C" w:rsidRPr="00275356" w:rsidRDefault="00B1266C" w:rsidP="00833ED4">
      <w:pPr>
        <w:pStyle w:val="a8"/>
        <w:spacing w:before="120" w:after="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ثم إنني وجدت علماء كبار</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من فضلاء الأمة ساروا على التأويل في بعض آي</w:t>
      </w:r>
      <w:r w:rsidRPr="00275356">
        <w:rPr>
          <w:rFonts w:ascii="Lotus Linotype" w:hAnsi="Lotus Linotype" w:cs="Lotus Linotype" w:hint="cs"/>
          <w:sz w:val="36"/>
          <w:szCs w:val="36"/>
          <w:rtl/>
        </w:rPr>
        <w:t>ـ</w:t>
      </w:r>
      <w:r w:rsidRPr="00275356">
        <w:rPr>
          <w:rFonts w:ascii="Lotus Linotype" w:hAnsi="Lotus Linotype" w:cs="Lotus Linotype"/>
          <w:sz w:val="36"/>
          <w:szCs w:val="36"/>
          <w:rtl/>
        </w:rPr>
        <w:t>ات الصفات كالنووي واب</w:t>
      </w:r>
      <w:r w:rsidRPr="00275356">
        <w:rPr>
          <w:rFonts w:ascii="Lotus Linotype" w:hAnsi="Lotus Linotype" w:cs="Lotus Linotype" w:hint="cs"/>
          <w:sz w:val="36"/>
          <w:szCs w:val="36"/>
          <w:rtl/>
        </w:rPr>
        <w:t>ـ</w:t>
      </w:r>
      <w:r w:rsidRPr="00275356">
        <w:rPr>
          <w:rFonts w:ascii="Lotus Linotype" w:hAnsi="Lotus Linotype" w:cs="Lotus Linotype"/>
          <w:sz w:val="36"/>
          <w:szCs w:val="36"/>
          <w:rtl/>
        </w:rPr>
        <w:t>ن حجر العسقلاني واب</w:t>
      </w:r>
      <w:r w:rsidRPr="00275356">
        <w:rPr>
          <w:rFonts w:ascii="Lotus Linotype" w:hAnsi="Lotus Linotype" w:cs="Lotus Linotype" w:hint="cs"/>
          <w:sz w:val="36"/>
          <w:szCs w:val="36"/>
          <w:rtl/>
        </w:rPr>
        <w:t>ـ</w:t>
      </w:r>
      <w:r w:rsidRPr="00275356">
        <w:rPr>
          <w:rFonts w:ascii="Lotus Linotype" w:hAnsi="Lotus Linotype" w:cs="Lotus Linotype"/>
          <w:sz w:val="36"/>
          <w:szCs w:val="36"/>
          <w:rtl/>
        </w:rPr>
        <w:t>ن الجوزي واب</w:t>
      </w:r>
      <w:r w:rsidRPr="00275356">
        <w:rPr>
          <w:rFonts w:ascii="Lotus Linotype" w:hAnsi="Lotus Linotype" w:cs="Lotus Linotype" w:hint="cs"/>
          <w:sz w:val="36"/>
          <w:szCs w:val="36"/>
          <w:rtl/>
        </w:rPr>
        <w:t>ـ</w:t>
      </w:r>
      <w:r w:rsidRPr="00275356">
        <w:rPr>
          <w:rFonts w:ascii="Lotus Linotype" w:hAnsi="Lotus Linotype" w:cs="Lotus Linotype"/>
          <w:sz w:val="36"/>
          <w:szCs w:val="36"/>
          <w:rtl/>
        </w:rPr>
        <w:t>ن عقيل والعز بن عبدالسلام، فرأيت أن وصف هؤلاء وأمثالهم بالضلال والتعطيل غير سائغ شرع</w:t>
      </w:r>
      <w:r w:rsidRPr="00275356">
        <w:rPr>
          <w:rFonts w:ascii="Lotus Linotype" w:hAnsi="Lotus Linotype" w:cs="Lotus Linotype" w:hint="cs"/>
          <w:sz w:val="36"/>
          <w:szCs w:val="36"/>
          <w:rtl/>
        </w:rPr>
        <w:t xml:space="preserve">ًا، </w:t>
      </w:r>
      <w:r w:rsidRPr="00275356">
        <w:rPr>
          <w:rFonts w:ascii="Lotus Linotype" w:hAnsi="Lotus Linotype" w:cs="Lotus Linotype"/>
          <w:sz w:val="36"/>
          <w:szCs w:val="36"/>
          <w:rtl/>
        </w:rPr>
        <w:t>كما أن وصف الأئمة الذين أجْرَوا جميع نصوص الصفات على ظاهرها كابن قدامة وابن تيمية وابن القيم بالضلال والتشبيه والتجسيم غير سائغ شرع</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w:t>
      </w:r>
    </w:p>
    <w:p w:rsidR="00B1266C" w:rsidRPr="00275356" w:rsidRDefault="00B1266C" w:rsidP="00833ED4">
      <w:pPr>
        <w:pStyle w:val="a8"/>
        <w:spacing w:before="120" w:after="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ثم إنني بحكم تخصصي في التفسير والحديث قد اطلعت في أثناء تحضير رسالَتي الماجستير والدكتوراه على كتب التفسير المطبوعة التي توافرت لدي، ومما لفت نظري أن جميع المفسرين – حسب اطلاعي - أوَّلوا بعض آيات الصفات، إنْ قليلاً وإن كثير</w:t>
      </w:r>
      <w:r w:rsidRPr="00275356">
        <w:rPr>
          <w:rFonts w:ascii="Lotus Linotype" w:hAnsi="Lotus Linotype" w:cs="Lotus Linotype" w:hint="cs"/>
          <w:sz w:val="36"/>
          <w:szCs w:val="36"/>
          <w:rtl/>
        </w:rPr>
        <w:t>ًا</w:t>
      </w:r>
      <w:r w:rsidRPr="00275356">
        <w:rPr>
          <w:rFonts w:ascii="Lotus Linotype" w:hAnsi="Lotus Linotype" w:cs="Lotus Linotype"/>
          <w:sz w:val="36"/>
          <w:szCs w:val="36"/>
          <w:rtl/>
        </w:rPr>
        <w:t xml:space="preserve">، حتى الذين اشتهر عنهم أنهم من أئمة علماء السنة مثل ابن جرير الطبري وابن كثير </w:t>
      </w:r>
      <w:r w:rsidRPr="00275356">
        <w:rPr>
          <w:rFonts w:ascii="Lotus Linotype" w:hAnsi="Lotus Linotype" w:cs="Lotus Linotype"/>
          <w:sz w:val="36"/>
          <w:szCs w:val="36"/>
          <w:rtl/>
        </w:rPr>
        <w:lastRenderedPageBreak/>
        <w:t>والشوكاني، ما عدا مفسرَين معاصرين هما فضيلة الشيخ العلامة 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الرحمن بن ناصر السعدي في كتابه </w:t>
      </w:r>
      <w:r w:rsidRPr="00275356">
        <w:rPr>
          <w:rFonts w:ascii="Lotus Linotype" w:hAnsi="Lotus Linotype" w:cs="Lotus Linotype" w:hint="cs"/>
          <w:sz w:val="36"/>
          <w:szCs w:val="36"/>
          <w:rtl/>
        </w:rPr>
        <w:t>«</w:t>
      </w:r>
      <w:r w:rsidRPr="00275356">
        <w:rPr>
          <w:rFonts w:ascii="Lotus Linotype" w:hAnsi="Lotus Linotype" w:cs="Lotus Linotype"/>
          <w:sz w:val="36"/>
          <w:szCs w:val="36"/>
          <w:rtl/>
        </w:rPr>
        <w:t>تيسير الكريم الرحمن</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 وفضيلة الشيخ العلامة محمد الأمين الشنقيطي في كتابه </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أضواء البيان</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وقد أكَّد لي هذا الحكم ما توصل إليه الشيخ محمد بن عبد</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الرحمن المغراوي في استقصائه الذي قام به في كتابه:</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 المفسرون بين التأويل والإثبات في آيات الصفات</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 حيث أثبت أن جميع المفسرين أتوا بشيء من التأويل في آيات الصفات وتعقَّبهم في ذلك ما عدا الشيخين المذكورين.</w:t>
      </w:r>
    </w:p>
    <w:p w:rsidR="00B1266C" w:rsidRPr="00275356" w:rsidRDefault="00B1266C" w:rsidP="00833ED4">
      <w:pPr>
        <w:pStyle w:val="a8"/>
        <w:spacing w:before="120" w:after="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 xml:space="preserve">وحينما درَّست مادة العقيدة في المعهد العالي لإعداد الدعاة قمت بقراءة </w:t>
      </w:r>
      <w:r w:rsidRPr="00275356">
        <w:rPr>
          <w:rFonts w:ascii="Lotus Linotype" w:hAnsi="Lotus Linotype" w:cs="Lotus Linotype" w:hint="cs"/>
          <w:sz w:val="36"/>
          <w:szCs w:val="36"/>
          <w:rtl/>
        </w:rPr>
        <w:t>«</w:t>
      </w:r>
      <w:r w:rsidRPr="00275356">
        <w:rPr>
          <w:rFonts w:ascii="Lotus Linotype" w:hAnsi="Lotus Linotype" w:cs="Lotus Linotype"/>
          <w:sz w:val="36"/>
          <w:szCs w:val="36"/>
          <w:rtl/>
        </w:rPr>
        <w:t>مجموع الفتاوى</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 xml:space="preserve"> لشيخ الإسلام ابن تيمية وبعض كتبه الأخرى فأذهلني ما قرأت من كثرة النصوص التي ظهر فيها هذا الإمام بالسماحة والرحمة والعدل وسعة الأفق، وذلك في حكمه على المخالفين في أمور العقيدة من العلماء المجتهدين، حيث اقتصر حكمه عليهم بالخطأ ولم يضللهم ولم يبدعهم.</w:t>
      </w:r>
    </w:p>
    <w:p w:rsidR="00B1266C" w:rsidRPr="00275356" w:rsidRDefault="00B1266C" w:rsidP="00833ED4">
      <w:pPr>
        <w:pStyle w:val="a8"/>
        <w:spacing w:before="120" w:after="120" w:line="204" w:lineRule="auto"/>
        <w:ind w:firstLine="567"/>
        <w:jc w:val="both"/>
        <w:rPr>
          <w:rFonts w:ascii="Lotus Linotype" w:hAnsi="Lotus Linotype" w:cs="Lotus Linotype"/>
          <w:sz w:val="36"/>
          <w:szCs w:val="36"/>
          <w:rtl/>
        </w:rPr>
      </w:pPr>
      <w:r w:rsidRPr="00275356">
        <w:rPr>
          <w:rFonts w:ascii="Lotus Linotype" w:hAnsi="Lotus Linotype" w:cs="Lotus Linotype"/>
          <w:sz w:val="36"/>
          <w:szCs w:val="36"/>
          <w:rtl/>
        </w:rPr>
        <w:t>ثم ت</w:t>
      </w:r>
      <w:r w:rsidRPr="00275356">
        <w:rPr>
          <w:rFonts w:ascii="Lotus Linotype" w:hAnsi="Lotus Linotype" w:cs="Lotus Linotype" w:hint="cs"/>
          <w:sz w:val="36"/>
          <w:szCs w:val="36"/>
          <w:rtl/>
        </w:rPr>
        <w:t>َوَّ</w:t>
      </w:r>
      <w:r w:rsidRPr="00275356">
        <w:rPr>
          <w:rFonts w:ascii="Lotus Linotype" w:hAnsi="Lotus Linotype" w:cs="Lotus Linotype"/>
          <w:sz w:val="36"/>
          <w:szCs w:val="36"/>
          <w:rtl/>
        </w:rPr>
        <w:t xml:space="preserve">ج هذه الرؤى الحميدة ما قمت به من قراءة كتاب </w:t>
      </w:r>
      <w:r w:rsidRPr="00275356">
        <w:rPr>
          <w:rFonts w:ascii="Lotus Linotype" w:hAnsi="Lotus Linotype" w:cs="Lotus Linotype" w:hint="cs"/>
          <w:sz w:val="36"/>
          <w:szCs w:val="36"/>
          <w:rtl/>
        </w:rPr>
        <w:t xml:space="preserve">« </w:t>
      </w:r>
      <w:r w:rsidRPr="00275356">
        <w:rPr>
          <w:rFonts w:ascii="Lotus Linotype" w:hAnsi="Lotus Linotype" w:cs="Lotus Linotype"/>
          <w:sz w:val="36"/>
          <w:szCs w:val="36"/>
          <w:rtl/>
        </w:rPr>
        <w:t>سير أعلام النبلاء</w:t>
      </w:r>
      <w:r w:rsidRPr="00275356">
        <w:rPr>
          <w:rFonts w:ascii="Lotus Linotype" w:hAnsi="Lotus Linotype" w:cs="Lotus Linotype" w:hint="cs"/>
          <w:sz w:val="36"/>
          <w:szCs w:val="36"/>
          <w:rtl/>
        </w:rPr>
        <w:t>»</w:t>
      </w:r>
      <w:r w:rsidRPr="00275356">
        <w:rPr>
          <w:rFonts w:ascii="Lotus Linotype" w:hAnsi="Lotus Linotype" w:cs="Lotus Linotype"/>
          <w:sz w:val="36"/>
          <w:szCs w:val="36"/>
          <w:rtl/>
        </w:rPr>
        <w:t xml:space="preserve"> للحافظ الذهبي، حيث يوافق شيخ الإسلام ابن تيمية في السماحة والعدل في الحكم، فأصبحَتْ لديّ قناعة تامة بهذا المنهج الوسط الذي سطرت من أجله هذه الرسالة.</w:t>
      </w:r>
    </w:p>
    <w:p w:rsidR="00B1266C" w:rsidRPr="00275356" w:rsidRDefault="00B1266C" w:rsidP="00833ED4">
      <w:pPr>
        <w:widowControl w:val="0"/>
        <w:spacing w:before="120" w:after="120" w:line="204" w:lineRule="auto"/>
        <w:ind w:firstLine="567"/>
        <w:jc w:val="both"/>
        <w:rPr>
          <w:rFonts w:ascii="Lotus Linotype" w:hAnsi="Lotus Linotype" w:cs="Lotus Linotype"/>
          <w:b/>
          <w:sz w:val="36"/>
          <w:szCs w:val="36"/>
          <w:rtl/>
        </w:rPr>
      </w:pPr>
      <w:r w:rsidRPr="00275356">
        <w:rPr>
          <w:rFonts w:ascii="Lotus Linotype" w:hAnsi="Lotus Linotype" w:cs="Lotus Linotype"/>
          <w:b/>
          <w:sz w:val="36"/>
          <w:szCs w:val="36"/>
          <w:rtl/>
        </w:rPr>
        <w:lastRenderedPageBreak/>
        <w:t>وكان لزام</w:t>
      </w:r>
      <w:r w:rsidRPr="00275356">
        <w:rPr>
          <w:rFonts w:ascii="Lotus Linotype" w:hAnsi="Lotus Linotype" w:cs="Lotus Linotype" w:hint="cs"/>
          <w:b/>
          <w:sz w:val="36"/>
          <w:szCs w:val="36"/>
          <w:rtl/>
        </w:rPr>
        <w:t>ًا</w:t>
      </w:r>
      <w:r w:rsidRPr="00275356">
        <w:rPr>
          <w:rFonts w:ascii="Lotus Linotype" w:hAnsi="Lotus Linotype" w:cs="Lotus Linotype"/>
          <w:b/>
          <w:sz w:val="36"/>
          <w:szCs w:val="36"/>
          <w:rtl/>
        </w:rPr>
        <w:t xml:space="preserve"> عليَّ أن أنشر ما هداني الله جل وعلا إليه من هذا العلم ليقيني بالوعيد الشديد على كتمان العلم، كما جاء في قول رسول الله </w:t>
      </w:r>
      <w:r w:rsidRPr="00275356">
        <w:rPr>
          <w:rFonts w:ascii="Lotus Linotype" w:hAnsi="Lotus Linotype" w:cs="Lotus Linotype"/>
          <w:bCs/>
          <w:sz w:val="36"/>
          <w:szCs w:val="36"/>
        </w:rPr>
        <w:sym w:font="AGA Arabesque" w:char="F072"/>
      </w:r>
      <w:r w:rsidRPr="00275356">
        <w:rPr>
          <w:rFonts w:ascii="Lotus Linotype" w:hAnsi="Lotus Linotype" w:cs="Lotus Linotype" w:hint="cs"/>
          <w:b/>
          <w:sz w:val="36"/>
          <w:szCs w:val="36"/>
          <w:rtl/>
        </w:rPr>
        <w:t xml:space="preserve"> « </w:t>
      </w:r>
      <w:r w:rsidRPr="00275356">
        <w:rPr>
          <w:rFonts w:ascii="Lotus Linotype" w:hAnsi="Lotus Linotype" w:cs="Lotus Linotype"/>
          <w:b/>
          <w:sz w:val="36"/>
          <w:szCs w:val="36"/>
          <w:rtl/>
        </w:rPr>
        <w:t>ما من رجل يحفظ علم</w:t>
      </w:r>
      <w:r w:rsidRPr="00275356">
        <w:rPr>
          <w:rFonts w:ascii="Lotus Linotype" w:hAnsi="Lotus Linotype" w:cs="Lotus Linotype" w:hint="cs"/>
          <w:b/>
          <w:sz w:val="36"/>
          <w:szCs w:val="36"/>
          <w:rtl/>
        </w:rPr>
        <w:t>ًا</w:t>
      </w:r>
      <w:r w:rsidRPr="00275356">
        <w:rPr>
          <w:rFonts w:ascii="Lotus Linotype" w:hAnsi="Lotus Linotype" w:cs="Lotus Linotype"/>
          <w:b/>
          <w:sz w:val="36"/>
          <w:szCs w:val="36"/>
          <w:rtl/>
        </w:rPr>
        <w:t xml:space="preserve"> فيكتمه إلا أتي به يوم القيامة ملجم</w:t>
      </w:r>
      <w:r w:rsidRPr="00275356">
        <w:rPr>
          <w:rFonts w:ascii="Lotus Linotype" w:hAnsi="Lotus Linotype" w:cs="Lotus Linotype" w:hint="cs"/>
          <w:b/>
          <w:sz w:val="36"/>
          <w:szCs w:val="36"/>
          <w:rtl/>
        </w:rPr>
        <w:t>ًا</w:t>
      </w:r>
      <w:r w:rsidRPr="00275356">
        <w:rPr>
          <w:rFonts w:ascii="Lotus Linotype" w:hAnsi="Lotus Linotype" w:cs="Lotus Linotype"/>
          <w:b/>
          <w:sz w:val="36"/>
          <w:szCs w:val="36"/>
          <w:rtl/>
        </w:rPr>
        <w:t xml:space="preserve"> بلجام من النار</w:t>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 xml:space="preserve"> أخرجه الحافظان</w:t>
      </w:r>
      <w:r w:rsidRPr="00275356">
        <w:rPr>
          <w:rFonts w:ascii="Lotus Linotype" w:hAnsi="Lotus Linotype" w:cs="Lotus Linotype" w:hint="cs"/>
          <w:b/>
          <w:sz w:val="36"/>
          <w:szCs w:val="36"/>
          <w:rtl/>
        </w:rPr>
        <w:t xml:space="preserve"> </w:t>
      </w:r>
      <w:r w:rsidRPr="00275356">
        <w:rPr>
          <w:rFonts w:ascii="Lotus Linotype" w:hAnsi="Lotus Linotype" w:cs="Lotus Linotype"/>
          <w:b/>
          <w:sz w:val="36"/>
          <w:szCs w:val="36"/>
          <w:rtl/>
        </w:rPr>
        <w:t xml:space="preserve">ابن ماجه والترمذي وحسنه من حديث أبي هريرة </w:t>
      </w:r>
      <w:r w:rsidRPr="00275356">
        <w:rPr>
          <w:rFonts w:ascii="Lotus Linotype" w:hAnsi="Lotus Linotype" w:cs="Lotus Linotype"/>
          <w:b/>
          <w:sz w:val="36"/>
          <w:szCs w:val="36"/>
        </w:rPr>
        <w:t xml:space="preserve"> </w:t>
      </w:r>
      <w:r w:rsidRPr="00275356">
        <w:rPr>
          <w:rFonts w:ascii="Lotus Linotype" w:hAnsi="Lotus Linotype" w:cs="Lotus Linotype"/>
          <w:b/>
          <w:sz w:val="36"/>
          <w:szCs w:val="36"/>
        </w:rPr>
        <w:sym w:font="AGA Arabesque" w:char="F074"/>
      </w:r>
      <w:r w:rsidRPr="00275356">
        <w:rPr>
          <w:rFonts w:ascii="Lotus Linotype" w:hAnsi="Lotus Linotype" w:cs="Lotus Linotype" w:hint="cs"/>
          <w:b/>
          <w:sz w:val="36"/>
          <w:szCs w:val="36"/>
          <w:rtl/>
        </w:rPr>
        <w:t>، وصححه ابن حبان</w:t>
      </w:r>
      <w:r w:rsidRPr="00275356">
        <w:rPr>
          <w:rFonts w:ascii="Lotus Linotype" w:hAnsi="Lotus Linotype" w:cs="Lotus Linotype" w:hint="cs"/>
          <w:b/>
          <w:position w:val="4"/>
          <w:sz w:val="36"/>
          <w:szCs w:val="36"/>
          <w:vertAlign w:val="superscript"/>
          <w:rtl/>
        </w:rPr>
        <w:t xml:space="preserve"> </w:t>
      </w:r>
      <w:r w:rsidRPr="00275356">
        <w:rPr>
          <w:rFonts w:ascii="Lotus Linotype" w:hAnsi="Lotus Linotype"/>
          <w:b/>
          <w:position w:val="4"/>
          <w:sz w:val="36"/>
          <w:szCs w:val="36"/>
          <w:vertAlign w:val="superscript"/>
          <w:rtl/>
        </w:rPr>
        <w:t>(</w:t>
      </w:r>
      <w:r w:rsidRPr="00275356">
        <w:rPr>
          <w:rStyle w:val="a4"/>
          <w:rFonts w:ascii="Lotus Linotype" w:hAnsi="Lotus Linotype"/>
          <w:b/>
          <w:position w:val="2"/>
          <w:sz w:val="36"/>
          <w:szCs w:val="36"/>
          <w:rtl/>
        </w:rPr>
        <w:footnoteReference w:id="81"/>
      </w:r>
      <w:r w:rsidRPr="00275356">
        <w:rPr>
          <w:rFonts w:ascii="Lotus Linotype" w:hAnsi="Lotus Linotype"/>
          <w:b/>
          <w:position w:val="4"/>
          <w:sz w:val="36"/>
          <w:szCs w:val="36"/>
          <w:vertAlign w:val="superscript"/>
          <w:rtl/>
        </w:rPr>
        <w:t>)</w:t>
      </w:r>
      <w:r w:rsidRPr="00275356">
        <w:rPr>
          <w:rFonts w:ascii="Lotus Linotype" w:hAnsi="Lotus Linotype" w:cs="Lotus Linotype" w:hint="cs"/>
          <w:b/>
          <w:sz w:val="36"/>
          <w:szCs w:val="36"/>
          <w:rtl/>
        </w:rPr>
        <w:t>.</w:t>
      </w:r>
    </w:p>
    <w:sectPr w:rsidR="00B1266C" w:rsidRPr="00275356" w:rsidSect="00893DD6">
      <w:footnotePr>
        <w:numRestart w:val="eachPage"/>
      </w:footnotePr>
      <w:pgSz w:w="11906" w:h="16838" w:code="9"/>
      <w:pgMar w:top="2977" w:right="2410" w:bottom="2977" w:left="2410" w:header="709" w:footer="243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E63" w:rsidRDefault="00B33E63" w:rsidP="00F31F7C">
      <w:r>
        <w:separator/>
      </w:r>
    </w:p>
  </w:endnote>
  <w:endnote w:type="continuationSeparator" w:id="0">
    <w:p w:rsidR="00B33E63" w:rsidRDefault="00B33E63" w:rsidP="00F31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MCS Taybah S_U normal.">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Lotus Linotype">
    <w:panose1 w:val="02000000000000000000"/>
    <w:charset w:val="00"/>
    <w:family w:val="auto"/>
    <w:pitch w:val="variable"/>
    <w:sig w:usb0="00002007" w:usb1="80000000" w:usb2="00000008" w:usb3="00000000" w:csb0="00000043" w:csb1="00000000"/>
  </w:font>
  <w:font w:name="AL-Mateen">
    <w:panose1 w:val="02060803050605020204"/>
    <w:charset w:val="B2"/>
    <w:family w:val="auto"/>
    <w:pitch w:val="variable"/>
    <w:sig w:usb0="00002001" w:usb1="00000000" w:usb2="00000000" w:usb3="00000000" w:csb0="00000040" w:csb1="00000000"/>
  </w:font>
  <w:font w:name="AL-Hor">
    <w:panose1 w:val="00000000000000000000"/>
    <w:charset w:val="B2"/>
    <w:family w:val="auto"/>
    <w:pitch w:val="variable"/>
    <w:sig w:usb0="00002001" w:usb1="00000000" w:usb2="00000000" w:usb3="00000000" w:csb0="00000040" w:csb1="00000000"/>
  </w:font>
  <w:font w:name="Al-Homam">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123">
    <w:panose1 w:val="02000400000000000000"/>
    <w:charset w:val="00"/>
    <w:family w:val="auto"/>
    <w:pitch w:val="variable"/>
    <w:sig w:usb0="80002003" w:usb1="90000000" w:usb2="00000008" w:usb3="00000000" w:csb0="80000041" w:csb1="00000000"/>
  </w:font>
  <w:font w:name="Arial">
    <w:panose1 w:val="020B0604020202020204"/>
    <w:charset w:val="00"/>
    <w:family w:val="swiss"/>
    <w:pitch w:val="variable"/>
    <w:sig w:usb0="E0002AFF" w:usb1="C0007843" w:usb2="00000009" w:usb3="00000000" w:csb0="000001FF" w:csb1="00000000"/>
  </w:font>
  <w:font w:name="QCF_P049">
    <w:panose1 w:val="02000400000000000000"/>
    <w:charset w:val="00"/>
    <w:family w:val="auto"/>
    <w:pitch w:val="variable"/>
    <w:sig w:usb0="80002003" w:usb1="90000000" w:usb2="00000008" w:usb3="00000000" w:csb0="80000041" w:csb1="00000000"/>
  </w:font>
  <w:font w:name="QCF_P141">
    <w:panose1 w:val="02000400000000000000"/>
    <w:charset w:val="00"/>
    <w:family w:val="auto"/>
    <w:pitch w:val="variable"/>
    <w:sig w:usb0="80002003" w:usb1="90000000" w:usb2="00000008" w:usb3="00000000" w:csb0="80000041" w:csb1="00000000"/>
  </w:font>
  <w:font w:name="QCF_P488">
    <w:panose1 w:val="02000400000000000000"/>
    <w:charset w:val="00"/>
    <w:family w:val="auto"/>
    <w:pitch w:val="variable"/>
    <w:sig w:usb0="80002003" w:usb1="90000000" w:usb2="00000008" w:usb3="00000000" w:csb0="80000041" w:csb1="00000000"/>
  </w:font>
  <w:font w:name="QCF_P446">
    <w:panose1 w:val="02000400000000000000"/>
    <w:charset w:val="00"/>
    <w:family w:val="auto"/>
    <w:pitch w:val="variable"/>
    <w:sig w:usb0="80002003" w:usb1="90000000" w:usb2="00000008" w:usb3="00000000" w:csb0="80000041" w:csb1="00000000"/>
  </w:font>
  <w:font w:name="QCF_P384">
    <w:panose1 w:val="02000400000000000000"/>
    <w:charset w:val="00"/>
    <w:family w:val="auto"/>
    <w:pitch w:val="variable"/>
    <w:sig w:usb0="80002003" w:usb1="90000000" w:usb2="00000008" w:usb3="00000000" w:csb0="80000041" w:csb1="00000000"/>
  </w:font>
  <w:font w:name="QCF_P547">
    <w:panose1 w:val="02000400000000000000"/>
    <w:charset w:val="00"/>
    <w:family w:val="auto"/>
    <w:pitch w:val="variable"/>
    <w:sig w:usb0="80002003" w:usb1="90000000" w:usb2="00000008" w:usb3="00000000" w:csb0="80000041" w:csb1="00000000"/>
  </w:font>
  <w:font w:name="QCF_P052">
    <w:panose1 w:val="02000400000000000000"/>
    <w:charset w:val="00"/>
    <w:family w:val="auto"/>
    <w:pitch w:val="variable"/>
    <w:sig w:usb0="80002003" w:usb1="90000000" w:usb2="00000008" w:usb3="00000000" w:csb0="80000041" w:csb1="00000000"/>
  </w:font>
  <w:font w:name="QCF_P484">
    <w:panose1 w:val="02000400000000000000"/>
    <w:charset w:val="00"/>
    <w:family w:val="auto"/>
    <w:pitch w:val="variable"/>
    <w:sig w:usb0="80002003" w:usb1="90000000" w:usb2="00000008" w:usb3="00000000" w:csb0="80000041" w:csb1="00000000"/>
  </w:font>
  <w:font w:name="QCF_P418">
    <w:panose1 w:val="02000400000000000000"/>
    <w:charset w:val="00"/>
    <w:family w:val="auto"/>
    <w:pitch w:val="variable"/>
    <w:sig w:usb0="80002003" w:usb1="90000000" w:usb2="00000008" w:usb3="00000000" w:csb0="80000041" w:csb1="00000000"/>
  </w:font>
  <w:font w:name="QCF_P593">
    <w:panose1 w:val="02000400000000000000"/>
    <w:charset w:val="00"/>
    <w:family w:val="auto"/>
    <w:pitch w:val="variable"/>
    <w:sig w:usb0="80002003" w:usb1="90000000" w:usb2="00000008" w:usb3="00000000" w:csb0="80000041" w:csb1="00000000"/>
  </w:font>
  <w:font w:name="QCF_P142">
    <w:panose1 w:val="02000400000000000000"/>
    <w:charset w:val="00"/>
    <w:family w:val="auto"/>
    <w:pitch w:val="variable"/>
    <w:sig w:usb0="80002003" w:usb1="90000000" w:usb2="00000008" w:usb3="00000000" w:csb0="80000041" w:csb1="00000000"/>
  </w:font>
  <w:font w:name="QCF_P318">
    <w:panose1 w:val="02000400000000000000"/>
    <w:charset w:val="00"/>
    <w:family w:val="auto"/>
    <w:pitch w:val="variable"/>
    <w:sig w:usb0="80002003" w:usb1="90000000" w:usb2="00000008" w:usb3="00000000" w:csb0="80000041" w:csb1="00000000"/>
  </w:font>
  <w:font w:name="QCF_P517">
    <w:panose1 w:val="02000400000000000000"/>
    <w:charset w:val="00"/>
    <w:family w:val="auto"/>
    <w:pitch w:val="variable"/>
    <w:sig w:usb0="80002003" w:usb1="90000000" w:usb2="00000008" w:usb3="00000000" w:csb0="80000041" w:csb1="00000000"/>
  </w:font>
  <w:font w:name="QCF_P096">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391" w:rsidRDefault="009A3391">
    <w:pPr>
      <w:pStyle w:val="a5"/>
      <w:framePr w:wrap="around" w:vAnchor="text" w:hAnchor="margin" w:xAlign="right" w:y="1"/>
      <w:rPr>
        <w:rStyle w:val="a6"/>
        <w:bCs/>
        <w:szCs w:val="35"/>
        <w:lang w:eastAsia="en-US"/>
      </w:rPr>
    </w:pPr>
    <w:r>
      <w:rPr>
        <w:rStyle w:val="a6"/>
        <w:rtl/>
      </w:rPr>
      <w:fldChar w:fldCharType="begin"/>
    </w:r>
    <w:r>
      <w:rPr>
        <w:rStyle w:val="a6"/>
        <w:lang w:eastAsia="en-US"/>
      </w:rPr>
      <w:instrText xml:space="preserve">PAGE  </w:instrText>
    </w:r>
    <w:r>
      <w:rPr>
        <w:rStyle w:val="a6"/>
        <w:rtl/>
      </w:rPr>
      <w:fldChar w:fldCharType="end"/>
    </w:r>
  </w:p>
  <w:p w:rsidR="009A3391" w:rsidRDefault="009A3391">
    <w:pPr>
      <w:pStyle w:val="a5"/>
      <w:ind w:firstLine="360"/>
      <w:rPr>
        <w:bCs/>
        <w:szCs w:val="35"/>
        <w:rtl/>
        <w:lang w:eastAsia="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391" w:rsidRDefault="009A3391">
    <w:pPr>
      <w:pStyle w:val="a5"/>
      <w:jc w:val="center"/>
      <w:rPr>
        <w:sz w:val="34"/>
        <w:szCs w:val="34"/>
        <w:rtl/>
        <w:lang w:eastAsia="en-US"/>
      </w:rPr>
    </w:pPr>
    <w:r w:rsidRPr="00F31F7C">
      <w:rPr>
        <w:rStyle w:val="a6"/>
        <w:noProof/>
        <w:sz w:val="34"/>
        <w:szCs w:val="34"/>
        <w:rtl/>
        <w:lang w:eastAsia="en-US"/>
      </w:rPr>
      <mc:AlternateContent>
        <mc:Choice Requires="wps">
          <w:drawing>
            <wp:anchor distT="0" distB="0" distL="114300" distR="114300" simplePos="0" relativeHeight="251659264" behindDoc="0" locked="0" layoutInCell="1" allowOverlap="1" wp14:anchorId="5467927F" wp14:editId="246BEF20">
              <wp:simplePos x="0" y="0"/>
              <wp:positionH relativeFrom="column">
                <wp:posOffset>4064000</wp:posOffset>
              </wp:positionH>
              <wp:positionV relativeFrom="paragraph">
                <wp:posOffset>1163320</wp:posOffset>
              </wp:positionV>
              <wp:extent cx="1341120" cy="1403985"/>
              <wp:effectExtent l="0" t="0" r="11430" b="14605"/>
              <wp:wrapNone/>
              <wp:docPr id="307"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341120" cy="1403985"/>
                      </a:xfrm>
                      <a:prstGeom prst="rect">
                        <a:avLst/>
                      </a:prstGeom>
                      <a:solidFill>
                        <a:srgbClr val="FFFFFF"/>
                      </a:solidFill>
                      <a:ln w="9525">
                        <a:solidFill>
                          <a:srgbClr val="000000"/>
                        </a:solidFill>
                        <a:miter lim="800000"/>
                        <a:headEnd/>
                        <a:tailEnd/>
                      </a:ln>
                    </wps:spPr>
                    <wps:txbx>
                      <w:txbxContent>
                        <w:p w:rsidR="009A3391" w:rsidRDefault="009A3391" w:rsidP="00653E4D">
                          <w:r>
                            <w:rPr>
                              <w:rFonts w:hint="cs"/>
                              <w:rtl/>
                            </w:rPr>
                            <w:t>الرسائل الشمولية 17/3/1436هـ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مربع نص 2" o:spid="_x0000_s1026" type="#_x0000_t202" style="position:absolute;left:0;text-align:left;margin-left:320pt;margin-top:91.6pt;width:105.6pt;height:110.55pt;flip:x;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">
              <v:textbox style="mso-fit-shape-to-text:t">
                <w:txbxContent>
                  <w:p w:rsidR="00593E25" w:rsidRDefault="00593E25" w:rsidP="00653E4D">
                    <w:r>
                      <w:rPr>
                        <w:rFonts w:hint="cs"/>
                        <w:rtl/>
                      </w:rPr>
                      <w:t>الرسائل الشمولية 17/3/1436هـ</w:t>
                    </w:r>
                  </w:p>
                </w:txbxContent>
              </v:textbox>
            </v:shape>
          </w:pict>
        </mc:Fallback>
      </mc:AlternateContent>
    </w:r>
    <w:r>
      <w:rPr>
        <w:rStyle w:val="a6"/>
        <w:rFonts w:hint="cs"/>
        <w:sz w:val="34"/>
        <w:szCs w:val="34"/>
        <w:rtl/>
        <w:lang w:eastAsia="en-US"/>
      </w:rPr>
      <w:t>(</w:t>
    </w:r>
    <w:r>
      <w:rPr>
        <w:rStyle w:val="a6"/>
        <w:sz w:val="34"/>
        <w:szCs w:val="34"/>
        <w:rtl/>
        <w:lang w:eastAsia="en-US"/>
      </w:rPr>
      <w:t xml:space="preserve"> </w:t>
    </w:r>
    <w:r>
      <w:rPr>
        <w:rStyle w:val="a6"/>
        <w:sz w:val="30"/>
        <w:szCs w:val="34"/>
        <w:rtl/>
      </w:rPr>
      <w:fldChar w:fldCharType="begin"/>
    </w:r>
    <w:r>
      <w:rPr>
        <w:rStyle w:val="a6"/>
        <w:sz w:val="30"/>
        <w:szCs w:val="34"/>
        <w:rtl/>
      </w:rPr>
      <w:instrText xml:space="preserve"> </w:instrText>
    </w:r>
    <w:r>
      <w:rPr>
        <w:rStyle w:val="a6"/>
        <w:sz w:val="30"/>
        <w:szCs w:val="34"/>
      </w:rPr>
      <w:instrText>PAGE</w:instrText>
    </w:r>
    <w:r>
      <w:rPr>
        <w:rStyle w:val="a6"/>
        <w:sz w:val="30"/>
        <w:szCs w:val="34"/>
        <w:rtl/>
      </w:rPr>
      <w:instrText xml:space="preserve"> </w:instrText>
    </w:r>
    <w:r>
      <w:rPr>
        <w:rStyle w:val="a6"/>
        <w:sz w:val="30"/>
        <w:szCs w:val="34"/>
        <w:rtl/>
      </w:rPr>
      <w:fldChar w:fldCharType="separate"/>
    </w:r>
    <w:r w:rsidR="002B4AFB">
      <w:rPr>
        <w:rStyle w:val="a6"/>
        <w:noProof/>
        <w:sz w:val="30"/>
        <w:szCs w:val="34"/>
        <w:rtl/>
      </w:rPr>
      <w:t>113</w:t>
    </w:r>
    <w:r>
      <w:rPr>
        <w:rStyle w:val="a6"/>
        <w:sz w:val="30"/>
        <w:szCs w:val="34"/>
        <w:rtl/>
      </w:rPr>
      <w:fldChar w:fldCharType="end"/>
    </w:r>
    <w:r>
      <w:rPr>
        <w:rStyle w:val="a6"/>
        <w:sz w:val="34"/>
        <w:szCs w:val="34"/>
        <w:rtl/>
        <w:lang w:eastAsia="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E63" w:rsidRDefault="00B33E63" w:rsidP="00F31F7C">
      <w:r>
        <w:separator/>
      </w:r>
    </w:p>
  </w:footnote>
  <w:footnote w:type="continuationSeparator" w:id="0">
    <w:p w:rsidR="00B33E63" w:rsidRDefault="00B33E63" w:rsidP="00F31F7C">
      <w:r>
        <w:continuationSeparator/>
      </w:r>
    </w:p>
  </w:footnote>
  <w:footnote w:id="1">
    <w:p w:rsidR="009A3391" w:rsidRPr="003241FD" w:rsidRDefault="009A3391" w:rsidP="00F31F7C">
      <w:pPr>
        <w:pStyle w:val="a3"/>
        <w:widowControl w:val="0"/>
        <w:ind w:left="567" w:hanging="567"/>
        <w:jc w:val="both"/>
        <w:rPr>
          <w:rFonts w:ascii="Lotus Linotype" w:hAnsi="Lotus Linotype" w:cs="Lotus Linotype"/>
          <w:sz w:val="26"/>
          <w:szCs w:val="26"/>
          <w:lang w:eastAsia="en-US"/>
        </w:rPr>
      </w:pPr>
      <w:r w:rsidRPr="003241FD">
        <w:rPr>
          <w:rFonts w:ascii="Lotus Linotype" w:hAnsi="Lotus Linotype" w:cs="Lotus Linotype"/>
          <w:sz w:val="26"/>
          <w:szCs w:val="26"/>
          <w:rtl/>
          <w:lang w:eastAsia="en-US"/>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lang w:eastAsia="en-US"/>
        </w:rPr>
        <w:t>)</w:t>
      </w:r>
      <w:r w:rsidRPr="003241FD">
        <w:rPr>
          <w:rFonts w:ascii="Lotus Linotype" w:hAnsi="Lotus Linotype" w:cs="Lotus Linotype"/>
          <w:sz w:val="26"/>
          <w:szCs w:val="26"/>
          <w:rtl/>
          <w:lang w:eastAsia="en-US"/>
        </w:rPr>
        <w:tab/>
        <w:t xml:space="preserve"> </w:t>
      </w:r>
      <w:r w:rsidRPr="003241FD">
        <w:rPr>
          <w:rFonts w:ascii="Lotus Linotype" w:hAnsi="Lotus Linotype" w:cs="Lotus Linotype" w:hint="cs"/>
          <w:sz w:val="26"/>
          <w:szCs w:val="26"/>
          <w:rtl/>
          <w:lang w:eastAsia="en-US"/>
        </w:rPr>
        <w:t xml:space="preserve"> أخرجه الإمام أحمد من حديث عائشة رضي الله عنها، وقال الهيثمي: رجاله رجال الصحيح، وصححه الشيخ الألباني على شرط مسلم، مسند أحمد 6/129، مجمع الزوائد 7/172، الإرواء 8/129.</w:t>
      </w:r>
    </w:p>
  </w:footnote>
  <w:footnote w:id="2">
    <w:p w:rsidR="009A3391" w:rsidRPr="003241FD" w:rsidRDefault="009A3391" w:rsidP="00B1266C">
      <w:pPr>
        <w:pStyle w:val="a3"/>
        <w:widowControl w:val="0"/>
        <w:ind w:left="567" w:hanging="567"/>
        <w:jc w:val="both"/>
        <w:rPr>
          <w:rFonts w:ascii="Lotus Linotype" w:hAnsi="Lotus Linotype" w:cs="Lotus Linotype"/>
          <w:sz w:val="26"/>
          <w:szCs w:val="26"/>
          <w:lang w:eastAsia="en-US"/>
        </w:rPr>
      </w:pPr>
      <w:r w:rsidRPr="003241FD">
        <w:rPr>
          <w:rFonts w:ascii="Lotus Linotype" w:hAnsi="Lotus Linotype" w:cs="Lotus Linotype"/>
          <w:sz w:val="26"/>
          <w:szCs w:val="26"/>
          <w:rtl/>
          <w:lang w:eastAsia="en-US"/>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lang w:eastAsia="en-US"/>
        </w:rPr>
        <w:t>)</w:t>
      </w:r>
      <w:r w:rsidRPr="003241FD">
        <w:rPr>
          <w:rFonts w:ascii="Lotus Linotype" w:hAnsi="Lotus Linotype" w:cs="Lotus Linotype"/>
          <w:sz w:val="26"/>
          <w:szCs w:val="26"/>
          <w:rtl/>
          <w:lang w:eastAsia="en-US"/>
        </w:rPr>
        <w:tab/>
        <w:t xml:space="preserve"> صحيح البخاري، رقم 4119، المغازي (7/407-408)</w:t>
      </w:r>
      <w:r w:rsidRPr="003241FD">
        <w:rPr>
          <w:rFonts w:ascii="Lotus Linotype" w:hAnsi="Lotus Linotype" w:cs="Lotus Linotype" w:hint="cs"/>
          <w:sz w:val="26"/>
          <w:szCs w:val="26"/>
          <w:rtl/>
          <w:lang w:eastAsia="en-US"/>
        </w:rPr>
        <w:t xml:space="preserve">؛ </w:t>
      </w:r>
      <w:r w:rsidRPr="003241FD">
        <w:rPr>
          <w:rFonts w:ascii="Lotus Linotype" w:hAnsi="Lotus Linotype" w:cs="Lotus Linotype"/>
          <w:sz w:val="26"/>
          <w:szCs w:val="26"/>
          <w:rtl/>
          <w:lang w:eastAsia="en-US"/>
        </w:rPr>
        <w:t>صحيح مسلم، رقم 1770، كتاب الجهاد، باب 23 (ص 1391).</w:t>
      </w:r>
    </w:p>
  </w:footnote>
  <w:footnote w:id="3">
    <w:p w:rsidR="009A3391" w:rsidRPr="003241FD" w:rsidRDefault="009A3391" w:rsidP="00B1266C">
      <w:pPr>
        <w:pStyle w:val="a3"/>
        <w:widowControl w:val="0"/>
        <w:ind w:left="567" w:hanging="567"/>
        <w:jc w:val="both"/>
        <w:rPr>
          <w:rFonts w:ascii="Lotus Linotype" w:hAnsi="Lotus Linotype" w:cs="Lotus Linotype"/>
          <w:sz w:val="26"/>
          <w:szCs w:val="26"/>
          <w:lang w:eastAsia="en-US"/>
        </w:rPr>
      </w:pPr>
      <w:r w:rsidRPr="003241FD">
        <w:rPr>
          <w:rFonts w:ascii="Lotus Linotype" w:hAnsi="Lotus Linotype" w:cs="Lotus Linotype"/>
          <w:sz w:val="26"/>
          <w:szCs w:val="26"/>
          <w:rtl/>
          <w:lang w:eastAsia="en-US"/>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lang w:eastAsia="en-US"/>
        </w:rPr>
        <w:t>)</w:t>
      </w:r>
      <w:r w:rsidRPr="003241FD">
        <w:rPr>
          <w:rFonts w:ascii="Lotus Linotype" w:hAnsi="Lotus Linotype" w:cs="Lotus Linotype"/>
          <w:sz w:val="26"/>
          <w:szCs w:val="26"/>
          <w:rtl/>
          <w:lang w:eastAsia="en-US"/>
        </w:rPr>
        <w:tab/>
        <w:t xml:space="preserve"> فتح الباري (7/410).</w:t>
      </w:r>
    </w:p>
  </w:footnote>
  <w:footnote w:id="4">
    <w:p w:rsidR="009A3391" w:rsidRPr="003241FD" w:rsidRDefault="009A3391" w:rsidP="00B1266C">
      <w:pPr>
        <w:pStyle w:val="a3"/>
        <w:widowControl w:val="0"/>
        <w:ind w:left="567" w:hanging="567"/>
        <w:jc w:val="both"/>
        <w:rPr>
          <w:rFonts w:ascii="Lotus Linotype" w:hAnsi="Lotus Linotype" w:cs="Lotus Linotype"/>
          <w:sz w:val="26"/>
          <w:szCs w:val="26"/>
          <w:lang w:eastAsia="en-US"/>
        </w:rPr>
      </w:pPr>
      <w:r w:rsidRPr="003241FD">
        <w:rPr>
          <w:rFonts w:ascii="Lotus Linotype" w:hAnsi="Lotus Linotype" w:cs="Lotus Linotype"/>
          <w:sz w:val="26"/>
          <w:szCs w:val="26"/>
          <w:rtl/>
          <w:lang w:eastAsia="en-US"/>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lang w:eastAsia="en-US"/>
        </w:rPr>
        <w:t>)</w:t>
      </w:r>
      <w:r w:rsidRPr="003241FD">
        <w:rPr>
          <w:rFonts w:ascii="Lotus Linotype" w:hAnsi="Lotus Linotype" w:cs="Lotus Linotype"/>
          <w:sz w:val="26"/>
          <w:szCs w:val="26"/>
          <w:rtl/>
          <w:lang w:eastAsia="en-US"/>
        </w:rPr>
        <w:tab/>
      </w:r>
      <w:r w:rsidRPr="003241FD">
        <w:rPr>
          <w:rFonts w:ascii="Lotus Linotype" w:hAnsi="Lotus Linotype" w:cs="Lotus Linotype" w:hint="cs"/>
          <w:sz w:val="26"/>
          <w:szCs w:val="26"/>
          <w:rtl/>
          <w:lang w:eastAsia="en-US"/>
        </w:rPr>
        <w:t>انظر صحيح مسلم (1/159 رقم 177).</w:t>
      </w:r>
    </w:p>
  </w:footnote>
  <w:footnote w:id="5">
    <w:p w:rsidR="009A3391" w:rsidRPr="003241FD" w:rsidRDefault="009A3391" w:rsidP="00B1266C">
      <w:pPr>
        <w:pStyle w:val="a3"/>
        <w:widowControl w:val="0"/>
        <w:ind w:left="567" w:hanging="567"/>
        <w:jc w:val="both"/>
        <w:rPr>
          <w:rFonts w:ascii="Lotus Linotype" w:hAnsi="Lotus Linotype" w:cs="Lotus Linotype"/>
          <w:sz w:val="26"/>
          <w:szCs w:val="26"/>
          <w:lang w:eastAsia="en-US"/>
        </w:rPr>
      </w:pPr>
      <w:r w:rsidRPr="003241FD">
        <w:rPr>
          <w:rFonts w:ascii="Lotus Linotype" w:hAnsi="Lotus Linotype" w:cs="Lotus Linotype"/>
          <w:sz w:val="26"/>
          <w:szCs w:val="26"/>
          <w:rtl/>
          <w:lang w:eastAsia="en-US"/>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lang w:eastAsia="en-US"/>
        </w:rPr>
        <w:t>)</w:t>
      </w:r>
      <w:r w:rsidRPr="003241FD">
        <w:rPr>
          <w:rFonts w:ascii="Lotus Linotype" w:hAnsi="Lotus Linotype" w:cs="Lotus Linotype"/>
          <w:sz w:val="26"/>
          <w:szCs w:val="26"/>
          <w:rtl/>
          <w:lang w:eastAsia="en-US"/>
        </w:rPr>
        <w:tab/>
      </w:r>
      <w:r>
        <w:rPr>
          <w:rFonts w:ascii="Lotus Linotype" w:hAnsi="Lotus Linotype" w:cs="Lotus Linotype" w:hint="cs"/>
          <w:sz w:val="26"/>
          <w:szCs w:val="26"/>
          <w:rtl/>
          <w:lang w:eastAsia="en-US"/>
        </w:rPr>
        <w:t>انظر صحيح البخاري(7/301رقم 3979)، صحيح مسلم</w:t>
      </w:r>
      <w:r w:rsidRPr="003241FD">
        <w:rPr>
          <w:rFonts w:ascii="Lotus Linotype" w:hAnsi="Lotus Linotype" w:cs="Lotus Linotype" w:hint="cs"/>
          <w:sz w:val="26"/>
          <w:szCs w:val="26"/>
          <w:rtl/>
          <w:lang w:eastAsia="en-US"/>
        </w:rPr>
        <w:t>(2/643 رقم 932).</w:t>
      </w:r>
    </w:p>
  </w:footnote>
  <w:footnote w:id="6">
    <w:p w:rsidR="009A3391" w:rsidRPr="003241FD" w:rsidRDefault="009A3391" w:rsidP="00B1266C">
      <w:pPr>
        <w:pStyle w:val="a3"/>
        <w:widowControl w:val="0"/>
        <w:ind w:left="567" w:hanging="567"/>
        <w:jc w:val="both"/>
        <w:rPr>
          <w:rFonts w:ascii="Lotus Linotype" w:hAnsi="Lotus Linotype" w:cs="Lotus Linotype"/>
          <w:sz w:val="26"/>
          <w:szCs w:val="26"/>
          <w:rtl/>
          <w:lang w:eastAsia="en-US"/>
        </w:rPr>
      </w:pPr>
      <w:r w:rsidRPr="003241FD">
        <w:rPr>
          <w:rFonts w:ascii="Lotus Linotype" w:hAnsi="Lotus Linotype" w:cs="Lotus Linotype"/>
          <w:sz w:val="26"/>
          <w:szCs w:val="26"/>
          <w:rtl/>
          <w:lang w:eastAsia="en-US"/>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lang w:eastAsia="en-US"/>
        </w:rPr>
        <w:t>)</w:t>
      </w:r>
      <w:r w:rsidRPr="003241FD">
        <w:rPr>
          <w:rFonts w:ascii="Lotus Linotype" w:hAnsi="Lotus Linotype" w:cs="Lotus Linotype"/>
          <w:sz w:val="26"/>
          <w:szCs w:val="26"/>
          <w:rtl/>
          <w:lang w:eastAsia="en-US"/>
        </w:rPr>
        <w:tab/>
      </w:r>
      <w:r w:rsidRPr="003241FD">
        <w:rPr>
          <w:rFonts w:ascii="Lotus Linotype" w:hAnsi="Lotus Linotype" w:cs="Lotus Linotype" w:hint="cs"/>
          <w:sz w:val="26"/>
          <w:szCs w:val="26"/>
          <w:rtl/>
          <w:lang w:eastAsia="en-US"/>
        </w:rPr>
        <w:t>كما في حديث أنس بن مالك رضي الله عنه عند البخاري (3/205، رقم 1338)، صحيح مسلم (4/2201 رقم 2870).</w:t>
      </w:r>
    </w:p>
  </w:footnote>
  <w:footnote w:id="7">
    <w:p w:rsidR="009A3391" w:rsidRPr="003241FD" w:rsidRDefault="009A3391" w:rsidP="00B1266C">
      <w:pPr>
        <w:pStyle w:val="a3"/>
        <w:widowControl w:val="0"/>
        <w:ind w:left="567" w:hanging="567"/>
        <w:jc w:val="both"/>
        <w:rPr>
          <w:rFonts w:ascii="Lotus Linotype" w:hAnsi="Lotus Linotype" w:cs="Lotus Linotype"/>
          <w:sz w:val="26"/>
          <w:szCs w:val="26"/>
          <w:lang w:eastAsia="en-US"/>
        </w:rPr>
      </w:pPr>
      <w:r w:rsidRPr="003241FD">
        <w:rPr>
          <w:rFonts w:ascii="Lotus Linotype" w:hAnsi="Lotus Linotype" w:cs="Lotus Linotype"/>
          <w:sz w:val="26"/>
          <w:szCs w:val="26"/>
          <w:rtl/>
          <w:lang w:eastAsia="en-US"/>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lang w:eastAsia="en-US"/>
        </w:rPr>
        <w:t>)</w:t>
      </w:r>
      <w:r w:rsidRPr="003241FD">
        <w:rPr>
          <w:rFonts w:ascii="Lotus Linotype" w:hAnsi="Lotus Linotype" w:cs="Lotus Linotype"/>
          <w:sz w:val="26"/>
          <w:szCs w:val="26"/>
          <w:rtl/>
          <w:lang w:eastAsia="en-US"/>
        </w:rPr>
        <w:tab/>
      </w:r>
      <w:r w:rsidRPr="003241FD">
        <w:rPr>
          <w:rFonts w:ascii="Lotus Linotype" w:hAnsi="Lotus Linotype" w:cs="Lotus Linotype" w:hint="cs"/>
          <w:sz w:val="26"/>
          <w:szCs w:val="26"/>
          <w:rtl/>
          <w:lang w:eastAsia="en-US"/>
        </w:rPr>
        <w:t>أخرجه ابن عبد البر من حديث ابن عباس رضي الله ع</w:t>
      </w:r>
      <w:r>
        <w:rPr>
          <w:rFonts w:ascii="Lotus Linotype" w:hAnsi="Lotus Linotype" w:cs="Lotus Linotype" w:hint="cs"/>
          <w:sz w:val="26"/>
          <w:szCs w:val="26"/>
          <w:rtl/>
          <w:lang w:eastAsia="en-US"/>
        </w:rPr>
        <w:t>نهما (الاستذكار 2/165 رقم 1858)</w:t>
      </w:r>
      <w:r w:rsidRPr="003241FD">
        <w:rPr>
          <w:rFonts w:ascii="Lotus Linotype" w:hAnsi="Lotus Linotype" w:cs="Lotus Linotype" w:hint="cs"/>
          <w:sz w:val="26"/>
          <w:szCs w:val="26"/>
          <w:rtl/>
          <w:lang w:eastAsia="en-US"/>
        </w:rPr>
        <w:t xml:space="preserve">وقال عبد الحق الأشبيلي: إسناده صحيح </w:t>
      </w:r>
      <w:r w:rsidRPr="003241FD">
        <w:rPr>
          <w:rFonts w:cs="Times New Roman" w:hint="cs"/>
          <w:sz w:val="26"/>
          <w:szCs w:val="26"/>
          <w:rtl/>
          <w:lang w:eastAsia="en-US"/>
        </w:rPr>
        <w:t>–</w:t>
      </w:r>
      <w:r>
        <w:rPr>
          <w:rFonts w:ascii="Lotus Linotype" w:hAnsi="Lotus Linotype" w:cs="Lotus Linotype" w:hint="cs"/>
          <w:sz w:val="26"/>
          <w:szCs w:val="26"/>
          <w:rtl/>
          <w:lang w:eastAsia="en-US"/>
        </w:rPr>
        <w:t xml:space="preserve"> الأحكام الوسطى</w:t>
      </w:r>
      <w:r w:rsidRPr="003241FD">
        <w:rPr>
          <w:rFonts w:ascii="Lotus Linotype" w:hAnsi="Lotus Linotype" w:cs="Lotus Linotype" w:hint="cs"/>
          <w:sz w:val="26"/>
          <w:szCs w:val="26"/>
          <w:rtl/>
          <w:lang w:eastAsia="en-US"/>
        </w:rPr>
        <w:t>2/153- ).</w:t>
      </w:r>
    </w:p>
  </w:footnote>
  <w:footnote w:id="8">
    <w:p w:rsidR="009A3391" w:rsidRPr="003241FD" w:rsidRDefault="009A3391" w:rsidP="00B1266C">
      <w:pPr>
        <w:pStyle w:val="a3"/>
        <w:widowControl w:val="0"/>
        <w:ind w:left="567" w:hanging="567"/>
        <w:jc w:val="both"/>
        <w:rPr>
          <w:rFonts w:ascii="Lotus Linotype" w:hAnsi="Lotus Linotype" w:cs="Lotus Linotype"/>
          <w:sz w:val="26"/>
          <w:szCs w:val="26"/>
          <w:lang w:eastAsia="en-US"/>
        </w:rPr>
      </w:pPr>
      <w:r w:rsidRPr="003241FD">
        <w:rPr>
          <w:rFonts w:ascii="Lotus Linotype" w:hAnsi="Lotus Linotype" w:cs="Lotus Linotype"/>
          <w:sz w:val="26"/>
          <w:szCs w:val="26"/>
          <w:rtl/>
          <w:lang w:eastAsia="en-US"/>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lang w:eastAsia="en-US"/>
        </w:rPr>
        <w:t>)</w:t>
      </w:r>
      <w:r w:rsidRPr="003241FD">
        <w:rPr>
          <w:rFonts w:ascii="Lotus Linotype" w:hAnsi="Lotus Linotype" w:cs="Lotus Linotype"/>
          <w:sz w:val="26"/>
          <w:szCs w:val="26"/>
          <w:rtl/>
          <w:lang w:eastAsia="en-US"/>
        </w:rPr>
        <w:tab/>
        <w:t>مجموع الفتاوى (24/172-173).</w:t>
      </w:r>
    </w:p>
  </w:footnote>
  <w:footnote w:id="9">
    <w:p w:rsidR="009A3391" w:rsidRPr="003241FD" w:rsidRDefault="009A3391" w:rsidP="00B1266C">
      <w:pPr>
        <w:pStyle w:val="a3"/>
        <w:widowControl w:val="0"/>
        <w:ind w:left="567" w:hanging="567"/>
        <w:jc w:val="both"/>
        <w:rPr>
          <w:rFonts w:ascii="Lotus Linotype" w:hAnsi="Lotus Linotype" w:cs="Lotus Linotype"/>
          <w:sz w:val="26"/>
          <w:szCs w:val="26"/>
          <w:lang w:eastAsia="en-US"/>
        </w:rPr>
      </w:pPr>
      <w:r w:rsidRPr="003241FD">
        <w:rPr>
          <w:rFonts w:ascii="Lotus Linotype" w:hAnsi="Lotus Linotype" w:cs="Lotus Linotype"/>
          <w:sz w:val="26"/>
          <w:szCs w:val="26"/>
          <w:rtl/>
          <w:lang w:eastAsia="en-US"/>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lang w:eastAsia="en-US"/>
        </w:rPr>
        <w:t>)</w:t>
      </w:r>
      <w:r w:rsidRPr="003241FD">
        <w:rPr>
          <w:rFonts w:ascii="Lotus Linotype" w:hAnsi="Lotus Linotype" w:cs="Lotus Linotype"/>
          <w:sz w:val="26"/>
          <w:szCs w:val="26"/>
          <w:rtl/>
          <w:lang w:eastAsia="en-US"/>
        </w:rPr>
        <w:tab/>
        <w:t>مجموع الفتاوى (11/336).</w:t>
      </w:r>
    </w:p>
  </w:footnote>
  <w:footnote w:id="10">
    <w:p w:rsidR="009A3391" w:rsidRPr="003241FD" w:rsidRDefault="009A3391" w:rsidP="00B1266C">
      <w:pPr>
        <w:pStyle w:val="a3"/>
        <w:widowControl w:val="0"/>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r>
      <w:r w:rsidRPr="003241FD">
        <w:rPr>
          <w:rFonts w:ascii="Lotus Linotype" w:hAnsi="Lotus Linotype" w:cs="Lotus Linotype" w:hint="cs"/>
          <w:sz w:val="26"/>
          <w:szCs w:val="26"/>
          <w:rtl/>
        </w:rPr>
        <w:t>صحيح البخاري، كتاب العلم، باب رقم 49 ( 1/225).</w:t>
      </w:r>
    </w:p>
  </w:footnote>
  <w:footnote w:id="11">
    <w:p w:rsidR="009A3391" w:rsidRPr="003241FD" w:rsidRDefault="009A3391" w:rsidP="00B1266C">
      <w:pPr>
        <w:pStyle w:val="a3"/>
        <w:widowControl w:val="0"/>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r>
      <w:r w:rsidRPr="003241FD">
        <w:rPr>
          <w:rFonts w:ascii="Lotus Linotype" w:hAnsi="Lotus Linotype" w:cs="Lotus Linotype" w:hint="cs"/>
          <w:sz w:val="26"/>
          <w:szCs w:val="26"/>
          <w:rtl/>
        </w:rPr>
        <w:t>صحيح مسلم، المقدمة، باب 3.</w:t>
      </w:r>
    </w:p>
  </w:footnote>
  <w:footnote w:id="12">
    <w:p w:rsidR="009A3391" w:rsidRPr="003241FD" w:rsidRDefault="009A3391" w:rsidP="00B1266C">
      <w:pPr>
        <w:pStyle w:val="a3"/>
        <w:widowControl w:val="0"/>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مجموع الفتاوى (6/56-60).</w:t>
      </w:r>
    </w:p>
  </w:footnote>
  <w:footnote w:id="13">
    <w:p w:rsidR="009A3391" w:rsidRPr="003241FD" w:rsidRDefault="009A3391" w:rsidP="00B1266C">
      <w:pPr>
        <w:pStyle w:val="a3"/>
        <w:widowControl w:val="0"/>
        <w:ind w:left="567" w:hanging="567"/>
        <w:jc w:val="both"/>
        <w:rPr>
          <w:rFonts w:ascii="Lotus Linotype" w:hAnsi="Lotus Linotype" w:cs="Lotus Linotype"/>
          <w:sz w:val="26"/>
          <w:szCs w:val="26"/>
          <w:rtl/>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r>
      <w:r w:rsidRPr="003241FD">
        <w:rPr>
          <w:rFonts w:ascii="Lotus Linotype" w:hAnsi="Lotus Linotype" w:cs="Lotus Linotype" w:hint="cs"/>
          <w:sz w:val="26"/>
          <w:szCs w:val="26"/>
          <w:rtl/>
        </w:rPr>
        <w:t>مجموع الفتاوى (23/46).</w:t>
      </w:r>
    </w:p>
  </w:footnote>
  <w:footnote w:id="14">
    <w:p w:rsidR="009A3391" w:rsidRPr="003241FD" w:rsidRDefault="009A3391" w:rsidP="00B1266C">
      <w:pPr>
        <w:pStyle w:val="a3"/>
        <w:widowControl w:val="0"/>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هم فرقة من فرق الشيعة الغلاة.</w:t>
      </w:r>
    </w:p>
  </w:footnote>
  <w:footnote w:id="15">
    <w:p w:rsidR="009A3391" w:rsidRPr="003241FD" w:rsidRDefault="009A3391" w:rsidP="00B1266C">
      <w:pPr>
        <w:pStyle w:val="a3"/>
        <w:widowControl w:val="0"/>
        <w:ind w:left="567" w:hanging="567"/>
        <w:jc w:val="both"/>
        <w:rPr>
          <w:rFonts w:ascii="Lotus Linotype" w:hAnsi="Lotus Linotype" w:cs="Lotus Linotype"/>
          <w:sz w:val="26"/>
          <w:szCs w:val="26"/>
          <w:rtl/>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يعني قدامة بن مظعون.</w:t>
      </w:r>
    </w:p>
  </w:footnote>
  <w:footnote w:id="16">
    <w:p w:rsidR="009A3391" w:rsidRPr="003241FD" w:rsidRDefault="009A3391" w:rsidP="00B1266C">
      <w:pPr>
        <w:pStyle w:val="a3"/>
        <w:widowControl w:val="0"/>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r>
      <w:r w:rsidRPr="003241FD">
        <w:rPr>
          <w:rFonts w:ascii="Lotus Linotype" w:hAnsi="Lotus Linotype" w:cs="Lotus Linotype" w:hint="cs"/>
          <w:sz w:val="26"/>
          <w:szCs w:val="26"/>
          <w:rtl/>
        </w:rPr>
        <w:t xml:space="preserve">وكانوا قد </w:t>
      </w:r>
      <w:proofErr w:type="spellStart"/>
      <w:r w:rsidRPr="003241FD">
        <w:rPr>
          <w:rFonts w:ascii="Lotus Linotype" w:hAnsi="Lotus Linotype" w:cs="Lotus Linotype" w:hint="cs"/>
          <w:sz w:val="26"/>
          <w:szCs w:val="26"/>
          <w:rtl/>
        </w:rPr>
        <w:t>تأولوا</w:t>
      </w:r>
      <w:proofErr w:type="spellEnd"/>
      <w:r w:rsidRPr="003241FD">
        <w:rPr>
          <w:rFonts w:ascii="Lotus Linotype" w:hAnsi="Lotus Linotype" w:cs="Lotus Linotype" w:hint="cs"/>
          <w:sz w:val="26"/>
          <w:szCs w:val="26"/>
          <w:rtl/>
        </w:rPr>
        <w:t xml:space="preserve"> قول الله تعالى </w:t>
      </w:r>
      <w:r w:rsidRPr="003241FD">
        <w:rPr>
          <w:rFonts w:ascii="QCF_BSML" w:hAnsi="QCF_BSML" w:cs="QCF_BSML"/>
          <w:color w:val="000000"/>
          <w:sz w:val="26"/>
          <w:szCs w:val="26"/>
          <w:rtl/>
          <w:lang w:eastAsia="en-US"/>
        </w:rPr>
        <w:t xml:space="preserve">ﭽ </w:t>
      </w:r>
      <w:r w:rsidRPr="003241FD">
        <w:rPr>
          <w:rFonts w:ascii="QCF_P123" w:hAnsi="QCF_P123" w:cs="QCF_P123"/>
          <w:color w:val="000000"/>
          <w:sz w:val="26"/>
          <w:szCs w:val="26"/>
          <w:rtl/>
          <w:lang w:eastAsia="en-US"/>
        </w:rPr>
        <w:t xml:space="preserve">ﮆ  ﮇ  ﮈ  ﮉ  ﮊ   ﮋ  ﮌ  ﮍ  ﮎ  ﮏ  ﮐ  ﮑ  ﮒ  ﮓ   ﮔ  ﮕ  ﮖ  ﮗ  ﮘ  ﮙ  </w:t>
      </w:r>
      <w:proofErr w:type="spellStart"/>
      <w:r w:rsidRPr="003241FD">
        <w:rPr>
          <w:rFonts w:ascii="QCF_P123" w:hAnsi="QCF_P123" w:cs="QCF_P123"/>
          <w:color w:val="000000"/>
          <w:sz w:val="26"/>
          <w:szCs w:val="26"/>
          <w:rtl/>
          <w:lang w:eastAsia="en-US"/>
        </w:rPr>
        <w:t>ﮚ</w:t>
      </w:r>
      <w:r w:rsidRPr="003241FD">
        <w:rPr>
          <w:rFonts w:ascii="QCF_P123" w:hAnsi="QCF_P123" w:cs="QCF_P123"/>
          <w:color w:val="0000A5"/>
          <w:sz w:val="26"/>
          <w:szCs w:val="26"/>
          <w:rtl/>
          <w:lang w:eastAsia="en-US"/>
        </w:rPr>
        <w:t>ﮛ</w:t>
      </w:r>
      <w:proofErr w:type="spellEnd"/>
      <w:r w:rsidRPr="003241FD">
        <w:rPr>
          <w:rFonts w:ascii="QCF_P123" w:hAnsi="QCF_P123" w:cs="QCF_P123"/>
          <w:color w:val="000000"/>
          <w:sz w:val="26"/>
          <w:szCs w:val="26"/>
          <w:rtl/>
          <w:lang w:eastAsia="en-US"/>
        </w:rPr>
        <w:t xml:space="preserve">  ﮜ  ﮝ    </w:t>
      </w:r>
      <w:proofErr w:type="spellStart"/>
      <w:r w:rsidRPr="003241FD">
        <w:rPr>
          <w:rFonts w:ascii="QCF_P123" w:hAnsi="QCF_P123" w:cs="QCF_P123"/>
          <w:color w:val="000000"/>
          <w:sz w:val="26"/>
          <w:szCs w:val="26"/>
          <w:rtl/>
          <w:lang w:eastAsia="en-US"/>
        </w:rPr>
        <w:t>ﮞ</w:t>
      </w:r>
      <w:r w:rsidRPr="003241FD">
        <w:rPr>
          <w:rFonts w:ascii="QCF_BSML" w:hAnsi="QCF_BSML" w:cs="QCF_BSML"/>
          <w:color w:val="000000"/>
          <w:sz w:val="26"/>
          <w:szCs w:val="26"/>
          <w:rtl/>
          <w:lang w:eastAsia="en-US"/>
        </w:rPr>
        <w:t>ﭼ</w:t>
      </w:r>
      <w:proofErr w:type="spellEnd"/>
      <w:r w:rsidRPr="003241FD">
        <w:rPr>
          <w:rFonts w:ascii="Arial" w:hAnsi="Arial" w:cs="Arial"/>
          <w:color w:val="000000"/>
          <w:sz w:val="26"/>
          <w:szCs w:val="26"/>
          <w:lang w:eastAsia="en-US"/>
        </w:rPr>
        <w:t xml:space="preserve"> </w:t>
      </w:r>
      <w:r w:rsidRPr="003241FD">
        <w:rPr>
          <w:rFonts w:ascii="Lotus Linotype" w:hAnsi="Lotus Linotype" w:cs="Lotus Linotype" w:hint="cs"/>
          <w:sz w:val="26"/>
          <w:szCs w:val="26"/>
          <w:rtl/>
        </w:rPr>
        <w:t xml:space="preserve"> [المائدة: 93] وقد بين لهم الصحابة أن الآية نزلت في الذين ماتوا قبل تحريم الخمر وكانوا يشربونها.</w:t>
      </w:r>
    </w:p>
  </w:footnote>
  <w:footnote w:id="17">
    <w:p w:rsidR="009A3391" w:rsidRPr="003241FD" w:rsidRDefault="009A3391" w:rsidP="00B1266C">
      <w:pPr>
        <w:pStyle w:val="a3"/>
        <w:widowControl w:val="0"/>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مجموع الفتاوى (19/203-212) وانظر منهاج السنة (5/85-95).</w:t>
      </w:r>
    </w:p>
  </w:footnote>
  <w:footnote w:id="18">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مجموع الفتاوى (3/179).</w:t>
      </w:r>
    </w:p>
  </w:footnote>
  <w:footnote w:id="19">
    <w:p w:rsidR="009A3391" w:rsidRPr="003241FD" w:rsidRDefault="009A3391" w:rsidP="00B1266C">
      <w:pPr>
        <w:pStyle w:val="a3"/>
        <w:widowControl w:val="0"/>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r>
      <w:r w:rsidRPr="003241FD">
        <w:rPr>
          <w:rFonts w:ascii="Lotus Linotype" w:hAnsi="Lotus Linotype" w:cs="Lotus Linotype" w:hint="cs"/>
          <w:sz w:val="26"/>
          <w:szCs w:val="26"/>
          <w:rtl/>
        </w:rPr>
        <w:t xml:space="preserve">يعني قول الله تعالى </w:t>
      </w:r>
      <w:r w:rsidRPr="003241FD">
        <w:rPr>
          <w:rFonts w:ascii="Lotus Linotype" w:hAnsi="Lotus Linotype" w:cs="Lotus Linotype" w:hint="cs"/>
          <w:sz w:val="26"/>
          <w:szCs w:val="26"/>
        </w:rPr>
        <w:sym w:font="AGA Arabesque" w:char="F07D"/>
      </w:r>
      <w:r w:rsidRPr="003241FD">
        <w:rPr>
          <w:rFonts w:ascii="Lotus Linotype" w:hAnsi="Lotus Linotype" w:cs="Lotus Linotype" w:hint="cs"/>
          <w:sz w:val="26"/>
          <w:szCs w:val="26"/>
          <w:rtl/>
        </w:rPr>
        <w:t xml:space="preserve"> ثم ننجي الذين اتقوا ونذر الظالمين فيها جثيا </w:t>
      </w:r>
      <w:r w:rsidRPr="003241FD">
        <w:rPr>
          <w:rFonts w:ascii="Lotus Linotype" w:hAnsi="Lotus Linotype" w:cs="Lotus Linotype" w:hint="cs"/>
          <w:sz w:val="26"/>
          <w:szCs w:val="26"/>
        </w:rPr>
        <w:sym w:font="AGA Arabesque" w:char="F07B"/>
      </w:r>
      <w:r w:rsidRPr="003241FD">
        <w:rPr>
          <w:rFonts w:ascii="Lotus Linotype" w:hAnsi="Lotus Linotype" w:cs="Lotus Linotype" w:hint="cs"/>
          <w:sz w:val="26"/>
          <w:szCs w:val="26"/>
          <w:rtl/>
        </w:rPr>
        <w:t xml:space="preserve"> [ مريم: 72].</w:t>
      </w:r>
    </w:p>
  </w:footnote>
  <w:footnote w:id="20">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مجموع الفتاوى (20/165-166).</w:t>
      </w:r>
    </w:p>
  </w:footnote>
  <w:footnote w:id="21">
    <w:p w:rsidR="009A3391" w:rsidRPr="003241FD" w:rsidRDefault="009A3391" w:rsidP="00B1266C">
      <w:pPr>
        <w:pStyle w:val="a3"/>
        <w:widowControl w:val="0"/>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r>
      <w:r w:rsidRPr="003241FD">
        <w:rPr>
          <w:rFonts w:ascii="Lotus Linotype" w:hAnsi="Lotus Linotype" w:cs="Lotus Linotype" w:hint="cs"/>
          <w:sz w:val="26"/>
          <w:szCs w:val="26"/>
          <w:rtl/>
        </w:rPr>
        <w:t>يعني وكان من أهل الاجتهاد.</w:t>
      </w:r>
    </w:p>
  </w:footnote>
  <w:footnote w:id="22">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مجموع الفتاوى (19/123).</w:t>
      </w:r>
    </w:p>
  </w:footnote>
  <w:footnote w:id="23">
    <w:p w:rsidR="009A3391" w:rsidRPr="003241FD" w:rsidRDefault="009A3391" w:rsidP="00B1266C">
      <w:pPr>
        <w:pStyle w:val="a3"/>
        <w:widowControl w:val="0"/>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r>
      <w:r w:rsidRPr="003241FD">
        <w:rPr>
          <w:rFonts w:ascii="Lotus Linotype" w:hAnsi="Lotus Linotype" w:cs="Lotus Linotype" w:hint="cs"/>
          <w:sz w:val="26"/>
          <w:szCs w:val="26"/>
          <w:rtl/>
        </w:rPr>
        <w:t>صحيح مسلم، رقم 200، الإيمان باب 57 ص 116.</w:t>
      </w:r>
    </w:p>
  </w:footnote>
  <w:footnote w:id="24">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مجموع الفتاوى (35/100).</w:t>
      </w:r>
    </w:p>
  </w:footnote>
  <w:footnote w:id="25">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مجموع الفتاوى (35/69).</w:t>
      </w:r>
    </w:p>
  </w:footnote>
  <w:footnote w:id="26">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مجموع الفتاوى (28/489).</w:t>
      </w:r>
    </w:p>
  </w:footnote>
  <w:footnote w:id="27">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مجموع الفتاوى (3/349).</w:t>
      </w:r>
    </w:p>
  </w:footnote>
  <w:footnote w:id="28">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مجموع الفتاوى (</w:t>
      </w:r>
      <w:r w:rsidRPr="003241FD">
        <w:rPr>
          <w:rFonts w:ascii="Lotus Linotype" w:hAnsi="Lotus Linotype" w:cs="Lotus Linotype" w:hint="cs"/>
          <w:sz w:val="26"/>
          <w:szCs w:val="26"/>
          <w:rtl/>
        </w:rPr>
        <w:t>13/123-125).</w:t>
      </w:r>
    </w:p>
  </w:footnote>
  <w:footnote w:id="29">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درء تعارض العقل والنقل (2/102-103).</w:t>
      </w:r>
    </w:p>
  </w:footnote>
  <w:footnote w:id="30">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يعني في المسائل العقدية كما تقدم.</w:t>
      </w:r>
    </w:p>
  </w:footnote>
  <w:footnote w:id="31">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درء تعارض العقل والنقل (2/315).</w:t>
      </w:r>
    </w:p>
  </w:footnote>
  <w:footnote w:id="32">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 xml:space="preserve">جاء في </w:t>
      </w:r>
      <w:proofErr w:type="spellStart"/>
      <w:r w:rsidRPr="003241FD">
        <w:rPr>
          <w:rFonts w:ascii="Lotus Linotype" w:hAnsi="Lotus Linotype" w:cs="Lotus Linotype"/>
          <w:sz w:val="26"/>
          <w:szCs w:val="26"/>
          <w:rtl/>
        </w:rPr>
        <w:t>الفتاوى</w:t>
      </w:r>
      <w:r w:rsidRPr="003241FD">
        <w:rPr>
          <w:rFonts w:ascii="Lotus Linotype" w:hAnsi="Lotus Linotype" w:cs="Lotus Linotype" w:hint="cs"/>
          <w:sz w:val="26"/>
          <w:szCs w:val="26"/>
          <w:rtl/>
        </w:rPr>
        <w:t>«</w:t>
      </w:r>
      <w:r w:rsidRPr="003241FD">
        <w:rPr>
          <w:rFonts w:ascii="Lotus Linotype" w:hAnsi="Lotus Linotype" w:cs="Lotus Linotype"/>
          <w:sz w:val="26"/>
          <w:szCs w:val="26"/>
          <w:rtl/>
        </w:rPr>
        <w:t>والعلمية</w:t>
      </w:r>
      <w:proofErr w:type="spellEnd"/>
      <w:r w:rsidRPr="003241FD">
        <w:rPr>
          <w:rFonts w:ascii="Lotus Linotype" w:hAnsi="Lotus Linotype" w:cs="Lotus Linotype" w:hint="cs"/>
          <w:sz w:val="26"/>
          <w:szCs w:val="26"/>
          <w:rtl/>
        </w:rPr>
        <w:t>»</w:t>
      </w:r>
      <w:r w:rsidRPr="003241FD">
        <w:rPr>
          <w:rFonts w:ascii="Lotus Linotype" w:hAnsi="Lotus Linotype" w:cs="Lotus Linotype"/>
          <w:sz w:val="26"/>
          <w:szCs w:val="26"/>
          <w:rtl/>
        </w:rPr>
        <w:t xml:space="preserve"> وهو خطأ لأن الخبرية هي العلمية وإنما أراد المؤلف </w:t>
      </w:r>
      <w:r w:rsidRPr="003241FD">
        <w:rPr>
          <w:rFonts w:ascii="Lotus Linotype" w:hAnsi="Lotus Linotype" w:cs="Lotus Linotype" w:hint="cs"/>
          <w:sz w:val="26"/>
          <w:szCs w:val="26"/>
          <w:rtl/>
        </w:rPr>
        <w:t>«</w:t>
      </w:r>
      <w:r w:rsidRPr="003241FD">
        <w:rPr>
          <w:rFonts w:ascii="Lotus Linotype" w:hAnsi="Lotus Linotype" w:cs="Lotus Linotype"/>
          <w:sz w:val="26"/>
          <w:szCs w:val="26"/>
          <w:rtl/>
        </w:rPr>
        <w:t>العملية</w:t>
      </w:r>
      <w:r w:rsidRPr="003241FD">
        <w:rPr>
          <w:rFonts w:ascii="Lotus Linotype" w:hAnsi="Lotus Linotype" w:cs="Lotus Linotype" w:hint="cs"/>
          <w:sz w:val="26"/>
          <w:szCs w:val="26"/>
          <w:rtl/>
        </w:rPr>
        <w:t>»</w:t>
      </w:r>
      <w:r w:rsidRPr="003241FD">
        <w:rPr>
          <w:rFonts w:ascii="Lotus Linotype" w:hAnsi="Lotus Linotype" w:cs="Lotus Linotype"/>
          <w:sz w:val="26"/>
          <w:szCs w:val="26"/>
          <w:rtl/>
        </w:rPr>
        <w:t xml:space="preserve"> لأنه يعبر في مواضع كثيرة عن مسائل العقيدة بالعلمية أو الخبرية ويعبر عن الأحكام الفقهية بالعملية.</w:t>
      </w:r>
    </w:p>
  </w:footnote>
  <w:footnote w:id="33">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 xml:space="preserve">وذلك بمناسبة قول الله تعالى: </w:t>
      </w:r>
      <w:r w:rsidRPr="003241FD">
        <w:rPr>
          <w:rFonts w:ascii="Lotus Linotype" w:hAnsi="Lotus Linotype" w:cs="Lotus Linotype"/>
          <w:color w:val="000000"/>
          <w:sz w:val="26"/>
          <w:szCs w:val="26"/>
          <w:lang w:eastAsia="en-US"/>
        </w:rPr>
        <w:sym w:font="AGA Arabesque" w:char="F07D"/>
      </w:r>
      <w:r w:rsidRPr="003241FD">
        <w:rPr>
          <w:rFonts w:ascii="Lotus Linotype" w:hAnsi="Lotus Linotype" w:cs="Lotus Linotype"/>
          <w:color w:val="000000"/>
          <w:sz w:val="26"/>
          <w:szCs w:val="26"/>
          <w:rtl/>
          <w:lang w:eastAsia="en-US"/>
        </w:rPr>
        <w:t xml:space="preserve"> </w:t>
      </w:r>
      <w:r w:rsidRPr="003241FD">
        <w:rPr>
          <w:rFonts w:ascii="Lotus Linotype" w:hAnsi="Lotus Linotype" w:cs="QCF_P446"/>
          <w:color w:val="000000"/>
          <w:sz w:val="26"/>
          <w:szCs w:val="26"/>
          <w:rtl/>
          <w:lang w:eastAsia="en-US"/>
        </w:rPr>
        <w:t>ﮙ</w:t>
      </w:r>
      <w:r w:rsidRPr="003241FD">
        <w:rPr>
          <w:rFonts w:ascii="Lotus Linotype" w:hAnsi="Lotus Linotype" w:cs="Lotus Linotype"/>
          <w:color w:val="000000"/>
          <w:sz w:val="26"/>
          <w:szCs w:val="26"/>
          <w:rtl/>
          <w:lang w:eastAsia="en-US"/>
        </w:rPr>
        <w:t xml:space="preserve">  </w:t>
      </w:r>
      <w:r w:rsidRPr="003241FD">
        <w:rPr>
          <w:rFonts w:ascii="Lotus Linotype" w:hAnsi="Lotus Linotype" w:cs="QCF_P446"/>
          <w:color w:val="000000"/>
          <w:sz w:val="26"/>
          <w:szCs w:val="26"/>
          <w:rtl/>
          <w:lang w:eastAsia="en-US"/>
        </w:rPr>
        <w:t>ﮚ</w:t>
      </w:r>
      <w:r w:rsidRPr="003241FD">
        <w:rPr>
          <w:rFonts w:ascii="Lotus Linotype" w:hAnsi="Lotus Linotype" w:cs="Lotus Linotype"/>
          <w:color w:val="000000"/>
          <w:sz w:val="26"/>
          <w:szCs w:val="26"/>
          <w:rtl/>
          <w:lang w:eastAsia="en-US"/>
        </w:rPr>
        <w:t xml:space="preserve">   </w:t>
      </w:r>
      <w:r w:rsidRPr="003241FD">
        <w:rPr>
          <w:rFonts w:ascii="Lotus Linotype" w:hAnsi="Lotus Linotype" w:cs="QCF_P446"/>
          <w:color w:val="000000"/>
          <w:sz w:val="26"/>
          <w:szCs w:val="26"/>
          <w:rtl/>
          <w:lang w:eastAsia="en-US"/>
        </w:rPr>
        <w:t>ﮛ</w:t>
      </w:r>
      <w:r w:rsidRPr="003241FD">
        <w:rPr>
          <w:rFonts w:ascii="Lotus Linotype" w:hAnsi="Lotus Linotype" w:cs="Lotus Linotype"/>
          <w:color w:val="000000"/>
          <w:sz w:val="26"/>
          <w:szCs w:val="26"/>
          <w:rtl/>
          <w:lang w:eastAsia="en-US"/>
        </w:rPr>
        <w:t xml:space="preserve">  </w:t>
      </w:r>
      <w:r w:rsidRPr="003241FD">
        <w:rPr>
          <w:rFonts w:ascii="Lotus Linotype" w:hAnsi="Lotus Linotype" w:cs="Lotus Linotype"/>
          <w:color w:val="000000"/>
          <w:sz w:val="26"/>
          <w:szCs w:val="26"/>
          <w:lang w:eastAsia="en-US"/>
        </w:rPr>
        <w:sym w:font="AGA Arabesque" w:char="F07B"/>
      </w:r>
      <w:r w:rsidRPr="003241FD">
        <w:rPr>
          <w:rFonts w:ascii="Lotus Linotype" w:hAnsi="Lotus Linotype" w:cs="Lotus Linotype" w:hint="cs"/>
          <w:sz w:val="26"/>
          <w:szCs w:val="26"/>
          <w:rtl/>
          <w:lang w:eastAsia="en-US"/>
        </w:rPr>
        <w:t xml:space="preserve"> </w:t>
      </w:r>
      <w:r w:rsidRPr="003241FD">
        <w:rPr>
          <w:rFonts w:ascii="Lotus Linotype" w:hAnsi="Lotus Linotype" w:cs="Lotus Linotype"/>
          <w:sz w:val="26"/>
          <w:szCs w:val="26"/>
          <w:rtl/>
        </w:rPr>
        <w:t xml:space="preserve"> [الصافات:12] وذلك على</w:t>
      </w:r>
      <w:r w:rsidRPr="003241FD">
        <w:rPr>
          <w:rFonts w:ascii="Lotus Linotype" w:hAnsi="Lotus Linotype" w:cs="Lotus Linotype" w:hint="cs"/>
          <w:sz w:val="26"/>
          <w:szCs w:val="26"/>
          <w:rtl/>
        </w:rPr>
        <w:t xml:space="preserve"> </w:t>
      </w:r>
      <w:r w:rsidRPr="003241FD">
        <w:rPr>
          <w:rFonts w:ascii="Lotus Linotype" w:hAnsi="Lotus Linotype" w:cs="Lotus Linotype"/>
          <w:sz w:val="26"/>
          <w:szCs w:val="26"/>
          <w:rtl/>
        </w:rPr>
        <w:t>قراءة ضم التاء في (عجبت) وهي قراءة حمزة</w:t>
      </w:r>
      <w:r w:rsidRPr="003241FD">
        <w:rPr>
          <w:rFonts w:ascii="Lotus Linotype" w:hAnsi="Lotus Linotype" w:cs="Lotus Linotype" w:hint="cs"/>
          <w:sz w:val="26"/>
          <w:szCs w:val="26"/>
          <w:rtl/>
        </w:rPr>
        <w:t xml:space="preserve">  </w:t>
      </w:r>
      <w:r w:rsidRPr="003241FD">
        <w:rPr>
          <w:rFonts w:ascii="Lotus Linotype" w:hAnsi="Lotus Linotype" w:cs="Lotus Linotype"/>
          <w:sz w:val="26"/>
          <w:szCs w:val="26"/>
          <w:rtl/>
        </w:rPr>
        <w:t>والكسائي في آخرين - انظر زاد المسير لابن الجوزي (7/50).</w:t>
      </w:r>
    </w:p>
  </w:footnote>
  <w:footnote w:id="34">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مجموع الفتاوى (20/33-36).</w:t>
      </w:r>
    </w:p>
  </w:footnote>
  <w:footnote w:id="35">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مجموع الفتاوى (3/229).</w:t>
      </w:r>
    </w:p>
  </w:footnote>
  <w:footnote w:id="36">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منهاج السنة النبوية (5/239-241).</w:t>
      </w:r>
    </w:p>
  </w:footnote>
  <w:footnote w:id="37">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الاستقامة (1/24-26).</w:t>
      </w:r>
    </w:p>
  </w:footnote>
  <w:footnote w:id="38">
    <w:p w:rsidR="009A3391" w:rsidRPr="003241FD" w:rsidRDefault="009A3391" w:rsidP="00B1266C">
      <w:pPr>
        <w:pStyle w:val="a3"/>
        <w:spacing w:line="228" w:lineRule="auto"/>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الاستقامة (1/31).</w:t>
      </w:r>
    </w:p>
  </w:footnote>
  <w:footnote w:id="39">
    <w:p w:rsidR="009A3391" w:rsidRPr="003241FD" w:rsidRDefault="009A3391" w:rsidP="00B1266C">
      <w:pPr>
        <w:pStyle w:val="a3"/>
        <w:widowControl w:val="0"/>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r>
      <w:r w:rsidRPr="003241FD">
        <w:rPr>
          <w:rFonts w:ascii="Lotus Linotype" w:hAnsi="Lotus Linotype" w:cs="Lotus Linotype" w:hint="cs"/>
          <w:sz w:val="26"/>
          <w:szCs w:val="26"/>
          <w:rtl/>
        </w:rPr>
        <w:t xml:space="preserve">يريد قول الله تعالى </w:t>
      </w:r>
      <w:r w:rsidRPr="003241FD">
        <w:rPr>
          <w:rFonts w:ascii="QCF_BSML" w:hAnsi="QCF_BSML" w:cs="QCF_BSML"/>
          <w:color w:val="000000"/>
          <w:sz w:val="26"/>
          <w:szCs w:val="26"/>
          <w:rtl/>
          <w:lang w:eastAsia="en-US"/>
        </w:rPr>
        <w:t>ﭽ</w:t>
      </w:r>
      <w:r w:rsidRPr="003241FD">
        <w:rPr>
          <w:rFonts w:ascii="QCF_P484" w:hAnsi="QCF_P484" w:cs="QCF_P484"/>
          <w:color w:val="000000"/>
          <w:sz w:val="26"/>
          <w:szCs w:val="26"/>
          <w:rtl/>
          <w:lang w:eastAsia="en-US"/>
        </w:rPr>
        <w:t xml:space="preserve">  ﭺ  ﭻ  ﭼ  ﭽ  ﭾ  ﭿ  ﮀ  ﮁ  ﮂ  ﮃ   ﮄ  ﮅ  ﮆ  ﮇ  ﮈ  ﮉ  </w:t>
      </w:r>
      <w:proofErr w:type="spellStart"/>
      <w:r w:rsidRPr="003241FD">
        <w:rPr>
          <w:rFonts w:ascii="QCF_P484" w:hAnsi="QCF_P484" w:cs="QCF_P484"/>
          <w:color w:val="000000"/>
          <w:sz w:val="26"/>
          <w:szCs w:val="26"/>
          <w:rtl/>
          <w:lang w:eastAsia="en-US"/>
        </w:rPr>
        <w:t>ﮊ</w:t>
      </w:r>
      <w:r w:rsidRPr="003241FD">
        <w:rPr>
          <w:rFonts w:ascii="QCF_P484" w:hAnsi="QCF_P484" w:cs="QCF_P484"/>
          <w:color w:val="0000A5"/>
          <w:sz w:val="26"/>
          <w:szCs w:val="26"/>
          <w:rtl/>
          <w:lang w:eastAsia="en-US"/>
        </w:rPr>
        <w:t>ﮋ</w:t>
      </w:r>
      <w:proofErr w:type="spellEnd"/>
      <w:r w:rsidRPr="003241FD">
        <w:rPr>
          <w:rFonts w:ascii="QCF_P484" w:hAnsi="QCF_P484" w:cs="QCF_P484"/>
          <w:color w:val="000000"/>
          <w:sz w:val="26"/>
          <w:szCs w:val="26"/>
          <w:rtl/>
          <w:lang w:eastAsia="en-US"/>
        </w:rPr>
        <w:t xml:space="preserve">  ﮌ  ﮍ  ﮎ   ﮏ  ﮐ  ﮑ</w:t>
      </w:r>
      <w:r w:rsidRPr="003241FD">
        <w:rPr>
          <w:rFonts w:ascii="Arial" w:hAnsi="Arial" w:cs="Arial"/>
          <w:color w:val="000000"/>
          <w:sz w:val="26"/>
          <w:szCs w:val="26"/>
          <w:rtl/>
          <w:lang w:eastAsia="en-US"/>
        </w:rPr>
        <w:t xml:space="preserve"> </w:t>
      </w:r>
      <w:r w:rsidRPr="003241FD">
        <w:rPr>
          <w:rFonts w:ascii="QCF_BSML" w:hAnsi="QCF_BSML" w:cs="QCF_BSML"/>
          <w:color w:val="000000"/>
          <w:sz w:val="26"/>
          <w:szCs w:val="26"/>
          <w:rtl/>
          <w:lang w:eastAsia="en-US"/>
        </w:rPr>
        <w:t>ﭼ</w:t>
      </w:r>
      <w:r w:rsidRPr="003241FD">
        <w:rPr>
          <w:rFonts w:ascii="Lotus Linotype" w:hAnsi="Lotus Linotype" w:cs="Lotus Linotype" w:hint="cs"/>
          <w:sz w:val="26"/>
          <w:szCs w:val="26"/>
          <w:rtl/>
        </w:rPr>
        <w:t xml:space="preserve"> [الشورى: 13].</w:t>
      </w:r>
    </w:p>
  </w:footnote>
  <w:footnote w:id="40">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 xml:space="preserve">مجموعة الرسائل المنيرية (3/141)، رسالة </w:t>
      </w:r>
      <w:r w:rsidRPr="003241FD">
        <w:rPr>
          <w:rFonts w:ascii="Lotus Linotype" w:hAnsi="Lotus Linotype" w:cs="Lotus Linotype" w:hint="cs"/>
          <w:sz w:val="26"/>
          <w:szCs w:val="26"/>
          <w:rtl/>
        </w:rPr>
        <w:t>«</w:t>
      </w:r>
      <w:r w:rsidRPr="003241FD">
        <w:rPr>
          <w:rFonts w:ascii="Lotus Linotype" w:hAnsi="Lotus Linotype" w:cs="Lotus Linotype"/>
          <w:sz w:val="26"/>
          <w:szCs w:val="26"/>
          <w:rtl/>
        </w:rPr>
        <w:t>قاعدة في توحد الملة وتعدد الشرائع</w:t>
      </w:r>
      <w:r w:rsidRPr="003241FD">
        <w:rPr>
          <w:rFonts w:ascii="Lotus Linotype" w:hAnsi="Lotus Linotype" w:cs="Lotus Linotype" w:hint="cs"/>
          <w:sz w:val="26"/>
          <w:szCs w:val="26"/>
          <w:rtl/>
        </w:rPr>
        <w:t>»</w:t>
      </w:r>
      <w:r w:rsidRPr="003241FD">
        <w:rPr>
          <w:rFonts w:ascii="Lotus Linotype" w:hAnsi="Lotus Linotype" w:cs="Lotus Linotype"/>
          <w:sz w:val="26"/>
          <w:szCs w:val="26"/>
          <w:rtl/>
        </w:rPr>
        <w:t xml:space="preserve"> وهي الرسالة الثامنة.</w:t>
      </w:r>
    </w:p>
  </w:footnote>
  <w:footnote w:id="41">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سير أعلام النبلاء (14/39-40).</w:t>
      </w:r>
    </w:p>
  </w:footnote>
  <w:footnote w:id="42">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سير أعلام النبلاء (14/374-376).</w:t>
      </w:r>
    </w:p>
  </w:footnote>
  <w:footnote w:id="43">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كتاب التوحيد وإثبات صفات الرب عز وجل/ 41.</w:t>
      </w:r>
    </w:p>
  </w:footnote>
  <w:footnote w:id="44">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r>
      <w:r w:rsidRPr="003241FD">
        <w:rPr>
          <w:rFonts w:ascii="Lotus Linotype" w:hAnsi="Lotus Linotype" w:cs="Lotus Linotype" w:hint="cs"/>
          <w:sz w:val="26"/>
          <w:szCs w:val="26"/>
          <w:rtl/>
        </w:rPr>
        <w:t>يعني من العلماء المجتهدين.</w:t>
      </w:r>
    </w:p>
  </w:footnote>
  <w:footnote w:id="45">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سير أعلام النبلاء (22/38-39).</w:t>
      </w:r>
    </w:p>
  </w:footnote>
  <w:footnote w:id="46">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جزء من حديث أخرجه الإمام أحمد في مسنده (5/276، 282)، والدارمي في سننه (1/168)</w:t>
      </w:r>
      <w:r w:rsidRPr="003241FD">
        <w:rPr>
          <w:rFonts w:ascii="Lotus Linotype" w:hAnsi="Lotus Linotype" w:cs="Lotus Linotype" w:hint="cs"/>
          <w:sz w:val="26"/>
          <w:szCs w:val="26"/>
          <w:rtl/>
        </w:rPr>
        <w:t xml:space="preserve"> وابن حبان في صحيحه </w:t>
      </w:r>
      <w:r w:rsidRPr="003241FD">
        <w:rPr>
          <w:rFonts w:cs="Times New Roman" w:hint="cs"/>
          <w:sz w:val="26"/>
          <w:szCs w:val="26"/>
          <w:rtl/>
        </w:rPr>
        <w:t>–</w:t>
      </w:r>
      <w:r w:rsidRPr="003241FD">
        <w:rPr>
          <w:rFonts w:ascii="Lotus Linotype" w:hAnsi="Lotus Linotype" w:cs="Lotus Linotype" w:hint="cs"/>
          <w:sz w:val="26"/>
          <w:szCs w:val="26"/>
          <w:rtl/>
        </w:rPr>
        <w:t xml:space="preserve"> الإحسان بترتيب صحيح ابن حبان (2/187 رقم 1034).</w:t>
      </w:r>
    </w:p>
  </w:footnote>
  <w:footnote w:id="47">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سير أعلام النبلاء (14/88).</w:t>
      </w:r>
    </w:p>
  </w:footnote>
  <w:footnote w:id="48">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سير أعلام النبلاء (22/171-172).</w:t>
      </w:r>
    </w:p>
  </w:footnote>
  <w:footnote w:id="49">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شرح لمعة الاعتقاد/ 19، ط الأولى - مكتبة الرشد.</w:t>
      </w:r>
    </w:p>
  </w:footnote>
  <w:footnote w:id="50">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r>
      <w:r w:rsidRPr="003241FD">
        <w:rPr>
          <w:rFonts w:ascii="Lotus Linotype" w:hAnsi="Lotus Linotype" w:cs="Lotus Linotype" w:hint="cs"/>
          <w:sz w:val="26"/>
          <w:szCs w:val="26"/>
          <w:rtl/>
        </w:rPr>
        <w:t xml:space="preserve"> صحيفة </w:t>
      </w:r>
      <w:r w:rsidRPr="003241FD">
        <w:rPr>
          <w:rFonts w:ascii="Lotus Linotype" w:hAnsi="Lotus Linotype" w:cs="Lotus Linotype" w:hint="eastAsia"/>
          <w:sz w:val="26"/>
          <w:szCs w:val="26"/>
          <w:rtl/>
        </w:rPr>
        <w:t xml:space="preserve">« المسلمون </w:t>
      </w:r>
      <w:r w:rsidRPr="003241FD">
        <w:rPr>
          <w:rFonts w:ascii="Lotus Linotype" w:hAnsi="Lotus Linotype" w:cs="Lotus Linotype" w:hint="cs"/>
          <w:sz w:val="26"/>
          <w:szCs w:val="26"/>
          <w:rtl/>
        </w:rPr>
        <w:t>» العدد (437) في 28/12/1413هـ.</w:t>
      </w:r>
    </w:p>
  </w:footnote>
  <w:footnote w:id="51">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r>
      <w:r w:rsidRPr="003241FD">
        <w:rPr>
          <w:rFonts w:ascii="Lotus Linotype" w:hAnsi="Lotus Linotype" w:cs="Lotus Linotype" w:hint="cs"/>
          <w:sz w:val="26"/>
          <w:szCs w:val="26"/>
          <w:rtl/>
        </w:rPr>
        <w:t>فتح الباري 3/144.</w:t>
      </w:r>
    </w:p>
  </w:footnote>
  <w:footnote w:id="52">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r>
      <w:r w:rsidRPr="003241FD">
        <w:rPr>
          <w:rFonts w:ascii="Lotus Linotype" w:hAnsi="Lotus Linotype" w:cs="Lotus Linotype" w:hint="cs"/>
          <w:sz w:val="26"/>
          <w:szCs w:val="26"/>
          <w:rtl/>
        </w:rPr>
        <w:t xml:space="preserve"> فتح الباري 3/300.</w:t>
      </w:r>
    </w:p>
  </w:footnote>
  <w:footnote w:id="53">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فتاوى اللجنة الدائمة (3/173).</w:t>
      </w:r>
    </w:p>
  </w:footnote>
  <w:footnote w:id="54">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 xml:space="preserve">ينظر هذا الحديث برواياته في رسالة </w:t>
      </w:r>
      <w:r w:rsidRPr="003241FD">
        <w:rPr>
          <w:rFonts w:ascii="Lotus Linotype" w:hAnsi="Lotus Linotype" w:cs="Lotus Linotype" w:hint="cs"/>
          <w:sz w:val="26"/>
          <w:szCs w:val="26"/>
          <w:rtl/>
        </w:rPr>
        <w:t>«</w:t>
      </w:r>
      <w:r w:rsidRPr="003241FD">
        <w:rPr>
          <w:rFonts w:ascii="Lotus Linotype" w:hAnsi="Lotus Linotype" w:cs="Lotus Linotype"/>
          <w:sz w:val="26"/>
          <w:szCs w:val="26"/>
          <w:rtl/>
        </w:rPr>
        <w:t xml:space="preserve">شمول معالم الفرقة الناجية والطائفة </w:t>
      </w:r>
      <w:proofErr w:type="spellStart"/>
      <w:r w:rsidRPr="003241FD">
        <w:rPr>
          <w:rFonts w:ascii="Lotus Linotype" w:hAnsi="Lotus Linotype" w:cs="Lotus Linotype"/>
          <w:sz w:val="26"/>
          <w:szCs w:val="26"/>
          <w:rtl/>
        </w:rPr>
        <w:t>المنصورة</w:t>
      </w:r>
      <w:r w:rsidRPr="003241FD">
        <w:rPr>
          <w:rFonts w:ascii="Lotus Linotype" w:hAnsi="Lotus Linotype" w:cs="Lotus Linotype" w:hint="cs"/>
          <w:sz w:val="26"/>
          <w:szCs w:val="26"/>
          <w:rtl/>
        </w:rPr>
        <w:t>»</w:t>
      </w:r>
      <w:r w:rsidR="00D44B7A">
        <w:rPr>
          <w:rFonts w:ascii="Lotus Linotype" w:hAnsi="Lotus Linotype" w:cs="Lotus Linotype" w:hint="cs"/>
          <w:sz w:val="26"/>
          <w:szCs w:val="26"/>
          <w:rtl/>
        </w:rPr>
        <w:t>في</w:t>
      </w:r>
      <w:proofErr w:type="spellEnd"/>
      <w:r w:rsidR="00D44B7A">
        <w:rPr>
          <w:rFonts w:ascii="Lotus Linotype" w:hAnsi="Lotus Linotype" w:cs="Lotus Linotype" w:hint="cs"/>
          <w:sz w:val="26"/>
          <w:szCs w:val="26"/>
          <w:rtl/>
        </w:rPr>
        <w:t xml:space="preserve"> هذا الكتاب .</w:t>
      </w:r>
    </w:p>
  </w:footnote>
  <w:footnote w:id="55">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ينظر هذا الحديث في الرسالة المذكورة.</w:t>
      </w:r>
    </w:p>
  </w:footnote>
  <w:footnote w:id="56">
    <w:p w:rsidR="009A3391" w:rsidRPr="003241FD" w:rsidRDefault="009A3391" w:rsidP="00B1266C">
      <w:pPr>
        <w:pStyle w:val="a3"/>
        <w:spacing w:line="228" w:lineRule="auto"/>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سير أعلام النبلاء (14/86).</w:t>
      </w:r>
    </w:p>
  </w:footnote>
  <w:footnote w:id="57">
    <w:p w:rsidR="009A3391" w:rsidRPr="003241FD" w:rsidRDefault="009A3391" w:rsidP="00B1266C">
      <w:pPr>
        <w:pStyle w:val="a3"/>
        <w:spacing w:line="228" w:lineRule="auto"/>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الإبانة عن أصول الديانة/ 8، وقد كانت وفاة أبي الحسن الأشعري عام أربعة وعش</w:t>
      </w:r>
      <w:r w:rsidRPr="003241FD">
        <w:rPr>
          <w:rFonts w:ascii="Lotus Linotype" w:hAnsi="Lotus Linotype" w:cs="Lotus Linotype" w:hint="cs"/>
          <w:sz w:val="26"/>
          <w:szCs w:val="26"/>
          <w:rtl/>
        </w:rPr>
        <w:t>ـ</w:t>
      </w:r>
      <w:r w:rsidRPr="003241FD">
        <w:rPr>
          <w:rFonts w:ascii="Lotus Linotype" w:hAnsi="Lotus Linotype" w:cs="Lotus Linotype"/>
          <w:sz w:val="26"/>
          <w:szCs w:val="26"/>
          <w:rtl/>
        </w:rPr>
        <w:t>رين وثلاثمائة رحمه الله تعالى. سير أعلام النبلاء (15/86).</w:t>
      </w:r>
    </w:p>
  </w:footnote>
  <w:footnote w:id="58">
    <w:p w:rsidR="009A3391" w:rsidRPr="003241FD" w:rsidRDefault="009A3391" w:rsidP="00B1266C">
      <w:pPr>
        <w:pStyle w:val="a3"/>
        <w:spacing w:line="228" w:lineRule="auto"/>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r>
      <w:r w:rsidRPr="003241FD">
        <w:rPr>
          <w:rFonts w:ascii="Lotus Linotype" w:hAnsi="Lotus Linotype" w:cs="Lotus Linotype" w:hint="cs"/>
          <w:sz w:val="26"/>
          <w:szCs w:val="26"/>
          <w:rtl/>
        </w:rPr>
        <w:t xml:space="preserve">وقد اشتهروا باسم الأشاعرة، والتسمية الصحيحة </w:t>
      </w:r>
      <w:r w:rsidRPr="003241FD">
        <w:rPr>
          <w:rFonts w:ascii="Lotus Linotype" w:hAnsi="Lotus Linotype" w:cs="Lotus Linotype" w:hint="eastAsia"/>
          <w:sz w:val="26"/>
          <w:szCs w:val="26"/>
          <w:rtl/>
        </w:rPr>
        <w:t>«الأشعرية</w:t>
      </w:r>
      <w:r w:rsidRPr="003241FD">
        <w:rPr>
          <w:rFonts w:ascii="Lotus Linotype" w:hAnsi="Lotus Linotype" w:cs="Lotus Linotype" w:hint="cs"/>
          <w:sz w:val="26"/>
          <w:szCs w:val="26"/>
          <w:rtl/>
        </w:rPr>
        <w:t>» لأنهم منسوبون إلى أبي الحسن الأشعري.</w:t>
      </w:r>
    </w:p>
  </w:footnote>
  <w:footnote w:id="59">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Pr>
          <w:rFonts w:ascii="Lotus Linotype" w:hAnsi="Lotus Linotype" w:cs="Lotus Linotype"/>
          <w:sz w:val="26"/>
          <w:szCs w:val="26"/>
          <w:rtl/>
        </w:rPr>
        <w:t>)</w:t>
      </w:r>
      <w:r>
        <w:rPr>
          <w:rFonts w:ascii="Lotus Linotype" w:hAnsi="Lotus Linotype" w:cs="Lotus Linotype"/>
          <w:sz w:val="26"/>
          <w:szCs w:val="26"/>
          <w:rtl/>
        </w:rPr>
        <w:tab/>
      </w:r>
      <w:r w:rsidRPr="00B66C94">
        <w:rPr>
          <w:rFonts w:ascii="Lotus Linotype" w:hAnsi="Lotus Linotype" w:cs="Lotus Linotype"/>
          <w:w w:val="95"/>
          <w:sz w:val="26"/>
          <w:szCs w:val="26"/>
          <w:rtl/>
        </w:rPr>
        <w:t>مجموع</w:t>
      </w:r>
      <w:r w:rsidRPr="00B66C94">
        <w:rPr>
          <w:rFonts w:ascii="Lotus Linotype" w:hAnsi="Lotus Linotype" w:cs="Lotus Linotype" w:hint="cs"/>
          <w:w w:val="95"/>
          <w:sz w:val="26"/>
          <w:szCs w:val="26"/>
          <w:rtl/>
        </w:rPr>
        <w:t xml:space="preserve"> </w:t>
      </w:r>
      <w:r w:rsidRPr="00B66C94">
        <w:rPr>
          <w:rFonts w:ascii="Lotus Linotype" w:hAnsi="Lotus Linotype" w:cs="Lotus Linotype"/>
          <w:w w:val="95"/>
          <w:sz w:val="26"/>
          <w:szCs w:val="26"/>
          <w:rtl/>
        </w:rPr>
        <w:t>الفتاوى(6/53)،والقشيري هو أبو نصر عبدالرحيم بن عبدالكريم القشيري.</w:t>
      </w:r>
    </w:p>
  </w:footnote>
  <w:footnote w:id="60">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مجموع الفتاوى (4/17).</w:t>
      </w:r>
    </w:p>
  </w:footnote>
  <w:footnote w:id="61">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تبيين كذب المفتري فيما نسب إلى الإمام الأشعري/ 163.</w:t>
      </w:r>
    </w:p>
  </w:footnote>
  <w:footnote w:id="62">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ذيل طبقات الحنابلة (1/19-21).</w:t>
      </w:r>
    </w:p>
  </w:footnote>
  <w:footnote w:id="63">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r>
      <w:r w:rsidRPr="003241FD">
        <w:rPr>
          <w:rFonts w:ascii="Lotus Linotype" w:hAnsi="Lotus Linotype" w:cs="Lotus Linotype" w:hint="cs"/>
          <w:sz w:val="26"/>
          <w:szCs w:val="26"/>
          <w:rtl/>
        </w:rPr>
        <w:t xml:space="preserve">توفي </w:t>
      </w:r>
      <w:r w:rsidRPr="003241FD">
        <w:rPr>
          <w:rFonts w:cs="Times New Roman" w:hint="cs"/>
          <w:sz w:val="26"/>
          <w:szCs w:val="26"/>
          <w:rtl/>
        </w:rPr>
        <w:t>–</w:t>
      </w:r>
      <w:r w:rsidRPr="003241FD">
        <w:rPr>
          <w:rFonts w:ascii="Lotus Linotype" w:hAnsi="Lotus Linotype" w:cs="Lotus Linotype" w:hint="cs"/>
          <w:sz w:val="26"/>
          <w:szCs w:val="26"/>
          <w:rtl/>
        </w:rPr>
        <w:t xml:space="preserve"> رحمه الله </w:t>
      </w:r>
      <w:r w:rsidRPr="003241FD">
        <w:rPr>
          <w:rFonts w:cs="Times New Roman" w:hint="cs"/>
          <w:sz w:val="26"/>
          <w:szCs w:val="26"/>
          <w:rtl/>
        </w:rPr>
        <w:t>–</w:t>
      </w:r>
      <w:r w:rsidRPr="003241FD">
        <w:rPr>
          <w:rFonts w:ascii="Lotus Linotype" w:hAnsi="Lotus Linotype" w:cs="Lotus Linotype" w:hint="cs"/>
          <w:sz w:val="26"/>
          <w:szCs w:val="26"/>
          <w:rtl/>
        </w:rPr>
        <w:t xml:space="preserve"> في عام ثلاثة وثلاثين وثلاثمائة.</w:t>
      </w:r>
    </w:p>
  </w:footnote>
  <w:footnote w:id="64">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سير أعلام النبلاء (7/260).</w:t>
      </w:r>
    </w:p>
  </w:footnote>
  <w:footnote w:id="65">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صحيح البخاري رقم 1189، كتاب فضل الصلاة في مسجد مكة والمدينة، باب 1، صحيح مسلم رقم 827، كتاب الحج باب 74.</w:t>
      </w:r>
    </w:p>
  </w:footnote>
  <w:footnote w:id="66">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انظر في هذا الموضوع فتح الباري (3/63).</w:t>
      </w:r>
    </w:p>
  </w:footnote>
  <w:footnote w:id="67">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مسند أحمد (4/138)، سنن الترمذي رقم 3578، كتاب الدعوات، باب رقم 119</w:t>
      </w:r>
      <w:r w:rsidRPr="003241FD">
        <w:rPr>
          <w:rFonts w:ascii="Lotus Linotype" w:hAnsi="Lotus Linotype" w:cs="Lotus Linotype" w:hint="cs"/>
          <w:sz w:val="26"/>
          <w:szCs w:val="26"/>
          <w:rtl/>
        </w:rPr>
        <w:t>(5/569).</w:t>
      </w:r>
    </w:p>
  </w:footnote>
  <w:footnote w:id="68">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المستدرك 519، صحيح الجامع الصغير رقم 1290.</w:t>
      </w:r>
    </w:p>
  </w:footnote>
  <w:footnote w:id="69">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صحيح البخاري، رقم 1010، كتاب الاستسقاء، باب 1</w:t>
      </w:r>
      <w:r w:rsidRPr="003241FD">
        <w:rPr>
          <w:rFonts w:ascii="Lotus Linotype" w:hAnsi="Lotus Linotype" w:cs="Lotus Linotype" w:hint="cs"/>
          <w:sz w:val="26"/>
          <w:szCs w:val="26"/>
          <w:rtl/>
        </w:rPr>
        <w:t xml:space="preserve"> (2/494).</w:t>
      </w:r>
    </w:p>
  </w:footnote>
  <w:footnote w:id="70">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hint="cs"/>
          <w:sz w:val="26"/>
          <w:szCs w:val="26"/>
          <w:rtl/>
        </w:rPr>
        <w:t xml:space="preserve">     </w:t>
      </w:r>
      <w:r w:rsidRPr="003241FD">
        <w:rPr>
          <w:rFonts w:ascii="Lotus Linotype" w:hAnsi="Lotus Linotype" w:cs="Lotus Linotype"/>
          <w:sz w:val="26"/>
          <w:szCs w:val="26"/>
          <w:rtl/>
        </w:rPr>
        <w:t>صحيح البخاري، رقم 3476، كتاب أحاديث الأنبياء، باب 54 (6/513).</w:t>
      </w:r>
    </w:p>
  </w:footnote>
  <w:footnote w:id="71">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صحيح البخاري، رقم 4905، التفسير (8/648)</w:t>
      </w:r>
      <w:r w:rsidRPr="003241FD">
        <w:rPr>
          <w:rFonts w:ascii="Lotus Linotype" w:hAnsi="Lotus Linotype" w:cs="Lotus Linotype" w:hint="cs"/>
          <w:sz w:val="26"/>
          <w:szCs w:val="26"/>
          <w:rtl/>
        </w:rPr>
        <w:t>، صحيح مسلم (4/1998 رقم 2584).</w:t>
      </w:r>
    </w:p>
  </w:footnote>
  <w:footnote w:id="72">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مجلة المجتمع عدد/ 790.</w:t>
      </w:r>
    </w:p>
  </w:footnote>
  <w:footnote w:id="73">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سير أعلام النبلاء (12/453-468)، وانظر مقدمة فتح الباري 490-493.</w:t>
      </w:r>
    </w:p>
  </w:footnote>
  <w:footnote w:id="74">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r>
      <w:r w:rsidRPr="003241FD">
        <w:rPr>
          <w:rFonts w:ascii="Lotus Linotype" w:hAnsi="Lotus Linotype" w:cs="Lotus Linotype" w:hint="cs"/>
          <w:sz w:val="26"/>
          <w:szCs w:val="26"/>
          <w:rtl/>
        </w:rPr>
        <w:t>أي جواب العز بن عبد السلام.</w:t>
      </w:r>
    </w:p>
  </w:footnote>
  <w:footnote w:id="75">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r>
      <w:r w:rsidRPr="003241FD">
        <w:rPr>
          <w:rFonts w:ascii="Lotus Linotype" w:hAnsi="Lotus Linotype" w:cs="Lotus Linotype" w:hint="cs"/>
          <w:sz w:val="26"/>
          <w:szCs w:val="26"/>
          <w:rtl/>
        </w:rPr>
        <w:t>هذه العبارة لا ينبغي أن تكون بين علماء الدين، وقد صدرت من إمام جليل له مواقفه المشكورة  في الأمر بالمعروف والنهي عن المنكر والجهاد في سبيل الله تعالى، ومع غزارة علمه وتقواه صدر منه ذلك، مما يدل على عمق الآثار التي خلفتها الخلافات العقائدية في الحكم على المخالفين.</w:t>
      </w:r>
    </w:p>
  </w:footnote>
  <w:footnote w:id="76">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r>
      <w:r w:rsidRPr="003241FD">
        <w:rPr>
          <w:rFonts w:ascii="Lotus Linotype" w:hAnsi="Lotus Linotype" w:cs="Lotus Linotype" w:hint="cs"/>
          <w:sz w:val="26"/>
          <w:szCs w:val="26"/>
          <w:rtl/>
        </w:rPr>
        <w:t>هذه كلمة نابية لا يليق صدورها من عالم ديني، ولعل الشيخ الخضيري قالها في ساعة غضب.</w:t>
      </w:r>
    </w:p>
  </w:footnote>
  <w:footnote w:id="77">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طبقات الشافعية الكبرى (5/85-97).</w:t>
      </w:r>
    </w:p>
  </w:footnote>
  <w:footnote w:id="78">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 xml:space="preserve">قوله </w:t>
      </w:r>
      <w:r w:rsidRPr="003241FD">
        <w:rPr>
          <w:rFonts w:ascii="Lotus Linotype" w:hAnsi="Lotus Linotype" w:cs="Lotus Linotype" w:hint="cs"/>
          <w:sz w:val="26"/>
          <w:szCs w:val="26"/>
          <w:rtl/>
        </w:rPr>
        <w:t>«</w:t>
      </w:r>
      <w:r w:rsidRPr="003241FD">
        <w:rPr>
          <w:rFonts w:ascii="Lotus Linotype" w:hAnsi="Lotus Linotype" w:cs="Lotus Linotype"/>
          <w:sz w:val="26"/>
          <w:szCs w:val="26"/>
          <w:rtl/>
        </w:rPr>
        <w:t>أفتى</w:t>
      </w:r>
      <w:r w:rsidRPr="003241FD">
        <w:rPr>
          <w:rFonts w:ascii="Lotus Linotype" w:hAnsi="Lotus Linotype" w:cs="Lotus Linotype" w:hint="cs"/>
          <w:sz w:val="26"/>
          <w:szCs w:val="26"/>
          <w:rtl/>
        </w:rPr>
        <w:t>»</w:t>
      </w:r>
      <w:r w:rsidRPr="003241FD">
        <w:rPr>
          <w:rFonts w:ascii="Lotus Linotype" w:hAnsi="Lotus Linotype" w:cs="Lotus Linotype"/>
          <w:sz w:val="26"/>
          <w:szCs w:val="26"/>
          <w:rtl/>
        </w:rPr>
        <w:t xml:space="preserve"> من الفتوة، وهي منزلة عالية في السلوك عند الصوفية ومن مقاصدها إكرام المؤذي والتماس الأعذار للجاني - مدارج السالكين (2/340).</w:t>
      </w:r>
    </w:p>
  </w:footnote>
  <w:footnote w:id="79">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ذيل طبقات الحنابلة (4/396-400)، وانظر البداية والنهاية (14/39-40).</w:t>
      </w:r>
    </w:p>
  </w:footnote>
  <w:footnote w:id="80">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ذيل طبقات الحنابلة (4/401).</w:t>
      </w:r>
    </w:p>
  </w:footnote>
  <w:footnote w:id="81">
    <w:p w:rsidR="009A3391" w:rsidRPr="003241FD" w:rsidRDefault="009A3391" w:rsidP="00B1266C">
      <w:pPr>
        <w:pStyle w:val="a3"/>
        <w:ind w:left="567" w:hanging="567"/>
        <w:jc w:val="both"/>
        <w:rPr>
          <w:rFonts w:ascii="Lotus Linotype" w:hAnsi="Lotus Linotype" w:cs="Lotus Linotype"/>
          <w:sz w:val="26"/>
          <w:szCs w:val="26"/>
        </w:rPr>
      </w:pPr>
      <w:r w:rsidRPr="003241FD">
        <w:rPr>
          <w:rFonts w:ascii="Lotus Linotype" w:hAnsi="Lotus Linotype" w:cs="Lotus Linotype"/>
          <w:sz w:val="26"/>
          <w:szCs w:val="26"/>
          <w:rtl/>
        </w:rPr>
        <w:t>(</w:t>
      </w:r>
      <w:r w:rsidRPr="003241FD">
        <w:rPr>
          <w:rStyle w:val="a4"/>
          <w:rFonts w:ascii="Lotus Linotype" w:hAnsi="Lotus Linotype" w:cs="Lotus Linotype"/>
          <w:sz w:val="26"/>
          <w:szCs w:val="26"/>
          <w:vertAlign w:val="baseline"/>
          <w:rtl/>
        </w:rPr>
        <w:footnoteRef/>
      </w:r>
      <w:r w:rsidRPr="003241FD">
        <w:rPr>
          <w:rFonts w:ascii="Lotus Linotype" w:hAnsi="Lotus Linotype" w:cs="Lotus Linotype"/>
          <w:sz w:val="26"/>
          <w:szCs w:val="26"/>
          <w:rtl/>
        </w:rPr>
        <w:t>)</w:t>
      </w:r>
      <w:r w:rsidRPr="003241FD">
        <w:rPr>
          <w:rFonts w:ascii="Lotus Linotype" w:hAnsi="Lotus Linotype" w:cs="Lotus Linotype"/>
          <w:sz w:val="26"/>
          <w:szCs w:val="26"/>
          <w:rtl/>
        </w:rPr>
        <w:tab/>
        <w:t>سنن ابن ماجه،</w:t>
      </w:r>
      <w:r>
        <w:rPr>
          <w:rFonts w:ascii="Lotus Linotype" w:hAnsi="Lotus Linotype" w:cs="Lotus Linotype"/>
          <w:sz w:val="26"/>
          <w:szCs w:val="26"/>
          <w:rtl/>
        </w:rPr>
        <w:t xml:space="preserve"> رقم261،المقدمة باب 24(1/96)</w:t>
      </w:r>
      <w:r w:rsidRPr="003241FD">
        <w:rPr>
          <w:rFonts w:ascii="Lotus Linotype" w:hAnsi="Lotus Linotype" w:cs="Lotus Linotype"/>
          <w:sz w:val="26"/>
          <w:szCs w:val="26"/>
          <w:rtl/>
        </w:rPr>
        <w:t>سنن الت</w:t>
      </w:r>
      <w:r>
        <w:rPr>
          <w:rFonts w:ascii="Lotus Linotype" w:hAnsi="Lotus Linotype" w:cs="Lotus Linotype"/>
          <w:sz w:val="26"/>
          <w:szCs w:val="26"/>
          <w:rtl/>
        </w:rPr>
        <w:t>رمذي، رقم 2649، كتاب العلم، باب3</w:t>
      </w:r>
      <w:r w:rsidRPr="003241FD">
        <w:rPr>
          <w:rFonts w:ascii="Lotus Linotype" w:hAnsi="Lotus Linotype" w:cs="Lotus Linotype"/>
          <w:sz w:val="26"/>
          <w:szCs w:val="26"/>
          <w:rtl/>
        </w:rPr>
        <w:t>(5/29)</w:t>
      </w:r>
      <w:r>
        <w:rPr>
          <w:rFonts w:ascii="Lotus Linotype" w:hAnsi="Lotus Linotype" w:cs="Lotus Linotype" w:hint="cs"/>
          <w:sz w:val="26"/>
          <w:szCs w:val="26"/>
          <w:rtl/>
        </w:rPr>
        <w:t>،الإحسان بترتيب صحيح ابن حبان(1/54</w:t>
      </w:r>
      <w:r w:rsidRPr="003241FD">
        <w:rPr>
          <w:rFonts w:ascii="Lotus Linotype" w:hAnsi="Lotus Linotype" w:cs="Lotus Linotype" w:hint="cs"/>
          <w:sz w:val="26"/>
          <w:szCs w:val="26"/>
          <w:rtl/>
        </w:rPr>
        <w:t>رقم 95).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F7C"/>
    <w:rsid w:val="00002DB3"/>
    <w:rsid w:val="000E4EA6"/>
    <w:rsid w:val="00135D64"/>
    <w:rsid w:val="00176B0E"/>
    <w:rsid w:val="00186E19"/>
    <w:rsid w:val="00257ABD"/>
    <w:rsid w:val="00275356"/>
    <w:rsid w:val="00297D18"/>
    <w:rsid w:val="002B4AFB"/>
    <w:rsid w:val="002E286A"/>
    <w:rsid w:val="003305D7"/>
    <w:rsid w:val="003B6B2B"/>
    <w:rsid w:val="00411294"/>
    <w:rsid w:val="004158E4"/>
    <w:rsid w:val="00536C79"/>
    <w:rsid w:val="00593E25"/>
    <w:rsid w:val="005C6501"/>
    <w:rsid w:val="00653E4D"/>
    <w:rsid w:val="006554CE"/>
    <w:rsid w:val="00685D05"/>
    <w:rsid w:val="007657C5"/>
    <w:rsid w:val="007700B7"/>
    <w:rsid w:val="00805CE6"/>
    <w:rsid w:val="00833ED4"/>
    <w:rsid w:val="00852156"/>
    <w:rsid w:val="0088663B"/>
    <w:rsid w:val="00893DD6"/>
    <w:rsid w:val="008D6FE3"/>
    <w:rsid w:val="009A3391"/>
    <w:rsid w:val="00B1266C"/>
    <w:rsid w:val="00B17956"/>
    <w:rsid w:val="00B33E63"/>
    <w:rsid w:val="00B63DF5"/>
    <w:rsid w:val="00B66C94"/>
    <w:rsid w:val="00C548F1"/>
    <w:rsid w:val="00C955EC"/>
    <w:rsid w:val="00D44B7A"/>
    <w:rsid w:val="00DE536B"/>
    <w:rsid w:val="00E1582D"/>
    <w:rsid w:val="00EC376B"/>
    <w:rsid w:val="00F31F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plified Arabic" w:eastAsiaTheme="minorHAnsi" w:hAnsi="Simplified Arabic" w:cs="Simplified Arabic"/>
        <w:sz w:val="36"/>
        <w:szCs w:val="36"/>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F7C"/>
    <w:pPr>
      <w:bidi/>
      <w:jc w:val="left"/>
    </w:pPr>
    <w:rPr>
      <w:rFonts w:ascii="Times New Roman" w:eastAsia="Times New Roman" w:hAnsi="Times New Roman" w:cs="Traditional Arabic"/>
      <w:sz w:val="20"/>
      <w:szCs w:val="20"/>
      <w:lang w:eastAsia="ar-SA"/>
    </w:rPr>
  </w:style>
  <w:style w:type="paragraph" w:styleId="1">
    <w:name w:val="heading 1"/>
    <w:basedOn w:val="a"/>
    <w:next w:val="a"/>
    <w:link w:val="1Char"/>
    <w:qFormat/>
    <w:rsid w:val="00F31F7C"/>
    <w:pPr>
      <w:keepNext/>
      <w:widowControl w:val="0"/>
      <w:jc w:val="center"/>
      <w:outlineLvl w:val="0"/>
    </w:pPr>
    <w:rPr>
      <w:rFonts w:cs="MCS Taybah S_U normal."/>
      <w:color w:val="FF0000"/>
      <w:sz w:val="40"/>
      <w:szCs w:val="60"/>
      <w:lang w:eastAsia="en-US"/>
    </w:rPr>
  </w:style>
  <w:style w:type="paragraph" w:styleId="2">
    <w:name w:val="heading 2"/>
    <w:basedOn w:val="a"/>
    <w:next w:val="a"/>
    <w:link w:val="2Char"/>
    <w:qFormat/>
    <w:rsid w:val="00F31F7C"/>
    <w:pPr>
      <w:keepNext/>
      <w:widowControl w:val="0"/>
      <w:jc w:val="center"/>
      <w:outlineLvl w:val="1"/>
    </w:pPr>
    <w:rPr>
      <w:rFonts w:cs="MCS Taybah S_U normal."/>
      <w:color w:val="FF0000"/>
      <w:sz w:val="60"/>
      <w:szCs w:val="8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F31F7C"/>
    <w:rPr>
      <w:rFonts w:ascii="Times New Roman" w:eastAsia="Times New Roman" w:hAnsi="Times New Roman" w:cs="MCS Taybah S_U normal."/>
      <w:color w:val="FF0000"/>
      <w:sz w:val="40"/>
      <w:szCs w:val="60"/>
    </w:rPr>
  </w:style>
  <w:style w:type="character" w:customStyle="1" w:styleId="2Char">
    <w:name w:val="عنوان 2 Char"/>
    <w:basedOn w:val="a0"/>
    <w:link w:val="2"/>
    <w:rsid w:val="00F31F7C"/>
    <w:rPr>
      <w:rFonts w:ascii="Times New Roman" w:eastAsia="Times New Roman" w:hAnsi="Times New Roman" w:cs="MCS Taybah S_U normal."/>
      <w:color w:val="FF0000"/>
      <w:sz w:val="60"/>
      <w:szCs w:val="80"/>
    </w:rPr>
  </w:style>
  <w:style w:type="paragraph" w:styleId="a3">
    <w:name w:val="footnote text"/>
    <w:basedOn w:val="a"/>
    <w:link w:val="Char"/>
    <w:semiHidden/>
    <w:rsid w:val="00F31F7C"/>
    <w:rPr>
      <w:snapToGrid w:val="0"/>
    </w:rPr>
  </w:style>
  <w:style w:type="character" w:customStyle="1" w:styleId="Char">
    <w:name w:val="نص حاشية سفلية Char"/>
    <w:basedOn w:val="a0"/>
    <w:link w:val="a3"/>
    <w:semiHidden/>
    <w:rsid w:val="00F31F7C"/>
    <w:rPr>
      <w:rFonts w:ascii="Times New Roman" w:eastAsia="Times New Roman" w:hAnsi="Times New Roman" w:cs="Traditional Arabic"/>
      <w:snapToGrid w:val="0"/>
      <w:sz w:val="20"/>
      <w:szCs w:val="20"/>
      <w:lang w:eastAsia="ar-SA"/>
    </w:rPr>
  </w:style>
  <w:style w:type="character" w:styleId="a4">
    <w:name w:val="footnote reference"/>
    <w:basedOn w:val="a0"/>
    <w:semiHidden/>
    <w:rsid w:val="00F31F7C"/>
    <w:rPr>
      <w:rFonts w:cs="Traditional Arabic"/>
      <w:vertAlign w:val="superscript"/>
    </w:rPr>
  </w:style>
  <w:style w:type="paragraph" w:styleId="a5">
    <w:name w:val="footer"/>
    <w:basedOn w:val="a"/>
    <w:link w:val="Char0"/>
    <w:uiPriority w:val="99"/>
    <w:rsid w:val="00F31F7C"/>
    <w:pPr>
      <w:tabs>
        <w:tab w:val="center" w:pos="4153"/>
        <w:tab w:val="right" w:pos="8306"/>
      </w:tabs>
    </w:pPr>
    <w:rPr>
      <w:snapToGrid w:val="0"/>
    </w:rPr>
  </w:style>
  <w:style w:type="character" w:customStyle="1" w:styleId="Char0">
    <w:name w:val="تذييل الصفحة Char"/>
    <w:basedOn w:val="a0"/>
    <w:link w:val="a5"/>
    <w:uiPriority w:val="99"/>
    <w:rsid w:val="00F31F7C"/>
    <w:rPr>
      <w:rFonts w:ascii="Times New Roman" w:eastAsia="Times New Roman" w:hAnsi="Times New Roman" w:cs="Traditional Arabic"/>
      <w:snapToGrid w:val="0"/>
      <w:sz w:val="20"/>
      <w:szCs w:val="20"/>
      <w:lang w:eastAsia="ar-SA"/>
    </w:rPr>
  </w:style>
  <w:style w:type="character" w:styleId="a6">
    <w:name w:val="page number"/>
    <w:basedOn w:val="a0"/>
    <w:rsid w:val="00F31F7C"/>
    <w:rPr>
      <w:rFonts w:cs="Traditional Arabic"/>
    </w:rPr>
  </w:style>
  <w:style w:type="paragraph" w:styleId="a7">
    <w:name w:val="Title"/>
    <w:basedOn w:val="a"/>
    <w:link w:val="Char1"/>
    <w:qFormat/>
    <w:rsid w:val="00F31F7C"/>
    <w:pPr>
      <w:jc w:val="center"/>
    </w:pPr>
  </w:style>
  <w:style w:type="character" w:customStyle="1" w:styleId="Char1">
    <w:name w:val="العنوان Char"/>
    <w:basedOn w:val="a0"/>
    <w:link w:val="a7"/>
    <w:rsid w:val="00F31F7C"/>
    <w:rPr>
      <w:rFonts w:ascii="Times New Roman" w:eastAsia="Times New Roman" w:hAnsi="Times New Roman" w:cs="Traditional Arabic"/>
      <w:sz w:val="20"/>
      <w:szCs w:val="20"/>
      <w:lang w:eastAsia="ar-SA"/>
    </w:rPr>
  </w:style>
  <w:style w:type="paragraph" w:styleId="a8">
    <w:name w:val="Body Text Indent"/>
    <w:basedOn w:val="a"/>
    <w:link w:val="Char2"/>
    <w:rsid w:val="00F31F7C"/>
    <w:pPr>
      <w:widowControl w:val="0"/>
      <w:ind w:firstLine="720"/>
      <w:jc w:val="lowKashida"/>
    </w:pPr>
  </w:style>
  <w:style w:type="character" w:customStyle="1" w:styleId="Char2">
    <w:name w:val="نص أساسي بمسافة بادئة Char"/>
    <w:basedOn w:val="a0"/>
    <w:link w:val="a8"/>
    <w:rsid w:val="00F31F7C"/>
    <w:rPr>
      <w:rFonts w:ascii="Times New Roman" w:eastAsia="Times New Roman" w:hAnsi="Times New Roman" w:cs="Traditional Arabic"/>
      <w:sz w:val="20"/>
      <w:szCs w:val="20"/>
      <w:lang w:eastAsia="ar-SA"/>
    </w:rPr>
  </w:style>
  <w:style w:type="paragraph" w:styleId="a9">
    <w:name w:val="header"/>
    <w:basedOn w:val="a"/>
    <w:link w:val="Char3"/>
    <w:uiPriority w:val="99"/>
    <w:unhideWhenUsed/>
    <w:rsid w:val="00F31F7C"/>
    <w:pPr>
      <w:tabs>
        <w:tab w:val="center" w:pos="4153"/>
        <w:tab w:val="right" w:pos="8306"/>
      </w:tabs>
    </w:pPr>
  </w:style>
  <w:style w:type="character" w:customStyle="1" w:styleId="Char3">
    <w:name w:val="رأس الصفحة Char"/>
    <w:basedOn w:val="a0"/>
    <w:link w:val="a9"/>
    <w:uiPriority w:val="99"/>
    <w:rsid w:val="00F31F7C"/>
    <w:rPr>
      <w:rFonts w:ascii="Times New Roman" w:eastAsia="Times New Roman" w:hAnsi="Times New Roman" w:cs="Traditional Arabic"/>
      <w:sz w:val="20"/>
      <w:szCs w:val="20"/>
      <w:lang w:eastAsia="ar-SA"/>
    </w:rPr>
  </w:style>
  <w:style w:type="paragraph" w:styleId="aa">
    <w:name w:val="Balloon Text"/>
    <w:basedOn w:val="a"/>
    <w:link w:val="Char4"/>
    <w:uiPriority w:val="99"/>
    <w:semiHidden/>
    <w:unhideWhenUsed/>
    <w:rsid w:val="00F31F7C"/>
    <w:rPr>
      <w:rFonts w:ascii="Tahoma" w:hAnsi="Tahoma" w:cs="Tahoma"/>
      <w:sz w:val="16"/>
      <w:szCs w:val="16"/>
    </w:rPr>
  </w:style>
  <w:style w:type="character" w:customStyle="1" w:styleId="Char4">
    <w:name w:val="نص في بالون Char"/>
    <w:basedOn w:val="a0"/>
    <w:link w:val="aa"/>
    <w:uiPriority w:val="99"/>
    <w:semiHidden/>
    <w:rsid w:val="00F31F7C"/>
    <w:rPr>
      <w:rFonts w:ascii="Tahoma" w:eastAsia="Times New Roman" w:hAnsi="Tahoma" w:cs="Tahoma"/>
      <w:sz w:val="16"/>
      <w:szCs w:val="16"/>
      <w:lang w:eastAsia="ar-SA"/>
    </w:rPr>
  </w:style>
  <w:style w:type="paragraph" w:styleId="20">
    <w:name w:val="Body Text Indent 2"/>
    <w:basedOn w:val="a"/>
    <w:link w:val="2Char0"/>
    <w:unhideWhenUsed/>
    <w:rsid w:val="00B1266C"/>
    <w:pPr>
      <w:spacing w:after="120" w:line="480" w:lineRule="auto"/>
      <w:ind w:left="283"/>
    </w:pPr>
  </w:style>
  <w:style w:type="character" w:customStyle="1" w:styleId="2Char0">
    <w:name w:val="نص أساسي بمسافة بادئة 2 Char"/>
    <w:basedOn w:val="a0"/>
    <w:link w:val="20"/>
    <w:rsid w:val="00B1266C"/>
    <w:rPr>
      <w:rFonts w:ascii="Times New Roman" w:eastAsia="Times New Roman" w:hAnsi="Times New Roman" w:cs="Traditional Arabic"/>
      <w:sz w:val="20"/>
      <w:szCs w:val="20"/>
      <w:lang w:eastAsia="ar-SA"/>
    </w:rPr>
  </w:style>
  <w:style w:type="paragraph" w:styleId="ab">
    <w:name w:val="Body Text"/>
    <w:basedOn w:val="a"/>
    <w:link w:val="Char5"/>
    <w:rsid w:val="00B1266C"/>
    <w:pPr>
      <w:spacing w:after="120"/>
    </w:pPr>
  </w:style>
  <w:style w:type="character" w:customStyle="1" w:styleId="Char5">
    <w:name w:val="نص أساسي Char"/>
    <w:basedOn w:val="a0"/>
    <w:link w:val="ab"/>
    <w:rsid w:val="00B1266C"/>
    <w:rPr>
      <w:rFonts w:ascii="Times New Roman" w:eastAsia="Times New Roman" w:hAnsi="Times New Roman" w:cs="Traditional Arabic"/>
      <w:sz w:val="20"/>
      <w:szCs w:val="20"/>
      <w:lang w:eastAsia="ar-SA"/>
    </w:rPr>
  </w:style>
  <w:style w:type="paragraph" w:styleId="3">
    <w:name w:val="Body Text Indent 3"/>
    <w:basedOn w:val="a"/>
    <w:link w:val="3Char"/>
    <w:uiPriority w:val="99"/>
    <w:semiHidden/>
    <w:unhideWhenUsed/>
    <w:rsid w:val="00B1266C"/>
    <w:pPr>
      <w:spacing w:after="120"/>
      <w:ind w:left="283"/>
    </w:pPr>
    <w:rPr>
      <w:sz w:val="16"/>
      <w:szCs w:val="16"/>
    </w:rPr>
  </w:style>
  <w:style w:type="character" w:customStyle="1" w:styleId="3Char">
    <w:name w:val="نص أساسي بمسافة بادئة 3 Char"/>
    <w:basedOn w:val="a0"/>
    <w:link w:val="3"/>
    <w:uiPriority w:val="99"/>
    <w:semiHidden/>
    <w:rsid w:val="00B1266C"/>
    <w:rPr>
      <w:rFonts w:ascii="Times New Roman" w:eastAsia="Times New Roman" w:hAnsi="Times New Roman" w:cs="Traditional Arabic"/>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plified Arabic" w:eastAsiaTheme="minorHAnsi" w:hAnsi="Simplified Arabic" w:cs="Simplified Arabic"/>
        <w:sz w:val="36"/>
        <w:szCs w:val="36"/>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F7C"/>
    <w:pPr>
      <w:bidi/>
      <w:jc w:val="left"/>
    </w:pPr>
    <w:rPr>
      <w:rFonts w:ascii="Times New Roman" w:eastAsia="Times New Roman" w:hAnsi="Times New Roman" w:cs="Traditional Arabic"/>
      <w:sz w:val="20"/>
      <w:szCs w:val="20"/>
      <w:lang w:eastAsia="ar-SA"/>
    </w:rPr>
  </w:style>
  <w:style w:type="paragraph" w:styleId="1">
    <w:name w:val="heading 1"/>
    <w:basedOn w:val="a"/>
    <w:next w:val="a"/>
    <w:link w:val="1Char"/>
    <w:qFormat/>
    <w:rsid w:val="00F31F7C"/>
    <w:pPr>
      <w:keepNext/>
      <w:widowControl w:val="0"/>
      <w:jc w:val="center"/>
      <w:outlineLvl w:val="0"/>
    </w:pPr>
    <w:rPr>
      <w:rFonts w:cs="MCS Taybah S_U normal."/>
      <w:color w:val="FF0000"/>
      <w:sz w:val="40"/>
      <w:szCs w:val="60"/>
      <w:lang w:eastAsia="en-US"/>
    </w:rPr>
  </w:style>
  <w:style w:type="paragraph" w:styleId="2">
    <w:name w:val="heading 2"/>
    <w:basedOn w:val="a"/>
    <w:next w:val="a"/>
    <w:link w:val="2Char"/>
    <w:qFormat/>
    <w:rsid w:val="00F31F7C"/>
    <w:pPr>
      <w:keepNext/>
      <w:widowControl w:val="0"/>
      <w:jc w:val="center"/>
      <w:outlineLvl w:val="1"/>
    </w:pPr>
    <w:rPr>
      <w:rFonts w:cs="MCS Taybah S_U normal."/>
      <w:color w:val="FF0000"/>
      <w:sz w:val="60"/>
      <w:szCs w:val="8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F31F7C"/>
    <w:rPr>
      <w:rFonts w:ascii="Times New Roman" w:eastAsia="Times New Roman" w:hAnsi="Times New Roman" w:cs="MCS Taybah S_U normal."/>
      <w:color w:val="FF0000"/>
      <w:sz w:val="40"/>
      <w:szCs w:val="60"/>
    </w:rPr>
  </w:style>
  <w:style w:type="character" w:customStyle="1" w:styleId="2Char">
    <w:name w:val="عنوان 2 Char"/>
    <w:basedOn w:val="a0"/>
    <w:link w:val="2"/>
    <w:rsid w:val="00F31F7C"/>
    <w:rPr>
      <w:rFonts w:ascii="Times New Roman" w:eastAsia="Times New Roman" w:hAnsi="Times New Roman" w:cs="MCS Taybah S_U normal."/>
      <w:color w:val="FF0000"/>
      <w:sz w:val="60"/>
      <w:szCs w:val="80"/>
    </w:rPr>
  </w:style>
  <w:style w:type="paragraph" w:styleId="a3">
    <w:name w:val="footnote text"/>
    <w:basedOn w:val="a"/>
    <w:link w:val="Char"/>
    <w:semiHidden/>
    <w:rsid w:val="00F31F7C"/>
    <w:rPr>
      <w:snapToGrid w:val="0"/>
    </w:rPr>
  </w:style>
  <w:style w:type="character" w:customStyle="1" w:styleId="Char">
    <w:name w:val="نص حاشية سفلية Char"/>
    <w:basedOn w:val="a0"/>
    <w:link w:val="a3"/>
    <w:semiHidden/>
    <w:rsid w:val="00F31F7C"/>
    <w:rPr>
      <w:rFonts w:ascii="Times New Roman" w:eastAsia="Times New Roman" w:hAnsi="Times New Roman" w:cs="Traditional Arabic"/>
      <w:snapToGrid w:val="0"/>
      <w:sz w:val="20"/>
      <w:szCs w:val="20"/>
      <w:lang w:eastAsia="ar-SA"/>
    </w:rPr>
  </w:style>
  <w:style w:type="character" w:styleId="a4">
    <w:name w:val="footnote reference"/>
    <w:basedOn w:val="a0"/>
    <w:semiHidden/>
    <w:rsid w:val="00F31F7C"/>
    <w:rPr>
      <w:rFonts w:cs="Traditional Arabic"/>
      <w:vertAlign w:val="superscript"/>
    </w:rPr>
  </w:style>
  <w:style w:type="paragraph" w:styleId="a5">
    <w:name w:val="footer"/>
    <w:basedOn w:val="a"/>
    <w:link w:val="Char0"/>
    <w:uiPriority w:val="99"/>
    <w:rsid w:val="00F31F7C"/>
    <w:pPr>
      <w:tabs>
        <w:tab w:val="center" w:pos="4153"/>
        <w:tab w:val="right" w:pos="8306"/>
      </w:tabs>
    </w:pPr>
    <w:rPr>
      <w:snapToGrid w:val="0"/>
    </w:rPr>
  </w:style>
  <w:style w:type="character" w:customStyle="1" w:styleId="Char0">
    <w:name w:val="تذييل الصفحة Char"/>
    <w:basedOn w:val="a0"/>
    <w:link w:val="a5"/>
    <w:uiPriority w:val="99"/>
    <w:rsid w:val="00F31F7C"/>
    <w:rPr>
      <w:rFonts w:ascii="Times New Roman" w:eastAsia="Times New Roman" w:hAnsi="Times New Roman" w:cs="Traditional Arabic"/>
      <w:snapToGrid w:val="0"/>
      <w:sz w:val="20"/>
      <w:szCs w:val="20"/>
      <w:lang w:eastAsia="ar-SA"/>
    </w:rPr>
  </w:style>
  <w:style w:type="character" w:styleId="a6">
    <w:name w:val="page number"/>
    <w:basedOn w:val="a0"/>
    <w:rsid w:val="00F31F7C"/>
    <w:rPr>
      <w:rFonts w:cs="Traditional Arabic"/>
    </w:rPr>
  </w:style>
  <w:style w:type="paragraph" w:styleId="a7">
    <w:name w:val="Title"/>
    <w:basedOn w:val="a"/>
    <w:link w:val="Char1"/>
    <w:qFormat/>
    <w:rsid w:val="00F31F7C"/>
    <w:pPr>
      <w:jc w:val="center"/>
    </w:pPr>
  </w:style>
  <w:style w:type="character" w:customStyle="1" w:styleId="Char1">
    <w:name w:val="العنوان Char"/>
    <w:basedOn w:val="a0"/>
    <w:link w:val="a7"/>
    <w:rsid w:val="00F31F7C"/>
    <w:rPr>
      <w:rFonts w:ascii="Times New Roman" w:eastAsia="Times New Roman" w:hAnsi="Times New Roman" w:cs="Traditional Arabic"/>
      <w:sz w:val="20"/>
      <w:szCs w:val="20"/>
      <w:lang w:eastAsia="ar-SA"/>
    </w:rPr>
  </w:style>
  <w:style w:type="paragraph" w:styleId="a8">
    <w:name w:val="Body Text Indent"/>
    <w:basedOn w:val="a"/>
    <w:link w:val="Char2"/>
    <w:rsid w:val="00F31F7C"/>
    <w:pPr>
      <w:widowControl w:val="0"/>
      <w:ind w:firstLine="720"/>
      <w:jc w:val="lowKashida"/>
    </w:pPr>
  </w:style>
  <w:style w:type="character" w:customStyle="1" w:styleId="Char2">
    <w:name w:val="نص أساسي بمسافة بادئة Char"/>
    <w:basedOn w:val="a0"/>
    <w:link w:val="a8"/>
    <w:rsid w:val="00F31F7C"/>
    <w:rPr>
      <w:rFonts w:ascii="Times New Roman" w:eastAsia="Times New Roman" w:hAnsi="Times New Roman" w:cs="Traditional Arabic"/>
      <w:sz w:val="20"/>
      <w:szCs w:val="20"/>
      <w:lang w:eastAsia="ar-SA"/>
    </w:rPr>
  </w:style>
  <w:style w:type="paragraph" w:styleId="a9">
    <w:name w:val="header"/>
    <w:basedOn w:val="a"/>
    <w:link w:val="Char3"/>
    <w:uiPriority w:val="99"/>
    <w:unhideWhenUsed/>
    <w:rsid w:val="00F31F7C"/>
    <w:pPr>
      <w:tabs>
        <w:tab w:val="center" w:pos="4153"/>
        <w:tab w:val="right" w:pos="8306"/>
      </w:tabs>
    </w:pPr>
  </w:style>
  <w:style w:type="character" w:customStyle="1" w:styleId="Char3">
    <w:name w:val="رأس الصفحة Char"/>
    <w:basedOn w:val="a0"/>
    <w:link w:val="a9"/>
    <w:uiPriority w:val="99"/>
    <w:rsid w:val="00F31F7C"/>
    <w:rPr>
      <w:rFonts w:ascii="Times New Roman" w:eastAsia="Times New Roman" w:hAnsi="Times New Roman" w:cs="Traditional Arabic"/>
      <w:sz w:val="20"/>
      <w:szCs w:val="20"/>
      <w:lang w:eastAsia="ar-SA"/>
    </w:rPr>
  </w:style>
  <w:style w:type="paragraph" w:styleId="aa">
    <w:name w:val="Balloon Text"/>
    <w:basedOn w:val="a"/>
    <w:link w:val="Char4"/>
    <w:uiPriority w:val="99"/>
    <w:semiHidden/>
    <w:unhideWhenUsed/>
    <w:rsid w:val="00F31F7C"/>
    <w:rPr>
      <w:rFonts w:ascii="Tahoma" w:hAnsi="Tahoma" w:cs="Tahoma"/>
      <w:sz w:val="16"/>
      <w:szCs w:val="16"/>
    </w:rPr>
  </w:style>
  <w:style w:type="character" w:customStyle="1" w:styleId="Char4">
    <w:name w:val="نص في بالون Char"/>
    <w:basedOn w:val="a0"/>
    <w:link w:val="aa"/>
    <w:uiPriority w:val="99"/>
    <w:semiHidden/>
    <w:rsid w:val="00F31F7C"/>
    <w:rPr>
      <w:rFonts w:ascii="Tahoma" w:eastAsia="Times New Roman" w:hAnsi="Tahoma" w:cs="Tahoma"/>
      <w:sz w:val="16"/>
      <w:szCs w:val="16"/>
      <w:lang w:eastAsia="ar-SA"/>
    </w:rPr>
  </w:style>
  <w:style w:type="paragraph" w:styleId="20">
    <w:name w:val="Body Text Indent 2"/>
    <w:basedOn w:val="a"/>
    <w:link w:val="2Char0"/>
    <w:unhideWhenUsed/>
    <w:rsid w:val="00B1266C"/>
    <w:pPr>
      <w:spacing w:after="120" w:line="480" w:lineRule="auto"/>
      <w:ind w:left="283"/>
    </w:pPr>
  </w:style>
  <w:style w:type="character" w:customStyle="1" w:styleId="2Char0">
    <w:name w:val="نص أساسي بمسافة بادئة 2 Char"/>
    <w:basedOn w:val="a0"/>
    <w:link w:val="20"/>
    <w:rsid w:val="00B1266C"/>
    <w:rPr>
      <w:rFonts w:ascii="Times New Roman" w:eastAsia="Times New Roman" w:hAnsi="Times New Roman" w:cs="Traditional Arabic"/>
      <w:sz w:val="20"/>
      <w:szCs w:val="20"/>
      <w:lang w:eastAsia="ar-SA"/>
    </w:rPr>
  </w:style>
  <w:style w:type="paragraph" w:styleId="ab">
    <w:name w:val="Body Text"/>
    <w:basedOn w:val="a"/>
    <w:link w:val="Char5"/>
    <w:rsid w:val="00B1266C"/>
    <w:pPr>
      <w:spacing w:after="120"/>
    </w:pPr>
  </w:style>
  <w:style w:type="character" w:customStyle="1" w:styleId="Char5">
    <w:name w:val="نص أساسي Char"/>
    <w:basedOn w:val="a0"/>
    <w:link w:val="ab"/>
    <w:rsid w:val="00B1266C"/>
    <w:rPr>
      <w:rFonts w:ascii="Times New Roman" w:eastAsia="Times New Roman" w:hAnsi="Times New Roman" w:cs="Traditional Arabic"/>
      <w:sz w:val="20"/>
      <w:szCs w:val="20"/>
      <w:lang w:eastAsia="ar-SA"/>
    </w:rPr>
  </w:style>
  <w:style w:type="paragraph" w:styleId="3">
    <w:name w:val="Body Text Indent 3"/>
    <w:basedOn w:val="a"/>
    <w:link w:val="3Char"/>
    <w:uiPriority w:val="99"/>
    <w:semiHidden/>
    <w:unhideWhenUsed/>
    <w:rsid w:val="00B1266C"/>
    <w:pPr>
      <w:spacing w:after="120"/>
      <w:ind w:left="283"/>
    </w:pPr>
    <w:rPr>
      <w:sz w:val="16"/>
      <w:szCs w:val="16"/>
    </w:rPr>
  </w:style>
  <w:style w:type="character" w:customStyle="1" w:styleId="3Char">
    <w:name w:val="نص أساسي بمسافة بادئة 3 Char"/>
    <w:basedOn w:val="a0"/>
    <w:link w:val="3"/>
    <w:uiPriority w:val="99"/>
    <w:semiHidden/>
    <w:rsid w:val="00B1266C"/>
    <w:rPr>
      <w:rFonts w:ascii="Times New Roman" w:eastAsia="Times New Roman" w:hAnsi="Times New Roman" w:cs="Traditional Arabic"/>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A9E02-319B-4701-B02D-4D3B80104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118</Pages>
  <Words>14223</Words>
  <Characters>81072</Characters>
  <Application>Microsoft Office Word</Application>
  <DocSecurity>0</DocSecurity>
  <Lines>675</Lines>
  <Paragraphs>190</Paragraphs>
  <ScaleCrop>false</ScaleCrop>
  <HeadingPairs>
    <vt:vector size="2" baseType="variant">
      <vt:variant>
        <vt:lpstr>العنوان</vt:lpstr>
      </vt:variant>
      <vt:variant>
        <vt:i4>1</vt:i4>
      </vt:variant>
    </vt:vector>
  </HeadingPairs>
  <TitlesOfParts>
    <vt:vector size="1" baseType="lpstr">
      <vt:lpstr/>
    </vt:vector>
  </TitlesOfParts>
  <Company> </Company>
  <LinksUpToDate>false</LinksUpToDate>
  <CharactersWithSpaces>95105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17</cp:revision>
  <cp:lastPrinted>2015-01-17T10:44:00Z</cp:lastPrinted>
  <dcterms:created xsi:type="dcterms:W3CDTF">2015-01-03T16:20:00Z</dcterms:created>
  <dcterms:modified xsi:type="dcterms:W3CDTF">2016-05-11T19:51:00Z</dcterms:modified>
</cp:coreProperties>
</file>