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4E7" w:rsidRPr="000E44E7" w:rsidRDefault="000E44E7" w:rsidP="00EE42F9">
      <w:pPr>
        <w:bidi/>
        <w:spacing w:after="0" w:line="240" w:lineRule="auto"/>
        <w:outlineLvl w:val="2"/>
        <w:rPr>
          <w:rFonts w:ascii="Arial" w:eastAsia="Times New Roman" w:hAnsi="Arial" w:cs="Arial"/>
          <w:b/>
          <w:bCs/>
          <w:color w:val="4D4D4D"/>
          <w:sz w:val="27"/>
          <w:szCs w:val="27"/>
        </w:rPr>
      </w:pPr>
      <w:bookmarkStart w:id="0" w:name="_GoBack"/>
      <w:r w:rsidRPr="000E44E7">
        <w:rPr>
          <w:rFonts w:ascii="Arial" w:eastAsia="Times New Roman" w:hAnsi="Arial" w:cs="Arial"/>
          <w:b/>
          <w:bCs/>
          <w:color w:val="4D4D4D"/>
          <w:sz w:val="27"/>
          <w:szCs w:val="27"/>
          <w:rtl/>
        </w:rPr>
        <w:t>ا</w:t>
      </w:r>
      <w:r w:rsidR="00FC4670">
        <w:rPr>
          <w:rFonts w:ascii="Arial" w:eastAsia="Times New Roman" w:hAnsi="Arial" w:cs="Arial" w:hint="cs"/>
          <w:b/>
          <w:bCs/>
          <w:color w:val="4D4D4D"/>
          <w:sz w:val="27"/>
          <w:szCs w:val="27"/>
          <w:rtl/>
        </w:rPr>
        <w:t>لا</w:t>
      </w:r>
      <w:r w:rsidRPr="000E44E7">
        <w:rPr>
          <w:rFonts w:ascii="Arial" w:eastAsia="Times New Roman" w:hAnsi="Arial" w:cs="Arial"/>
          <w:b/>
          <w:bCs/>
          <w:color w:val="4D4D4D"/>
          <w:sz w:val="27"/>
          <w:szCs w:val="27"/>
          <w:rtl/>
        </w:rPr>
        <w:t>سـس الـتـصـمـيـمـي</w:t>
      </w:r>
      <w:r w:rsidR="00FC4670">
        <w:rPr>
          <w:rFonts w:ascii="Arial" w:eastAsia="Times New Roman" w:hAnsi="Arial" w:cs="Arial" w:hint="cs"/>
          <w:b/>
          <w:bCs/>
          <w:color w:val="4D4D4D"/>
          <w:sz w:val="27"/>
          <w:szCs w:val="27"/>
          <w:rtl/>
        </w:rPr>
        <w:t>ة</w:t>
      </w:r>
      <w:r w:rsidRPr="000E44E7">
        <w:rPr>
          <w:rFonts w:ascii="Arial" w:eastAsia="Times New Roman" w:hAnsi="Arial" w:cs="Arial"/>
          <w:b/>
          <w:bCs/>
          <w:color w:val="4D4D4D"/>
          <w:sz w:val="27"/>
          <w:szCs w:val="27"/>
          <w:rtl/>
        </w:rPr>
        <w:t xml:space="preserve"> للـمـراكـز الـتـجـاريـ</w:t>
      </w:r>
      <w:r w:rsidR="00FC4670">
        <w:rPr>
          <w:rFonts w:ascii="Arial" w:eastAsia="Times New Roman" w:hAnsi="Arial" w:cs="Arial" w:hint="cs"/>
          <w:b/>
          <w:bCs/>
          <w:color w:val="4D4D4D"/>
          <w:sz w:val="27"/>
          <w:szCs w:val="27"/>
          <w:rtl/>
        </w:rPr>
        <w:t>ة</w:t>
      </w:r>
      <w:r w:rsidRPr="000E44E7">
        <w:rPr>
          <w:rFonts w:ascii="Arial" w:eastAsia="Times New Roman" w:hAnsi="Arial" w:cs="Arial"/>
          <w:b/>
          <w:bCs/>
          <w:color w:val="4D4D4D"/>
          <w:sz w:val="27"/>
          <w:szCs w:val="27"/>
          <w:rtl/>
        </w:rPr>
        <w:t xml:space="preserve"> </w:t>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067CEC57" wp14:editId="01837916">
            <wp:extent cx="3048000" cy="2018030"/>
            <wp:effectExtent l="0" t="0" r="0" b="1270"/>
            <wp:docPr id="9" name="Picture 9" descr="http://3.bp.blogspot.com/-VyUgBIHqlhc/T000QZBk98I/AAAAAAAAAQI/MkuxpsegBNs/s320/shopping_mall_photo.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VyUgBIHqlhc/T000QZBk98I/AAAAAAAAAQI/MkuxpsegBNs/s320/shopping_mall_photo.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018030"/>
                    </a:xfrm>
                    <a:prstGeom prst="rect">
                      <a:avLst/>
                    </a:prstGeom>
                    <a:noFill/>
                    <a:ln>
                      <a:noFill/>
                    </a:ln>
                  </pic:spPr>
                </pic:pic>
              </a:graphicData>
            </a:graphic>
          </wp:inline>
        </w:drawing>
      </w:r>
    </w:p>
    <w:p w:rsidR="000E44E7" w:rsidRPr="000E44E7" w:rsidRDefault="000E44E7" w:rsidP="00EE42F9">
      <w:pPr>
        <w:bidi/>
        <w:spacing w:line="240" w:lineRule="auto"/>
        <w:rPr>
          <w:rFonts w:ascii="Arial" w:eastAsia="Times New Roman" w:hAnsi="Arial" w:cs="Arial"/>
          <w:color w:val="4D4D4D"/>
          <w:sz w:val="23"/>
          <w:szCs w:val="23"/>
          <w:rtl/>
        </w:rPr>
      </w:pPr>
      <w:r w:rsidRPr="000E44E7">
        <w:rPr>
          <w:rFonts w:ascii="Times New Roman" w:eastAsia="Times New Roman" w:hAnsi="Times New Roman" w:cs="Times New Roman"/>
          <w:color w:val="000000"/>
          <w:sz w:val="30"/>
          <w:szCs w:val="30"/>
          <w:rtl/>
        </w:rPr>
        <w:t>أولا:</w:t>
      </w:r>
      <w:r w:rsidRPr="000E44E7">
        <w:rPr>
          <w:rFonts w:ascii="Times New Roman" w:eastAsia="Times New Roman" w:hAnsi="Times New Roman" w:cs="Times New Roman"/>
          <w:color w:val="000000"/>
          <w:sz w:val="29"/>
          <w:szCs w:val="29"/>
          <w:rtl/>
        </w:rPr>
        <w:t>نظرا لأن المشروع متعدد الوظائف يوجد هناك عدة اتجاهات في تصميمه منها</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t xml:space="preserve">1. </w:t>
      </w:r>
      <w:r w:rsidRPr="000E44E7">
        <w:rPr>
          <w:rFonts w:ascii="Times New Roman" w:eastAsia="Times New Roman" w:hAnsi="Times New Roman" w:cs="Times New Roman"/>
          <w:color w:val="000000"/>
          <w:sz w:val="29"/>
          <w:szCs w:val="29"/>
          <w:rtl/>
        </w:rPr>
        <w:t>اعتبار المشروع كتلة معمارية واحدة تتوفر فيها عدة مداخل رئيسية أو فرعية يمكن الوصول منها إلى بهو داخلي رئيسي كبير يضم مجموعة من السلالم ويتفرع منه مجموعة من الطرقات التي تصل إلى عناصر المشروع 0</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t xml:space="preserve">2. </w:t>
      </w:r>
      <w:r w:rsidRPr="000E44E7">
        <w:rPr>
          <w:rFonts w:ascii="Times New Roman" w:eastAsia="Times New Roman" w:hAnsi="Times New Roman" w:cs="Times New Roman"/>
          <w:color w:val="000000"/>
          <w:sz w:val="29"/>
          <w:szCs w:val="29"/>
          <w:rtl/>
        </w:rPr>
        <w:t>تقسيم المشروع إلى أجزاء حسب الوظائف الموجودة فيه مع الربط الفراغي وإمكانية توفير مسطحات خضراء كمناطق مفتوحة مع الأخذ بعين الاعتبار علاقة العناصر المكونة للمشروع وتشكيله مع الوسط المحيط</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t xml:space="preserve">3. </w:t>
      </w:r>
      <w:r w:rsidRPr="000E44E7">
        <w:rPr>
          <w:rFonts w:ascii="Times New Roman" w:eastAsia="Times New Roman" w:hAnsi="Times New Roman" w:cs="Times New Roman"/>
          <w:color w:val="000000"/>
          <w:sz w:val="29"/>
          <w:szCs w:val="29"/>
          <w:rtl/>
        </w:rPr>
        <w:t xml:space="preserve">توزيع عناصر المشروع على أجنحة تتفرع من مركز توزيع </w:t>
      </w:r>
      <w:proofErr w:type="gramStart"/>
      <w:r w:rsidRPr="000E44E7">
        <w:rPr>
          <w:rFonts w:ascii="Times New Roman" w:eastAsia="Times New Roman" w:hAnsi="Times New Roman" w:cs="Times New Roman"/>
          <w:color w:val="000000"/>
          <w:sz w:val="29"/>
          <w:szCs w:val="29"/>
          <w:rtl/>
        </w:rPr>
        <w:t>رئيسي</w:t>
      </w:r>
      <w:r w:rsidRPr="000E44E7">
        <w:rPr>
          <w:rFonts w:ascii="Times New Roman" w:eastAsia="Times New Roman" w:hAnsi="Times New Roman" w:cs="Times New Roman"/>
          <w:color w:val="000000"/>
          <w:sz w:val="29"/>
          <w:szCs w:val="29"/>
        </w:rPr>
        <w:t xml:space="preserve"> .</w:t>
      </w:r>
      <w:proofErr w:type="gramEnd"/>
      <w:r w:rsidRPr="000E44E7">
        <w:rPr>
          <w:rFonts w:ascii="Times New Roman" w:eastAsia="Times New Roman" w:hAnsi="Times New Roman" w:cs="Times New Roman"/>
          <w:color w:val="000000"/>
          <w:sz w:val="29"/>
          <w:szCs w:val="29"/>
        </w:rPr>
        <w:br/>
        <w:t xml:space="preserve">4. </w:t>
      </w:r>
      <w:r w:rsidRPr="000E44E7">
        <w:rPr>
          <w:rFonts w:ascii="Times New Roman" w:eastAsia="Times New Roman" w:hAnsi="Times New Roman" w:cs="Times New Roman"/>
          <w:color w:val="000000"/>
          <w:sz w:val="29"/>
          <w:szCs w:val="29"/>
          <w:rtl/>
        </w:rPr>
        <w:t xml:space="preserve">توزيع عناصر المشروع بحرية في فراغ واحد كبير تحت سقف وبشكل </w:t>
      </w:r>
      <w:proofErr w:type="gramStart"/>
      <w:r w:rsidRPr="000E44E7">
        <w:rPr>
          <w:rFonts w:ascii="Times New Roman" w:eastAsia="Times New Roman" w:hAnsi="Times New Roman" w:cs="Times New Roman"/>
          <w:color w:val="000000"/>
          <w:sz w:val="29"/>
          <w:szCs w:val="29"/>
          <w:rtl/>
        </w:rPr>
        <w:t>منتظم</w:t>
      </w:r>
      <w:r w:rsidRPr="000E44E7">
        <w:rPr>
          <w:rFonts w:ascii="Times New Roman" w:eastAsia="Times New Roman" w:hAnsi="Times New Roman" w:cs="Times New Roman"/>
          <w:color w:val="000000"/>
          <w:sz w:val="29"/>
          <w:szCs w:val="29"/>
        </w:rPr>
        <w:t xml:space="preserve"> .</w:t>
      </w:r>
      <w:proofErr w:type="gramEnd"/>
      <w:r w:rsidRPr="000E44E7">
        <w:rPr>
          <w:rFonts w:ascii="Times New Roman" w:eastAsia="Times New Roman" w:hAnsi="Times New Roman" w:cs="Times New Roman"/>
          <w:color w:val="000000"/>
          <w:sz w:val="29"/>
          <w:szCs w:val="29"/>
        </w:rPr>
        <w:br/>
        <w:t xml:space="preserve">5. </w:t>
      </w:r>
      <w:r w:rsidRPr="000E44E7">
        <w:rPr>
          <w:rFonts w:ascii="Times New Roman" w:eastAsia="Times New Roman" w:hAnsi="Times New Roman" w:cs="Times New Roman"/>
          <w:color w:val="000000"/>
          <w:sz w:val="29"/>
          <w:szCs w:val="29"/>
          <w:rtl/>
        </w:rPr>
        <w:t>الخروج عن قاعدة المألوف في التصميم المعماري الذي يلتزم بالمحددات الوظيفية والإنشائية 0</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t xml:space="preserve">6. </w:t>
      </w:r>
      <w:r w:rsidRPr="000E44E7">
        <w:rPr>
          <w:rFonts w:ascii="Times New Roman" w:eastAsia="Times New Roman" w:hAnsi="Times New Roman" w:cs="Times New Roman"/>
          <w:color w:val="000000"/>
          <w:sz w:val="29"/>
          <w:szCs w:val="29"/>
          <w:rtl/>
        </w:rPr>
        <w:t>وضع محلات جذب الجمهور في موقع يضمن تنشيط حركة الجمهور ولذا لابد من معرفة المواقع السلبية لمناطق جذب الأطفال 0</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t xml:space="preserve">7. </w:t>
      </w:r>
      <w:r w:rsidRPr="000E44E7">
        <w:rPr>
          <w:rFonts w:ascii="Times New Roman" w:eastAsia="Times New Roman" w:hAnsi="Times New Roman" w:cs="Times New Roman"/>
          <w:color w:val="000000"/>
          <w:sz w:val="29"/>
          <w:szCs w:val="29"/>
          <w:rtl/>
        </w:rPr>
        <w:t>مراعاة التصميم والمساحات وأبعاد المركز التجاري بما ييسر حركة الجمهور من وإلى المركز وعدم تعارض حركة السيارات مع حركة المشاة 0</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t xml:space="preserve">8. </w:t>
      </w:r>
      <w:r w:rsidRPr="000E44E7">
        <w:rPr>
          <w:rFonts w:ascii="Times New Roman" w:eastAsia="Times New Roman" w:hAnsi="Times New Roman" w:cs="Times New Roman"/>
          <w:color w:val="000000"/>
          <w:sz w:val="29"/>
          <w:szCs w:val="29"/>
          <w:rtl/>
        </w:rPr>
        <w:t>تصنيف المحلات المتخصصة مع بعضها وعدم الخلط بين المحلات كأن تخلط محلات اللحوم مع المحلات الصناعية أو غيرها</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t xml:space="preserve">9. </w:t>
      </w:r>
      <w:r w:rsidRPr="000E44E7">
        <w:rPr>
          <w:rFonts w:ascii="Times New Roman" w:eastAsia="Times New Roman" w:hAnsi="Times New Roman" w:cs="Times New Roman"/>
          <w:color w:val="000000"/>
          <w:sz w:val="29"/>
          <w:szCs w:val="29"/>
          <w:rtl/>
        </w:rPr>
        <w:t xml:space="preserve">الارتفاع في </w:t>
      </w:r>
      <w:proofErr w:type="gramStart"/>
      <w:r w:rsidRPr="000E44E7">
        <w:rPr>
          <w:rFonts w:ascii="Times New Roman" w:eastAsia="Times New Roman" w:hAnsi="Times New Roman" w:cs="Times New Roman"/>
          <w:color w:val="000000"/>
          <w:sz w:val="29"/>
          <w:szCs w:val="29"/>
          <w:rtl/>
        </w:rPr>
        <w:t>المبنى</w:t>
      </w:r>
      <w:r w:rsidRPr="000E44E7">
        <w:rPr>
          <w:rFonts w:ascii="Times New Roman" w:eastAsia="Times New Roman" w:hAnsi="Times New Roman" w:cs="Times New Roman"/>
          <w:color w:val="000000"/>
          <w:sz w:val="29"/>
          <w:szCs w:val="29"/>
        </w:rPr>
        <w:t xml:space="preserve"> :</w:t>
      </w:r>
      <w:proofErr w:type="gramEnd"/>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t xml:space="preserve">• - </w:t>
      </w:r>
      <w:r w:rsidRPr="000E44E7">
        <w:rPr>
          <w:rFonts w:ascii="Times New Roman" w:eastAsia="Times New Roman" w:hAnsi="Times New Roman" w:cs="Times New Roman"/>
          <w:color w:val="000000"/>
          <w:sz w:val="29"/>
          <w:szCs w:val="29"/>
          <w:rtl/>
        </w:rPr>
        <w:t>الطابق الأرضي 4.5 – 5 متر</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t xml:space="preserve">• - </w:t>
      </w:r>
      <w:r w:rsidRPr="000E44E7">
        <w:rPr>
          <w:rFonts w:ascii="Times New Roman" w:eastAsia="Times New Roman" w:hAnsi="Times New Roman" w:cs="Times New Roman"/>
          <w:color w:val="000000"/>
          <w:sz w:val="29"/>
          <w:szCs w:val="29"/>
          <w:rtl/>
        </w:rPr>
        <w:t xml:space="preserve">الطابق الأول والمتكرر 3.75 – 4.5 </w:t>
      </w:r>
      <w:proofErr w:type="gramStart"/>
      <w:r w:rsidRPr="000E44E7">
        <w:rPr>
          <w:rFonts w:ascii="Times New Roman" w:eastAsia="Times New Roman" w:hAnsi="Times New Roman" w:cs="Times New Roman"/>
          <w:color w:val="000000"/>
          <w:sz w:val="29"/>
          <w:szCs w:val="29"/>
          <w:rtl/>
        </w:rPr>
        <w:t>متر</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 - </w:t>
      </w:r>
      <w:r w:rsidRPr="000E44E7">
        <w:rPr>
          <w:rFonts w:ascii="Times New Roman" w:eastAsia="Times New Roman" w:hAnsi="Times New Roman" w:cs="Times New Roman"/>
          <w:color w:val="000000"/>
          <w:sz w:val="29"/>
          <w:szCs w:val="29"/>
          <w:rtl/>
        </w:rPr>
        <w:t xml:space="preserve">الطابق الأخير 3.00 – 4.00 </w:t>
      </w:r>
      <w:proofErr w:type="gramStart"/>
      <w:r w:rsidRPr="000E44E7">
        <w:rPr>
          <w:rFonts w:ascii="Times New Roman" w:eastAsia="Times New Roman" w:hAnsi="Times New Roman" w:cs="Times New Roman"/>
          <w:color w:val="000000"/>
          <w:sz w:val="29"/>
          <w:szCs w:val="29"/>
          <w:rtl/>
        </w:rPr>
        <w:t>متر</w:t>
      </w:r>
      <w:r w:rsidRPr="000E44E7">
        <w:rPr>
          <w:rFonts w:ascii="Times New Roman" w:eastAsia="Times New Roman" w:hAnsi="Times New Roman" w:cs="Times New Roman"/>
          <w:color w:val="000000"/>
          <w:sz w:val="29"/>
          <w:szCs w:val="29"/>
        </w:rPr>
        <w:t xml:space="preserve"> .</w:t>
      </w:r>
      <w:proofErr w:type="gramEnd"/>
      <w:r w:rsidRPr="000E44E7">
        <w:rPr>
          <w:rFonts w:ascii="Times New Roman" w:eastAsia="Times New Roman" w:hAnsi="Times New Roman" w:cs="Times New Roman"/>
          <w:color w:val="000000"/>
          <w:sz w:val="29"/>
          <w:szCs w:val="29"/>
        </w:rPr>
        <w:br/>
        <w:t xml:space="preserve">10. </w:t>
      </w:r>
      <w:r w:rsidRPr="000E44E7">
        <w:rPr>
          <w:rFonts w:ascii="Times New Roman" w:eastAsia="Times New Roman" w:hAnsi="Times New Roman" w:cs="Times New Roman"/>
          <w:color w:val="000000"/>
          <w:sz w:val="29"/>
          <w:szCs w:val="29"/>
          <w:rtl/>
        </w:rPr>
        <w:t xml:space="preserve">يجب الأخذ بعين الاعتبار أن زائري المركز التجاري يستعملون سياراتهم ، لذا هناك نسبة بين عدد الزبائن وعدد مواقف السيارات ، فمثلاً في بعض البلاد يحسب موقف سيارة لكل 300 – 400 نسمة للتجديد 3 مرات يوميًا أو بأنساب النسبة من الواجهة </w:t>
      </w:r>
      <w:proofErr w:type="gramStart"/>
      <w:r w:rsidRPr="000E44E7">
        <w:rPr>
          <w:rFonts w:ascii="Times New Roman" w:eastAsia="Times New Roman" w:hAnsi="Times New Roman" w:cs="Times New Roman"/>
          <w:color w:val="000000"/>
          <w:sz w:val="29"/>
          <w:szCs w:val="29"/>
          <w:rtl/>
        </w:rPr>
        <w:t>الزجاجية</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4"/>
          <w:szCs w:val="34"/>
          <w:rtl/>
        </w:rPr>
        <w:t xml:space="preserve">ثانيا : </w:t>
      </w:r>
      <w:r w:rsidRPr="000E44E7">
        <w:rPr>
          <w:rFonts w:ascii="Times New Roman" w:eastAsia="Times New Roman" w:hAnsi="Times New Roman" w:cs="Times New Roman"/>
          <w:color w:val="000000"/>
          <w:sz w:val="29"/>
          <w:szCs w:val="29"/>
          <w:rtl/>
        </w:rPr>
        <w:t>تشكيل الواجهات</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 xml:space="preserve">يعتبر المشروع على صلة وثيقة بالعنصر البشري من خلال الأنشطة الإنسانية المختلفة التي يقدمها وبالتالي لابد أن تحترم الواجهات المقياس الإنساني في أبعادها بالإضافة إلى أن يتوفر فيها </w:t>
      </w:r>
      <w:r w:rsidRPr="000E44E7">
        <w:rPr>
          <w:rFonts w:ascii="Times New Roman" w:eastAsia="Times New Roman" w:hAnsi="Times New Roman" w:cs="Times New Roman"/>
          <w:color w:val="000000"/>
          <w:sz w:val="29"/>
          <w:szCs w:val="29"/>
          <w:rtl/>
        </w:rPr>
        <w:lastRenderedPageBreak/>
        <w:t>صراحة التعبير عن العناصر التي تحتويها</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كما يجب أن يراعى ارتباط العناصر المختلفة للمشروع بحيث يترك فيها أثرا جميلا ومحببا إلى النفس وذلك من خلال دراسة الواجهات بعناية, أيضا يجب أن تكون جذابة تعمل على جذب المتسوقين للمركز التجاري وتكون تشطيباتها من المواد ذات الجودة العالية وسهلة الصيانة وتتحمل الأحوال الجوية المختلفة وتأثيرات الإشعاع الشمسي</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4"/>
          <w:szCs w:val="34"/>
          <w:rtl/>
        </w:rPr>
        <w:t>ثالثا:</w:t>
      </w:r>
      <w:r w:rsidRPr="000E44E7">
        <w:rPr>
          <w:rFonts w:ascii="Times New Roman" w:eastAsia="Times New Roman" w:hAnsi="Times New Roman" w:cs="Times New Roman"/>
          <w:color w:val="000000"/>
          <w:sz w:val="29"/>
          <w:szCs w:val="29"/>
          <w:rtl/>
        </w:rPr>
        <w:t>الناحية الجمالية</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تعتبر من أهم عوامل الجذب حيث أن الناحية الجمالية تشكل عامل جذب محيط بالمشروع فيراعى أن يكون النسيج المحيط بالموقع يمثل إطلالة جيدة ومتميزة سواء بالمساحات الخضراء أو جمال الطرق المؤدية له أو ربطه بمناظر طبيعية كالبساتين والحدائق ........الخ 0</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4"/>
          <w:szCs w:val="34"/>
          <w:rtl/>
        </w:rPr>
        <w:t xml:space="preserve">رابعا : </w:t>
      </w:r>
      <w:r w:rsidRPr="000E44E7">
        <w:rPr>
          <w:rFonts w:ascii="Times New Roman" w:eastAsia="Times New Roman" w:hAnsi="Times New Roman" w:cs="Times New Roman"/>
          <w:color w:val="000000"/>
          <w:sz w:val="29"/>
          <w:szCs w:val="29"/>
          <w:rtl/>
        </w:rPr>
        <w:t>الإضاءة والتهوية والتوجيه { النواحي البيئية</w:t>
      </w:r>
      <w:r w:rsidRPr="000E44E7">
        <w:rPr>
          <w:rFonts w:ascii="Times New Roman" w:eastAsia="Times New Roman" w:hAnsi="Times New Roman" w:cs="Times New Roman"/>
          <w:color w:val="000000"/>
          <w:sz w:val="29"/>
          <w:szCs w:val="29"/>
        </w:rPr>
        <w:t xml:space="preserve"> }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يحتوى المشروع على عناصر متعددة ومختلفة المتطلبات من الناحية البيئية كالإضاءة والتهوية والتوجيه كل حسب وظيفته ونجاح المعماري في توفير الظروف المناسبة لكل عنصر يعطى قوة للمشروع</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4"/>
          <w:szCs w:val="34"/>
          <w:rtl/>
        </w:rPr>
        <w:t xml:space="preserve">خامسا : </w:t>
      </w:r>
      <w:r w:rsidRPr="000E44E7">
        <w:rPr>
          <w:rFonts w:ascii="Times New Roman" w:eastAsia="Times New Roman" w:hAnsi="Times New Roman" w:cs="Times New Roman"/>
          <w:color w:val="000000"/>
          <w:sz w:val="29"/>
          <w:szCs w:val="29"/>
          <w:rtl/>
        </w:rPr>
        <w:t>مواد البناء وطرق الإنشاء</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هناك العديد من طرق الإنشاء ومواد البناء ولا توجد قيود محددة لمباني الأنشطة ولكنها في الغالب يحكمها عاملان رئيسيان</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ا-الطابع المعماري للمبنى الذي يريده المصمم</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ب- العامل الاقتصادي</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8"/>
          <w:szCs w:val="38"/>
          <w:rtl/>
        </w:rPr>
        <w:t xml:space="preserve">سادسا : </w:t>
      </w:r>
      <w:r w:rsidRPr="000E44E7">
        <w:rPr>
          <w:rFonts w:ascii="Times New Roman" w:eastAsia="Times New Roman" w:hAnsi="Times New Roman" w:cs="Times New Roman"/>
          <w:color w:val="000000"/>
          <w:sz w:val="29"/>
          <w:szCs w:val="29"/>
          <w:rtl/>
        </w:rPr>
        <w:t>الاعتبارات الأمنية { النواحي الأمنية</w:t>
      </w:r>
      <w:r w:rsidRPr="000E44E7">
        <w:rPr>
          <w:rFonts w:ascii="Times New Roman" w:eastAsia="Times New Roman" w:hAnsi="Times New Roman" w:cs="Times New Roman"/>
          <w:color w:val="000000"/>
          <w:sz w:val="29"/>
          <w:szCs w:val="29"/>
        </w:rPr>
        <w:t xml:space="preserve"> }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لا بد من الأخذ بعين الاعتبار العديد من الاعتبارات الأمنية ضد كثير من التوقعات مثل سطو , سرقة,حريق,تخريب....... الخ , وعلاقة الأمن الخاص بالزوار والعاملين وتتوقف سهولة أو صعوبة تطبيق هذه الاعتبارات على التشكيل العمراني للمبنى نفسه ويمكن تحقيق الأمن الخارجي عن طريق</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أ‌- فصل مناطق التردد الدائم أو المستمر للجمهور فتكون محددة وواضحة 0</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ب‌- وقوع أجزاء العرض المكشوف داخل كتلة بنائية 0</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ت‌- تقليل الفتحات الخارجية 0</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ث‌- تجهيز المبنى بتجهيزات فنية والنظم المتبعة للإنذار والمكافحة</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8"/>
          <w:szCs w:val="38"/>
          <w:rtl/>
        </w:rPr>
        <w:t>أبعاد الممرات التجارية</w:t>
      </w:r>
      <w:r w:rsidRPr="000E44E7">
        <w:rPr>
          <w:rFonts w:ascii="Times New Roman" w:eastAsia="Times New Roman" w:hAnsi="Times New Roman" w:cs="Times New Roman"/>
          <w:color w:val="000000"/>
          <w:sz w:val="38"/>
          <w:szCs w:val="38"/>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4"/>
          <w:szCs w:val="34"/>
          <w:rtl/>
        </w:rPr>
        <w:t xml:space="preserve">أولا : </w:t>
      </w:r>
      <w:r w:rsidRPr="000E44E7">
        <w:rPr>
          <w:rFonts w:ascii="Times New Roman" w:eastAsia="Times New Roman" w:hAnsi="Times New Roman" w:cs="Times New Roman"/>
          <w:color w:val="000000"/>
          <w:sz w:val="29"/>
          <w:szCs w:val="29"/>
          <w:rtl/>
        </w:rPr>
        <w:t>عروض الممرات التجارية : يتم تحديد عروض الممرات التجارية بحيث يكون مناسبا لانتظار المتسوقين وحركتهم</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34"/>
          <w:szCs w:val="34"/>
          <w:rtl/>
        </w:rPr>
        <w:t>ثانيا:</w:t>
      </w:r>
      <w:r w:rsidRPr="000E44E7">
        <w:rPr>
          <w:rFonts w:ascii="Times New Roman" w:eastAsia="Times New Roman" w:hAnsi="Times New Roman" w:cs="Times New Roman"/>
          <w:color w:val="000000"/>
          <w:sz w:val="29"/>
          <w:szCs w:val="29"/>
          <w:rtl/>
        </w:rPr>
        <w:t>أطوال الممرات التجارية : يجب ألا يتعدى الممر التجاري عن 250 متر و إلا سوف يشعر المتسوق بالملل من طول الممر التجاري</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أشكال الممرات التجارية</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تأخذ الممرات التجارية إشكالا كثيرة فقد تكون خطية مستقيمة كما في مركز فيليزي بباريس أو خطية منكسرة علي شكل حرف</w:t>
      </w:r>
      <w:r w:rsidRPr="000E44E7">
        <w:rPr>
          <w:rFonts w:ascii="Times New Roman" w:eastAsia="Times New Roman" w:hAnsi="Times New Roman" w:cs="Times New Roman"/>
          <w:color w:val="000000"/>
          <w:sz w:val="29"/>
          <w:szCs w:val="29"/>
        </w:rPr>
        <w:t xml:space="preserve"> "L " </w:t>
      </w:r>
      <w:r w:rsidRPr="000E44E7">
        <w:rPr>
          <w:rFonts w:ascii="Times New Roman" w:eastAsia="Times New Roman" w:hAnsi="Times New Roman" w:cs="Times New Roman"/>
          <w:color w:val="000000"/>
          <w:sz w:val="29"/>
          <w:szCs w:val="29"/>
          <w:rtl/>
        </w:rPr>
        <w:t>أو علي هيئة حرف</w:t>
      </w:r>
      <w:r w:rsidRPr="000E44E7">
        <w:rPr>
          <w:rFonts w:ascii="Times New Roman" w:eastAsia="Times New Roman" w:hAnsi="Times New Roman" w:cs="Times New Roman"/>
          <w:color w:val="000000"/>
          <w:sz w:val="29"/>
          <w:szCs w:val="29"/>
        </w:rPr>
        <w:t xml:space="preserve"> T </w:t>
      </w:r>
      <w:r w:rsidRPr="000E44E7">
        <w:rPr>
          <w:rFonts w:ascii="Times New Roman" w:eastAsia="Times New Roman" w:hAnsi="Times New Roman" w:cs="Times New Roman"/>
          <w:color w:val="000000"/>
          <w:sz w:val="29"/>
          <w:szCs w:val="29"/>
          <w:rtl/>
        </w:rPr>
        <w:t xml:space="preserve">أو دائرية تحيط بالبهو الداخلي </w:t>
      </w:r>
      <w:r w:rsidRPr="000E44E7">
        <w:rPr>
          <w:rFonts w:ascii="Times New Roman" w:eastAsia="Times New Roman" w:hAnsi="Times New Roman" w:cs="Times New Roman"/>
          <w:color w:val="000000"/>
          <w:sz w:val="29"/>
          <w:szCs w:val="29"/>
          <w:rtl/>
        </w:rPr>
        <w:lastRenderedPageBreak/>
        <w:t>للمول 0</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عناصر الحركة الرأسية</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يعتبر وضع عناصر الاتصال الراسية مثل السلالم و المصاعد في غاية الأهمية و بصفة عامة فان السلالم الرئيسية و المصاعد ينبغي تجميعها أمام المدخل الرئيسي مباشرة و ذلك لكي يمر العملاء علي أقصي كمية من العرض و لا سيما أماكن السلع الرخيصة التي يتعرض غالبا بالأدوار الأرضية</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الأدراج : إن وضع الأدراج وعددها في هذه الأبنية مرتبط ارتباط وثيق بالحل المعماري بشكل أساسي وكذلك بالطابقية وبعدد الأشخاص المستخدمين للمبنى</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يتعلق عدد وعرض الأدراج بالمداخل والمخارج بعدد حذف 33% من أجل الرفوف </w:t>
      </w:r>
      <w:proofErr w:type="gramStart"/>
      <w:r w:rsidRPr="000E44E7">
        <w:rPr>
          <w:rFonts w:ascii="Times New Roman" w:eastAsia="Times New Roman" w:hAnsi="Times New Roman" w:cs="Times New Roman"/>
          <w:color w:val="000000"/>
          <w:sz w:val="29"/>
          <w:szCs w:val="29"/>
          <w:rtl/>
        </w:rPr>
        <w:t>والطاولات</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يحسب 15 شخص من أجل مساحة </w:t>
      </w:r>
      <w:proofErr w:type="gramStart"/>
      <w:r w:rsidRPr="000E44E7">
        <w:rPr>
          <w:rFonts w:ascii="Times New Roman" w:eastAsia="Times New Roman" w:hAnsi="Times New Roman" w:cs="Times New Roman"/>
          <w:color w:val="000000"/>
          <w:sz w:val="29"/>
          <w:szCs w:val="29"/>
          <w:rtl/>
        </w:rPr>
        <w:t>70م2</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تتباعد بيوت الدرج مسافة من 25 – </w:t>
      </w:r>
      <w:proofErr w:type="gramStart"/>
      <w:r w:rsidRPr="000E44E7">
        <w:rPr>
          <w:rFonts w:ascii="Times New Roman" w:eastAsia="Times New Roman" w:hAnsi="Times New Roman" w:cs="Times New Roman"/>
          <w:color w:val="000000"/>
          <w:sz w:val="29"/>
          <w:szCs w:val="29"/>
          <w:rtl/>
        </w:rPr>
        <w:t>30م</w:t>
      </w:r>
      <w:r w:rsidRPr="000E44E7">
        <w:rPr>
          <w:rFonts w:ascii="Times New Roman" w:eastAsia="Times New Roman" w:hAnsi="Times New Roman" w:cs="Times New Roman"/>
          <w:color w:val="000000"/>
          <w:sz w:val="29"/>
          <w:szCs w:val="29"/>
        </w:rPr>
        <w:t xml:space="preserve"> .</w:t>
      </w:r>
      <w:proofErr w:type="gramEnd"/>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ويمكن استعمال الأدراج في نفس الوقت كأدراج هروب، حيث يراعى في </w:t>
      </w:r>
      <w:proofErr w:type="gramStart"/>
      <w:r w:rsidRPr="000E44E7">
        <w:rPr>
          <w:rFonts w:ascii="Times New Roman" w:eastAsia="Times New Roman" w:hAnsi="Times New Roman" w:cs="Times New Roman"/>
          <w:color w:val="000000"/>
          <w:sz w:val="29"/>
          <w:szCs w:val="29"/>
          <w:rtl/>
        </w:rPr>
        <w:t>الإنشاء</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أن تكون مقاومة للحريق ومقاومة للعوامل </w:t>
      </w:r>
      <w:proofErr w:type="gramStart"/>
      <w:r w:rsidRPr="000E44E7">
        <w:rPr>
          <w:rFonts w:ascii="Times New Roman" w:eastAsia="Times New Roman" w:hAnsi="Times New Roman" w:cs="Times New Roman"/>
          <w:color w:val="000000"/>
          <w:sz w:val="29"/>
          <w:szCs w:val="29"/>
          <w:rtl/>
        </w:rPr>
        <w:t>الخارجية</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توفير مجموعة من المصاعد بالقرب منها خدمات </w:t>
      </w:r>
      <w:proofErr w:type="gramStart"/>
      <w:r w:rsidRPr="000E44E7">
        <w:rPr>
          <w:rFonts w:ascii="Times New Roman" w:eastAsia="Times New Roman" w:hAnsi="Times New Roman" w:cs="Times New Roman"/>
          <w:color w:val="000000"/>
          <w:sz w:val="29"/>
          <w:szCs w:val="29"/>
          <w:rtl/>
        </w:rPr>
        <w:t>وحمامات</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 </w:t>
      </w:r>
      <w:r w:rsidRPr="000E44E7">
        <w:rPr>
          <w:rFonts w:ascii="Times New Roman" w:eastAsia="Times New Roman" w:hAnsi="Times New Roman" w:cs="Times New Roman"/>
          <w:color w:val="000000"/>
          <w:sz w:val="29"/>
          <w:szCs w:val="29"/>
          <w:rtl/>
        </w:rPr>
        <w:t xml:space="preserve">يفضل أن يكون الدرج وخاصة في أدراج الهروب لأنها أسهل في الحركة </w:t>
      </w:r>
      <w:proofErr w:type="gramStart"/>
      <w:r w:rsidRPr="000E44E7">
        <w:rPr>
          <w:rFonts w:ascii="Times New Roman" w:eastAsia="Times New Roman" w:hAnsi="Times New Roman" w:cs="Times New Roman"/>
          <w:color w:val="000000"/>
          <w:sz w:val="29"/>
          <w:szCs w:val="29"/>
          <w:rtl/>
        </w:rPr>
        <w:t>وأسرع</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46"/>
          <w:szCs w:val="46"/>
          <w:shd w:val="clear" w:color="auto" w:fill="3D85C6"/>
          <w:rtl/>
        </w:rPr>
        <w:t>الإضاءة</w:t>
      </w:r>
      <w:r w:rsidRPr="000E44E7">
        <w:rPr>
          <w:rFonts w:ascii="Times New Roman" w:eastAsia="Times New Roman" w:hAnsi="Times New Roman" w:cs="Times New Roman"/>
          <w:color w:val="000000"/>
          <w:sz w:val="46"/>
          <w:szCs w:val="46"/>
          <w:shd w:val="clear" w:color="auto" w:fill="3D85C6"/>
        </w:rPr>
        <w:t>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تختلف الآراء فيما إذا كان يجب توفير إضاءة طبيعية , من عدمه , في المركز التجاري , ولذا فهناك اتجاهين في هذا النطاق</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الأول : يعتبر إن ضوء النهار مرغوبا فيه من الناحية النفسية لخلق بيئة ملائمة للتسوق</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الثاني : يفضل الإضاءة الصناعية</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ولكن مع ظهور الحاجة إلى الاقتصاد في الطاقة , فانه قد جرى التفكير في استخدام الإضاءة الطبيعية للمراكز التجارية , حيث تميل المراكز التجارية الحديثة للجوء إلى الإضاءة الطبيعية , ومن الممكن أن يتم ذلك عن طريق الأسقف الزجاجية , ويشمل التصميم المعتمد على الإضاءة الطبيعية وسائل التحكم في التأثير الغير مرغوب فيه لأشعة الشمس , ويتم التحويل إلى نظام الإضاءة الصناعية عند انخفاض معدل الإضاءة الطبيعية بنهاية النهار ,وذلك بواسطة خلايا كهر وضوئية</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ولابد للممرات التجارية أن يكون لها مستوى إضاءة مرتفعة وذلك لان مستويات الإضاءة المنخفضة للإضاءة في الممرات سوف يكون لها تأثير يبعث على الكآبة والإحباط لدى المتسوق , والمطلوب أن يسود شعور التشويق والجاذبية لدى المتسوق</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أسس تصميم الإضاءة في المركز التجاري</w:t>
      </w:r>
      <w:r w:rsidRPr="000E44E7">
        <w:rPr>
          <w:rFonts w:ascii="Times New Roman" w:eastAsia="Times New Roman" w:hAnsi="Times New Roman" w:cs="Times New Roman"/>
          <w:color w:val="000000"/>
          <w:sz w:val="29"/>
          <w:szCs w:val="29"/>
        </w:rPr>
        <w:t> </w:t>
      </w:r>
      <w:r w:rsidRPr="000E44E7">
        <w:rPr>
          <w:rFonts w:ascii="Times New Roman" w:eastAsia="Times New Roman" w:hAnsi="Times New Roman" w:cs="Times New Roman"/>
          <w:color w:val="000000"/>
          <w:sz w:val="29"/>
          <w:szCs w:val="29"/>
        </w:rPr>
        <w:br/>
        <w:t xml:space="preserve">1. </w:t>
      </w:r>
      <w:r w:rsidRPr="000E44E7">
        <w:rPr>
          <w:rFonts w:ascii="Times New Roman" w:eastAsia="Times New Roman" w:hAnsi="Times New Roman" w:cs="Times New Roman"/>
          <w:color w:val="000000"/>
          <w:sz w:val="29"/>
          <w:szCs w:val="29"/>
          <w:rtl/>
        </w:rPr>
        <w:t>يجب أن تدرج شدة كثافة الضوء فتزداد اتجاه المداخل والمخارج</w:t>
      </w:r>
      <w:r w:rsidRPr="000E44E7">
        <w:rPr>
          <w:rFonts w:ascii="Times New Roman" w:eastAsia="Times New Roman" w:hAnsi="Times New Roman" w:cs="Times New Roman"/>
          <w:color w:val="000000"/>
          <w:sz w:val="29"/>
          <w:szCs w:val="29"/>
        </w:rPr>
        <w:t xml:space="preserve"> . </w:t>
      </w:r>
      <w:r w:rsidRPr="000E44E7">
        <w:rPr>
          <w:rFonts w:ascii="Times New Roman" w:eastAsia="Times New Roman" w:hAnsi="Times New Roman" w:cs="Times New Roman"/>
          <w:color w:val="000000"/>
          <w:sz w:val="29"/>
          <w:szCs w:val="29"/>
        </w:rPr>
        <w:br/>
        <w:t xml:space="preserve">2. </w:t>
      </w:r>
      <w:r w:rsidRPr="000E44E7">
        <w:rPr>
          <w:rFonts w:ascii="Times New Roman" w:eastAsia="Times New Roman" w:hAnsi="Times New Roman" w:cs="Times New Roman"/>
          <w:color w:val="000000"/>
          <w:sz w:val="29"/>
          <w:szCs w:val="29"/>
          <w:rtl/>
        </w:rPr>
        <w:t xml:space="preserve">يجب أن تصمم نظم الإضاءة العامة بنظام تحويل يعمل </w:t>
      </w:r>
      <w:proofErr w:type="gramStart"/>
      <w:r w:rsidRPr="000E44E7">
        <w:rPr>
          <w:rFonts w:ascii="Times New Roman" w:eastAsia="Times New Roman" w:hAnsi="Times New Roman" w:cs="Times New Roman"/>
          <w:color w:val="000000"/>
          <w:sz w:val="29"/>
          <w:szCs w:val="29"/>
          <w:rtl/>
        </w:rPr>
        <w:t>أوتوماتيكيا</w:t>
      </w:r>
      <w:r w:rsidRPr="000E44E7">
        <w:rPr>
          <w:rFonts w:ascii="Times New Roman" w:eastAsia="Times New Roman" w:hAnsi="Times New Roman" w:cs="Times New Roman"/>
          <w:color w:val="000000"/>
          <w:sz w:val="29"/>
          <w:szCs w:val="29"/>
        </w:rPr>
        <w:t xml:space="preserve"> . </w:t>
      </w:r>
      <w:proofErr w:type="gramEnd"/>
      <w:r w:rsidRPr="000E44E7">
        <w:rPr>
          <w:rFonts w:ascii="Times New Roman" w:eastAsia="Times New Roman" w:hAnsi="Times New Roman" w:cs="Times New Roman"/>
          <w:color w:val="000000"/>
          <w:sz w:val="29"/>
          <w:szCs w:val="29"/>
        </w:rPr>
        <w:br/>
        <w:t xml:space="preserve">3. </w:t>
      </w:r>
      <w:r w:rsidRPr="000E44E7">
        <w:rPr>
          <w:rFonts w:ascii="Times New Roman" w:eastAsia="Times New Roman" w:hAnsi="Times New Roman" w:cs="Times New Roman"/>
          <w:color w:val="000000"/>
          <w:sz w:val="29"/>
          <w:szCs w:val="29"/>
          <w:rtl/>
        </w:rPr>
        <w:t xml:space="preserve">تصمم الإضاءة العامة (بتأثيرات خاصة) للإضاءة القوية للإعلانات والنباتات وأماكن الجلوس واللوحات </w:t>
      </w:r>
      <w:proofErr w:type="gramStart"/>
      <w:r w:rsidRPr="000E44E7">
        <w:rPr>
          <w:rFonts w:ascii="Times New Roman" w:eastAsia="Times New Roman" w:hAnsi="Times New Roman" w:cs="Times New Roman"/>
          <w:color w:val="000000"/>
          <w:sz w:val="29"/>
          <w:szCs w:val="29"/>
          <w:rtl/>
        </w:rPr>
        <w:t>الجدارية ,</w:t>
      </w:r>
      <w:proofErr w:type="gramEnd"/>
      <w:r w:rsidRPr="000E44E7">
        <w:rPr>
          <w:rFonts w:ascii="Times New Roman" w:eastAsia="Times New Roman" w:hAnsi="Times New Roman" w:cs="Times New Roman"/>
          <w:color w:val="000000"/>
          <w:sz w:val="29"/>
          <w:szCs w:val="29"/>
          <w:rtl/>
        </w:rPr>
        <w:t xml:space="preserve"> وألواح الديكور</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t xml:space="preserve">4. </w:t>
      </w:r>
      <w:r w:rsidRPr="000E44E7">
        <w:rPr>
          <w:rFonts w:ascii="Times New Roman" w:eastAsia="Times New Roman" w:hAnsi="Times New Roman" w:cs="Times New Roman"/>
          <w:color w:val="000000"/>
          <w:sz w:val="29"/>
          <w:szCs w:val="29"/>
          <w:rtl/>
        </w:rPr>
        <w:t>يجب أن تتوفر الإضاءة لأغراض الأمن بحيث تترك بعض المناطق مضاءة في غير ساعات التسوق</w:t>
      </w:r>
      <w:r w:rsidRPr="000E44E7">
        <w:rPr>
          <w:rFonts w:ascii="Times New Roman" w:eastAsia="Times New Roman" w:hAnsi="Times New Roman" w:cs="Times New Roman"/>
          <w:color w:val="000000"/>
          <w:sz w:val="29"/>
          <w:szCs w:val="29"/>
        </w:rPr>
        <w:t>.</w:t>
      </w:r>
      <w:r w:rsidRPr="000E44E7">
        <w:rPr>
          <w:rFonts w:ascii="Times New Roman" w:eastAsia="Times New Roman" w:hAnsi="Times New Roman" w:cs="Times New Roman"/>
          <w:color w:val="000000"/>
          <w:sz w:val="29"/>
          <w:szCs w:val="29"/>
        </w:rPr>
        <w:br/>
        <w:t xml:space="preserve">5. </w:t>
      </w:r>
      <w:r w:rsidRPr="000E44E7">
        <w:rPr>
          <w:rFonts w:ascii="Times New Roman" w:eastAsia="Times New Roman" w:hAnsi="Times New Roman" w:cs="Times New Roman"/>
          <w:color w:val="000000"/>
          <w:sz w:val="29"/>
          <w:szCs w:val="29"/>
          <w:rtl/>
        </w:rPr>
        <w:t xml:space="preserve">يجب تزويد مركز التسوق في مناطقه المختلفة بإضاءة طوارئ من نظام تشغيل بطاريات </w:t>
      </w:r>
      <w:r w:rsidRPr="000E44E7">
        <w:rPr>
          <w:rFonts w:ascii="Times New Roman" w:eastAsia="Times New Roman" w:hAnsi="Times New Roman" w:cs="Times New Roman"/>
          <w:color w:val="000000"/>
          <w:sz w:val="29"/>
          <w:szCs w:val="29"/>
          <w:rtl/>
        </w:rPr>
        <w:lastRenderedPageBreak/>
        <w:t xml:space="preserve">ويجب أن تكون حجرة البطاريات على حائط خارجي وتزود بتهوية طبيعية وميكانيكية للتخلص من </w:t>
      </w:r>
      <w:proofErr w:type="gramStart"/>
      <w:r w:rsidRPr="000E44E7">
        <w:rPr>
          <w:rFonts w:ascii="Times New Roman" w:eastAsia="Times New Roman" w:hAnsi="Times New Roman" w:cs="Times New Roman"/>
          <w:color w:val="000000"/>
          <w:sz w:val="29"/>
          <w:szCs w:val="29"/>
          <w:rtl/>
        </w:rPr>
        <w:t>الأدخنة</w:t>
      </w:r>
      <w:r w:rsidRPr="000E44E7">
        <w:rPr>
          <w:rFonts w:ascii="Times New Roman" w:eastAsia="Times New Roman" w:hAnsi="Times New Roman" w:cs="Times New Roman"/>
          <w:color w:val="000000"/>
          <w:sz w:val="29"/>
          <w:szCs w:val="29"/>
        </w:rPr>
        <w:t xml:space="preserve"> . </w:t>
      </w:r>
      <w:proofErr w:type="gramEnd"/>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line="240" w:lineRule="auto"/>
        <w:rPr>
          <w:rFonts w:ascii="Arial" w:eastAsia="Times New Roman" w:hAnsi="Arial" w:cs="Arial"/>
          <w:color w:val="4D4D4D"/>
          <w:sz w:val="23"/>
          <w:szCs w:val="23"/>
          <w:rtl/>
        </w:rPr>
      </w:pPr>
      <w:r w:rsidRPr="000E44E7">
        <w:rPr>
          <w:rFonts w:ascii="Times New Roman" w:eastAsia="Times New Roman" w:hAnsi="Times New Roman" w:cs="Times New Roman"/>
          <w:b/>
          <w:bCs/>
          <w:color w:val="3D85C6"/>
          <w:sz w:val="38"/>
          <w:szCs w:val="38"/>
          <w:rtl/>
        </w:rPr>
        <w:t>التشطيبات:</w:t>
      </w:r>
    </w:p>
    <w:p w:rsidR="000E44E7" w:rsidRPr="000E44E7" w:rsidRDefault="000E44E7" w:rsidP="00EE42F9">
      <w:pPr>
        <w:bidi/>
        <w:spacing w:after="240" w:line="240" w:lineRule="auto"/>
        <w:rPr>
          <w:rFonts w:ascii="Arial" w:eastAsia="Times New Roman" w:hAnsi="Arial" w:cs="Arial"/>
          <w:color w:val="4D4D4D"/>
          <w:sz w:val="23"/>
          <w:szCs w:val="23"/>
          <w:rtl/>
        </w:rPr>
      </w:pPr>
      <w:r w:rsidRPr="000E44E7">
        <w:rPr>
          <w:rFonts w:ascii="Times New Roman" w:eastAsia="Times New Roman" w:hAnsi="Times New Roman" w:cs="Times New Roman"/>
          <w:color w:val="000000"/>
          <w:sz w:val="42"/>
          <w:szCs w:val="42"/>
          <w:rtl/>
        </w:rPr>
        <w:t xml:space="preserve">الأسقـف المعلقــة </w:t>
      </w:r>
      <w:r w:rsidRPr="000E44E7">
        <w:rPr>
          <w:rFonts w:ascii="Times New Roman" w:eastAsia="Times New Roman" w:hAnsi="Times New Roman" w:cs="Times New Roman"/>
          <w:color w:val="000000"/>
          <w:sz w:val="34"/>
          <w:szCs w:val="34"/>
          <w:rtl/>
        </w:rPr>
        <w:t xml:space="preserve">: وتنقسم إلى </w:t>
      </w:r>
      <w:r w:rsidRPr="000E44E7">
        <w:rPr>
          <w:rFonts w:ascii="Times New Roman" w:eastAsia="Times New Roman" w:hAnsi="Times New Roman" w:cs="Times New Roman"/>
          <w:color w:val="000000"/>
          <w:sz w:val="33"/>
          <w:szCs w:val="33"/>
          <w:rtl/>
        </w:rPr>
        <w:t>:-</w:t>
      </w:r>
      <w:r w:rsidRPr="000E44E7">
        <w:rPr>
          <w:rFonts w:ascii="Times New Roman" w:eastAsia="Times New Roman" w:hAnsi="Times New Roman" w:cs="Times New Roman"/>
          <w:color w:val="000000"/>
          <w:rtl/>
        </w:rPr>
        <w:br/>
      </w:r>
      <w:r w:rsidRPr="000E44E7">
        <w:rPr>
          <w:rFonts w:ascii="Times New Roman" w:eastAsia="Times New Roman" w:hAnsi="Times New Roman" w:cs="Times New Roman"/>
          <w:color w:val="000000"/>
          <w:rtl/>
        </w:rPr>
        <w:br/>
      </w:r>
      <w:r w:rsidRPr="000E44E7">
        <w:rPr>
          <w:rFonts w:ascii="Times New Roman" w:eastAsia="Times New Roman" w:hAnsi="Times New Roman" w:cs="Times New Roman"/>
          <w:color w:val="000000"/>
          <w:sz w:val="33"/>
          <w:szCs w:val="33"/>
          <w:rtl/>
        </w:rPr>
        <w:t xml:space="preserve">1- </w:t>
      </w:r>
      <w:r w:rsidRPr="000E44E7">
        <w:rPr>
          <w:rFonts w:ascii="Times New Roman" w:eastAsia="Times New Roman" w:hAnsi="Times New Roman" w:cs="Times New Roman" w:hint="cs"/>
          <w:color w:val="000000"/>
          <w:sz w:val="33"/>
          <w:szCs w:val="33"/>
          <w:rtl/>
        </w:rPr>
        <w:t>أسقف جبسية</w:t>
      </w:r>
      <w:r w:rsidRPr="000E44E7">
        <w:rPr>
          <w:rFonts w:ascii="Times New Roman" w:eastAsia="Times New Roman" w:hAnsi="Times New Roman" w:cs="Times New Roman"/>
          <w:color w:val="000000"/>
          <w:sz w:val="33"/>
          <w:szCs w:val="33"/>
          <w:rtl/>
        </w:rPr>
        <w:t xml:space="preserve"> . </w:t>
      </w:r>
      <w:r w:rsidRPr="000E44E7">
        <w:rPr>
          <w:rFonts w:ascii="Times New Roman" w:eastAsia="Times New Roman" w:hAnsi="Times New Roman" w:cs="Times New Roman"/>
          <w:color w:val="000000"/>
          <w:rtl/>
        </w:rPr>
        <w:br/>
      </w:r>
      <w:r w:rsidRPr="000E44E7">
        <w:rPr>
          <w:rFonts w:ascii="Times New Roman" w:eastAsia="Times New Roman" w:hAnsi="Times New Roman" w:cs="Times New Roman"/>
          <w:color w:val="000000"/>
          <w:sz w:val="33"/>
          <w:szCs w:val="33"/>
          <w:rtl/>
        </w:rPr>
        <w:t xml:space="preserve">2- </w:t>
      </w:r>
      <w:r w:rsidRPr="000E44E7">
        <w:rPr>
          <w:rFonts w:ascii="Times New Roman" w:eastAsia="Times New Roman" w:hAnsi="Times New Roman" w:cs="Times New Roman" w:hint="cs"/>
          <w:color w:val="000000"/>
          <w:sz w:val="33"/>
          <w:szCs w:val="33"/>
          <w:rtl/>
        </w:rPr>
        <w:t>أسقف معدنية</w:t>
      </w:r>
      <w:r w:rsidRPr="000E44E7">
        <w:rPr>
          <w:rFonts w:ascii="Times New Roman" w:eastAsia="Times New Roman" w:hAnsi="Times New Roman" w:cs="Times New Roman"/>
          <w:color w:val="000000"/>
          <w:sz w:val="33"/>
          <w:szCs w:val="33"/>
          <w:rtl/>
        </w:rPr>
        <w:t xml:space="preserve"> .</w:t>
      </w:r>
      <w:r w:rsidRPr="000E44E7">
        <w:rPr>
          <w:rFonts w:ascii="Times New Roman" w:eastAsia="Times New Roman" w:hAnsi="Times New Roman" w:cs="Times New Roman"/>
          <w:color w:val="000000"/>
          <w:rtl/>
        </w:rPr>
        <w:br/>
      </w:r>
      <w:r w:rsidRPr="000E44E7">
        <w:rPr>
          <w:rFonts w:ascii="Times New Roman" w:eastAsia="Times New Roman" w:hAnsi="Times New Roman" w:cs="Times New Roman"/>
          <w:color w:val="000000"/>
          <w:rtl/>
        </w:rPr>
        <w:br/>
      </w:r>
      <w:r w:rsidRPr="000E44E7">
        <w:rPr>
          <w:rFonts w:ascii="Times New Roman" w:eastAsia="Times New Roman" w:hAnsi="Times New Roman" w:cs="Times New Roman"/>
          <w:color w:val="000000"/>
          <w:sz w:val="33"/>
          <w:szCs w:val="33"/>
          <w:rtl/>
        </w:rPr>
        <w:t>أولاً :الأسقف الجبسية :-</w:t>
      </w:r>
      <w:r w:rsidRPr="000E44E7">
        <w:rPr>
          <w:rFonts w:ascii="Times New Roman" w:eastAsia="Times New Roman" w:hAnsi="Times New Roman" w:cs="Times New Roman" w:hint="cs"/>
          <w:color w:val="000000"/>
          <w:sz w:val="33"/>
          <w:szCs w:val="33"/>
          <w:rtl/>
        </w:rPr>
        <w:t>يعتبر الجبس المادة الخام الأساسية لمعظم منتجات الأسقف المعلقة. حيث استخدام الجبس لفترات طويلة في البناء والتصميم الداخلي ويرجع ذلك لخصائصه الطبيعية المقاومة للحريق وخاصة عند استخدامه لإنتاج الألواح الجبسية وبلاطات الأسقف المعلقة، فالنتيجة دائمة وفعالة واقتصادية ومتعددة الاستعمال ومقاومة للحريق وسهلة الاستعمال لبناء الحوائط الداخلية والقواطيع والأسقف وبلاطات الأسقف بواجهة فينيل</w:t>
      </w:r>
      <w:r w:rsidRPr="000E44E7">
        <w:rPr>
          <w:rFonts w:ascii="Times New Roman" w:eastAsia="Times New Roman" w:hAnsi="Times New Roman" w:cs="Times New Roman"/>
          <w:color w:val="000000"/>
          <w:sz w:val="33"/>
          <w:szCs w:val="33"/>
          <w:rtl/>
        </w:rPr>
        <w:t xml:space="preserve"> . </w:t>
      </w:r>
      <w:r w:rsidRPr="000E44E7">
        <w:rPr>
          <w:rFonts w:ascii="Arial" w:eastAsia="Times New Roman" w:hAnsi="Arial" w:cs="Arial"/>
          <w:color w:val="4D4D4D"/>
          <w:sz w:val="23"/>
          <w:szCs w:val="23"/>
          <w:rtl/>
        </w:rPr>
        <w:br/>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2BC8EC4D" wp14:editId="561E1F5D">
            <wp:extent cx="3048000" cy="2280920"/>
            <wp:effectExtent l="0" t="0" r="0" b="5080"/>
            <wp:docPr id="8" name="Picture 8" descr="http://2.bp.blogspot.com/-v50SubRJevg/T0bC0hqq_VI/AAAAAAAAADs/Qlzsjm3Et_0/s320/4a4948fbdd7f2e2e1c2c3835d54e88d4.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v50SubRJevg/T0bC0hqq_VI/AAAAAAAAADs/Qlzsjm3Et_0/s320/4a4948fbdd7f2e2e1c2c3835d54e88d4.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0920"/>
                    </a:xfrm>
                    <a:prstGeom prst="rect">
                      <a:avLst/>
                    </a:prstGeom>
                    <a:noFill/>
                    <a:ln>
                      <a:noFill/>
                    </a:ln>
                  </pic:spPr>
                </pic:pic>
              </a:graphicData>
            </a:graphic>
          </wp:inline>
        </w:drawing>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240" w:line="240" w:lineRule="auto"/>
        <w:rPr>
          <w:rFonts w:ascii="Arial" w:eastAsia="Times New Roman" w:hAnsi="Arial" w:cs="Arial"/>
          <w:color w:val="4D4D4D"/>
          <w:sz w:val="23"/>
          <w:szCs w:val="23"/>
          <w:rtl/>
        </w:rPr>
      </w:pPr>
      <w:r w:rsidRPr="000E44E7">
        <w:rPr>
          <w:rFonts w:ascii="Times New Roman" w:eastAsia="Times New Roman" w:hAnsi="Times New Roman" w:cs="Times New Roman"/>
          <w:color w:val="000000"/>
          <w:sz w:val="33"/>
          <w:szCs w:val="33"/>
          <w:rtl/>
        </w:rPr>
        <w:t>وتنقسم الأسقف الجبسية إلى الأنواع التالية</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بلاطات جبسية ماصة للصوت</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بلاطات جبسية ماصة للصوت مقاس 60 × 60 سم سمك 9 ملم</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بلاطات جبسية مثقبة بثقوب قطر 6 ملم</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 xml:space="preserve">البلاطات مغطاة من الوجه بطبقة من الفنيل ومن الخلف بطبقة من الفيلم الأسود </w:t>
      </w:r>
      <w:r w:rsidRPr="000E44E7">
        <w:rPr>
          <w:rFonts w:ascii="Times New Roman" w:eastAsia="Times New Roman" w:hAnsi="Times New Roman" w:cs="Times New Roman"/>
          <w:color w:val="000000"/>
          <w:sz w:val="33"/>
          <w:szCs w:val="33"/>
          <w:rtl/>
        </w:rPr>
        <w:lastRenderedPageBreak/>
        <w:t>لامتصاص الصوت. ومغطاة من الجوانب بطبقة من الفينيل. وذلك لضمان أعلى حماية للبلاطة ضد الرطوبة – مقاومة للرطوبة بنسبة 95</w:t>
      </w:r>
      <w:r w:rsidRPr="000E44E7">
        <w:rPr>
          <w:rFonts w:ascii="Times New Roman" w:eastAsia="Times New Roman" w:hAnsi="Times New Roman" w:cs="Times New Roman"/>
          <w:color w:val="000000"/>
          <w:sz w:val="33"/>
          <w:szCs w:val="33"/>
        </w:rPr>
        <w:t>%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بلاطات جبسية بالفينيل</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بلاطات جبسية بالفينيل بمقاسات 60 × 60 سم ، 60 × 120 سم ، 60 × 150 سم</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وبسمك 9.5 مم و 12.5 مم</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مصنعة من ألواح جبسية إنتاج شركات ألمانية مغطاة بطبقة من الفينيل والخلف مغطى بطبقة من الألمونيوم فويل</w:t>
      </w:r>
      <w:r w:rsidRPr="000E44E7">
        <w:rPr>
          <w:rFonts w:ascii="Times New Roman" w:eastAsia="Times New Roman" w:hAnsi="Times New Roman" w:cs="Times New Roman"/>
          <w:color w:val="000000"/>
          <w:sz w:val="33"/>
          <w:szCs w:val="33"/>
        </w:rPr>
        <w:t>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البلاطات مقاومة للرطوبة بنسبة 90 % ، ومقاومة للحريق</w:t>
      </w:r>
      <w:r w:rsidRPr="000E44E7">
        <w:rPr>
          <w:rFonts w:ascii="Times New Roman" w:eastAsia="Times New Roman" w:hAnsi="Times New Roman" w:cs="Times New Roman"/>
          <w:color w:val="000000"/>
          <w:sz w:val="33"/>
          <w:szCs w:val="33"/>
        </w:rPr>
        <w:t>.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البلاطات قابلة للغسيل ومقاومة لنمو البكتريا</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أسقف بلاطات مخرمة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أسقف بلاطات جبسية مثقبة ذات حافة أو غاطسة أو مسطحة مصنوعة من ألواح جبسية سمك 9.5مم او12.5مم ومغلفة بطبقة من الـ</w:t>
      </w:r>
      <w:r w:rsidRPr="000E44E7">
        <w:rPr>
          <w:rFonts w:ascii="Times New Roman" w:eastAsia="Times New Roman" w:hAnsi="Times New Roman" w:cs="Times New Roman"/>
          <w:color w:val="000000"/>
          <w:sz w:val="33"/>
          <w:szCs w:val="33"/>
        </w:rPr>
        <w:t xml:space="preserve"> p v c </w:t>
      </w:r>
      <w:r w:rsidRPr="000E44E7">
        <w:rPr>
          <w:rFonts w:ascii="Times New Roman" w:eastAsia="Times New Roman" w:hAnsi="Times New Roman" w:cs="Times New Roman"/>
          <w:color w:val="000000"/>
          <w:sz w:val="33"/>
          <w:szCs w:val="33"/>
          <w:rtl/>
        </w:rPr>
        <w:t>أو الفينيل أو دهان بلاستيك قابل للغسيل وثقوب بقطر 6 مم أو 12 مم</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23"/>
          <w:szCs w:val="23"/>
        </w:rPr>
        <w:br/>
      </w:r>
      <w:r w:rsidRPr="000E44E7">
        <w:rPr>
          <w:rFonts w:ascii="Times New Roman" w:eastAsia="Times New Roman" w:hAnsi="Times New Roman" w:cs="Times New Roman"/>
          <w:color w:val="000000"/>
          <w:sz w:val="33"/>
          <w:szCs w:val="33"/>
          <w:rtl/>
        </w:rPr>
        <w:t>ثانيا ً: الأسقف المعدنية</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tl/>
        </w:rPr>
        <w:t>يعتبر الألمونيوم أو الصاج المجلفن المدهون الكتروستاتيك ببوية ضد البكتريا المادة الخام الأساسية للأسقف المعلقة المعدنية</w:t>
      </w:r>
      <w:r w:rsidRPr="000E44E7">
        <w:rPr>
          <w:rFonts w:ascii="Times New Roman" w:eastAsia="Times New Roman" w:hAnsi="Times New Roman" w:cs="Times New Roman"/>
          <w:color w:val="000000"/>
          <w:sz w:val="33"/>
          <w:szCs w:val="33"/>
        </w:rPr>
        <w:t>.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وتنقسم الأسقف المعدنية إلى الأنواع التالية</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أسقف معلقة معدنية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بلاطات معدنية مثقبة وغير مثقبة – بشفة و بدون شفة من الألمونيوم أو من الصاج المجلفن المدهون الكتروستاتيك ببوية ضد البكتريا بمقاسات 60×60 سم أو 60 × 120 سم، أو إمكانية تصنيع مقاسات خاصة طبقا لطلب العميل</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أسقف شرائح معدنية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عبارة عن شرائح الألمونيوم أو من الصاج المجلفن المدهون الكتروستاتيك ببوية ضد البكتريا بعرض 10سم – 15سم – 20 سم – 30 سم، تستخدم للمكاتب والشركات وصالات العرض المفتوحة والحمامات والمطابخ</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lang w:bidi="ar-EG"/>
        </w:rPr>
        <w:t>ا</w:t>
      </w:r>
      <w:r w:rsidRPr="000E44E7">
        <w:rPr>
          <w:rFonts w:ascii="Times New Roman" w:eastAsia="Times New Roman" w:hAnsi="Times New Roman" w:cs="Times New Roman"/>
          <w:color w:val="000000"/>
          <w:sz w:val="33"/>
          <w:szCs w:val="33"/>
          <w:rtl/>
        </w:rPr>
        <w:t>لمباني المختلفة واحتياجاتها</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lastRenderedPageBreak/>
        <w:br/>
      </w:r>
      <w:r w:rsidRPr="000E44E7">
        <w:rPr>
          <w:rFonts w:ascii="Times New Roman" w:eastAsia="Times New Roman" w:hAnsi="Times New Roman" w:cs="Times New Roman"/>
          <w:color w:val="000000"/>
          <w:sz w:val="33"/>
          <w:szCs w:val="33"/>
          <w:rtl/>
        </w:rPr>
        <w:t>مباني مكاتب الإدارية</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يقضي الناس حوالي 8000 ساعة كل عام في مكاتبهم وبالتالي من الخطأ اعتبار المكتب مجرد مكان عمل فقط فمن الضروري مراعاة الراحة في هذا المكان وجعله متوافقا مع الكثير من الوسائل التكنولوجية الحديثة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التصـميـم</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تعتبر منطقة الاستعلامات داخل المباني الإدارية هي عنوان الشركة لذا يجب الاهتمام بالألوان والإضاءة والديكور</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الإضـاءة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علي الرغم من أنه في معظم الأحيان يفضل الإضاءة الطبيعية إلا أن الكثير من المكاتب يستخدم الصناعية منها لخلق جو أكثر راحة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عـزل الصـوت</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من الصعب العمل والتركيز في جو صاخب فيجب تحديد الأماكن المجاورة التي تصدر منها الضوضاء</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الخدمـات المتكامـلة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الإضاءة، الميكروفونات، أجهزة التكيف، أجهزة رصد الدخان كلها يجب أن يحسب لها عند تعليق الأسقف</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مباني المحلات التجارية</w:t>
      </w:r>
      <w:r w:rsidRPr="000E44E7">
        <w:rPr>
          <w:rFonts w:ascii="Times New Roman" w:eastAsia="Times New Roman" w:hAnsi="Times New Roman" w:cs="Times New Roman"/>
          <w:color w:val="000000"/>
          <w:sz w:val="33"/>
          <w:szCs w:val="33"/>
        </w:rPr>
        <w:t xml:space="preserve"> :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عزل الصوت</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في جو المتجر نجد أن عزل الصوت عملية في غاية الأهمية كما هو الحال مع البنوك بالضبط</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مقاومة الحريق</w:t>
      </w:r>
      <w:r w:rsidRPr="000E44E7">
        <w:rPr>
          <w:rFonts w:ascii="Times New Roman" w:eastAsia="Times New Roman" w:hAnsi="Times New Roman" w:cs="Times New Roman"/>
          <w:color w:val="000000"/>
          <w:sz w:val="33"/>
          <w:szCs w:val="33"/>
        </w:rPr>
        <w:t xml:space="preserve"> :-</w:t>
      </w:r>
      <w:r w:rsidRPr="000E44E7">
        <w:rPr>
          <w:rFonts w:ascii="Times New Roman" w:eastAsia="Times New Roman" w:hAnsi="Times New Roman" w:cs="Times New Roman"/>
          <w:color w:val="000000"/>
          <w:sz w:val="33"/>
          <w:szCs w:val="33"/>
          <w:rtl/>
        </w:rPr>
        <w:t>وخصوصاً في تلك المناطق التي يرتادها العملاء بكثر حيث تكون السلامة للأفراد على رأس الأولويات</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lastRenderedPageBreak/>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الفك والتركيب</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ليس هناك أكثر تشتيتا من وجود زائر بالمتجر ويجرى في نفس الوقت إصلاحات للكهرباء أو يوجد تسرب للمياه من السقف مثلاً. ولذا فان استخدام منتج سهل الفك والتركيب ... مهم جداً</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المتـانة</w:t>
      </w:r>
      <w:r w:rsidRPr="000E44E7">
        <w:rPr>
          <w:rFonts w:ascii="Times New Roman" w:eastAsia="Times New Roman" w:hAnsi="Times New Roman" w:cs="Times New Roman"/>
          <w:color w:val="000000"/>
          <w:sz w:val="33"/>
          <w:szCs w:val="33"/>
        </w:rPr>
        <w:t xml:space="preserve"> :- </w:t>
      </w:r>
      <w:r w:rsidRPr="000E44E7">
        <w:rPr>
          <w:rFonts w:ascii="Times New Roman" w:eastAsia="Times New Roman" w:hAnsi="Times New Roman" w:cs="Times New Roman"/>
          <w:color w:val="000000"/>
          <w:sz w:val="33"/>
          <w:szCs w:val="33"/>
        </w:rPr>
        <w:br/>
      </w:r>
      <w:r w:rsidRPr="000E44E7">
        <w:rPr>
          <w:rFonts w:ascii="Times New Roman" w:eastAsia="Times New Roman" w:hAnsi="Times New Roman" w:cs="Times New Roman"/>
          <w:color w:val="000000"/>
          <w:sz w:val="33"/>
          <w:szCs w:val="33"/>
          <w:rtl/>
        </w:rPr>
        <w:t>الأسقف التي تتميز بمتانة عالية لها القدرة على مقاومة التلف الناتج عن إجراء عمليات الصيانة الدورية ... أصبحت ضرورة ملحة</w:t>
      </w:r>
      <w:r w:rsidRPr="000E44E7">
        <w:rPr>
          <w:rFonts w:ascii="Times New Roman" w:eastAsia="Times New Roman" w:hAnsi="Times New Roman" w:cs="Times New Roman"/>
          <w:color w:val="000000"/>
          <w:sz w:val="33"/>
          <w:szCs w:val="33"/>
        </w:rPr>
        <w:t xml:space="preserve"> . </w:t>
      </w:r>
    </w:p>
    <w:p w:rsidR="000E44E7" w:rsidRPr="000E44E7" w:rsidRDefault="000E44E7" w:rsidP="00EE42F9">
      <w:pPr>
        <w:bidi/>
        <w:spacing w:line="240" w:lineRule="auto"/>
        <w:rPr>
          <w:rFonts w:ascii="Arial" w:eastAsia="Times New Roman" w:hAnsi="Arial" w:cs="Arial"/>
          <w:color w:val="4D4D4D"/>
          <w:sz w:val="23"/>
          <w:szCs w:val="23"/>
          <w:rtl/>
        </w:rPr>
      </w:pPr>
    </w:p>
    <w:p w:rsidR="000E44E7" w:rsidRPr="000E44E7" w:rsidRDefault="000E44E7" w:rsidP="00EE42F9">
      <w:pPr>
        <w:bidi/>
        <w:spacing w:line="240" w:lineRule="auto"/>
        <w:rPr>
          <w:rFonts w:ascii="Arial" w:eastAsia="Times New Roman" w:hAnsi="Arial" w:cs="Arial"/>
          <w:color w:val="4D4D4D"/>
          <w:sz w:val="23"/>
          <w:szCs w:val="23"/>
          <w:rtl/>
        </w:rPr>
      </w:pPr>
      <w:r w:rsidRPr="000E44E7">
        <w:rPr>
          <w:rFonts w:ascii="Times New Roman" w:eastAsia="Times New Roman" w:hAnsi="Times New Roman" w:cs="Times New Roman"/>
          <w:color w:val="3D85C6"/>
          <w:sz w:val="38"/>
          <w:szCs w:val="38"/>
          <w:rtl/>
          <w:lang w:bidi="ar-EG"/>
        </w:rPr>
        <w:t xml:space="preserve">الارضيات المرتفعه </w:t>
      </w:r>
      <w:r w:rsidRPr="000E44E7">
        <w:rPr>
          <w:rFonts w:ascii="Times New Roman" w:eastAsia="Times New Roman" w:hAnsi="Times New Roman" w:cs="Times New Roman"/>
          <w:color w:val="3D85C6"/>
          <w:sz w:val="38"/>
          <w:szCs w:val="38"/>
        </w:rPr>
        <w:t xml:space="preserve">Raised Floor  </w:t>
      </w:r>
      <w:r w:rsidRPr="000E44E7">
        <w:rPr>
          <w:rFonts w:ascii="Times New Roman" w:eastAsia="Times New Roman" w:hAnsi="Times New Roman" w:cs="Times New Roman"/>
          <w:color w:val="3D85C6"/>
          <w:sz w:val="38"/>
          <w:szCs w:val="38"/>
          <w:rtl/>
          <w:lang w:bidi="ar-EG"/>
        </w:rPr>
        <w:t>  :</w:t>
      </w:r>
    </w:p>
    <w:p w:rsidR="000E44E7" w:rsidRPr="000E44E7" w:rsidRDefault="000E44E7" w:rsidP="00EE42F9">
      <w:pPr>
        <w:bidi/>
        <w:spacing w:after="0" w:line="240" w:lineRule="auto"/>
        <w:rPr>
          <w:rFonts w:ascii="Arial" w:eastAsia="Times New Roman" w:hAnsi="Arial" w:cs="Arial"/>
          <w:color w:val="4D4D4D"/>
          <w:sz w:val="23"/>
          <w:szCs w:val="23"/>
          <w:rtl/>
        </w:rPr>
      </w:pP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-أنواع البلاطات المستخدمة في الارضيات المرتفعة</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-أنواع البلاطات المستخدمة في تشطيب الارضيات المرتفعة</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-مميزات الارضيات المرتفعة</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-عيوب الارضيات المرتفعة</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-مشاكل تركيب الارضيات المرتفعة</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-أماكن استخدام الارضيات المرتفعة الأكثر شيوعا</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و قبل البدأ في موضوع البحث أحب أن أنوه على من يقرأ البحث أن يقول</w:t>
      </w:r>
      <w:r w:rsidRPr="000E44E7">
        <w:rPr>
          <w:rFonts w:ascii="Times New Roman" w:eastAsia="Times New Roman" w:hAnsi="Times New Roman" w:cs="Times New Roman"/>
          <w:color w:val="000000"/>
          <w:sz w:val="29"/>
          <w:szCs w:val="29"/>
          <w:rtl/>
        </w:rPr>
        <w:br/>
        <w:t>1-</w:t>
      </w:r>
      <w:r w:rsidRPr="000E44E7">
        <w:rPr>
          <w:rFonts w:ascii="Times New Roman" w:eastAsia="Times New Roman" w:hAnsi="Times New Roman" w:cs="Times New Roman" w:hint="cs"/>
          <w:color w:val="000000"/>
          <w:sz w:val="29"/>
          <w:szCs w:val="29"/>
          <w:rtl/>
        </w:rPr>
        <w:t>رأيه بصراحة في هذا البحث</w:t>
      </w:r>
      <w:r w:rsidRPr="000E44E7">
        <w:rPr>
          <w:rFonts w:ascii="Times New Roman" w:eastAsia="Times New Roman" w:hAnsi="Times New Roman" w:cs="Times New Roman"/>
          <w:color w:val="000000"/>
          <w:sz w:val="29"/>
          <w:szCs w:val="29"/>
          <w:rtl/>
        </w:rPr>
        <w:br/>
        <w:t>2-</w:t>
      </w:r>
      <w:r w:rsidRPr="000E44E7">
        <w:rPr>
          <w:rFonts w:ascii="Times New Roman" w:eastAsia="Times New Roman" w:hAnsi="Times New Roman" w:cs="Times New Roman" w:hint="cs"/>
          <w:color w:val="000000"/>
          <w:sz w:val="29"/>
          <w:szCs w:val="29"/>
          <w:rtl/>
        </w:rPr>
        <w:t>اذا كان هناك نقض فليكن نقض بناء</w:t>
      </w:r>
      <w:r w:rsidRPr="000E44E7">
        <w:rPr>
          <w:rFonts w:ascii="Times New Roman" w:eastAsia="Times New Roman" w:hAnsi="Times New Roman" w:cs="Times New Roman"/>
          <w:color w:val="000000"/>
          <w:sz w:val="29"/>
          <w:szCs w:val="29"/>
          <w:rtl/>
        </w:rPr>
        <w:br/>
        <w:t>3-</w:t>
      </w:r>
      <w:r w:rsidRPr="000E44E7">
        <w:rPr>
          <w:rFonts w:ascii="Times New Roman" w:eastAsia="Times New Roman" w:hAnsi="Times New Roman" w:cs="Times New Roman" w:hint="cs"/>
          <w:color w:val="000000"/>
          <w:sz w:val="29"/>
          <w:szCs w:val="29"/>
          <w:rtl/>
        </w:rPr>
        <w:t>أن يقوم بإبلاغي بالاخطاء إن وجدت "وهذا لأنه عمل بشري فلابد من وجود أخطاء</w:t>
      </w:r>
      <w:r w:rsidRPr="000E44E7">
        <w:rPr>
          <w:rFonts w:ascii="Times New Roman" w:eastAsia="Times New Roman" w:hAnsi="Times New Roman" w:cs="Times New Roman"/>
          <w:color w:val="000000"/>
          <w:sz w:val="29"/>
          <w:szCs w:val="29"/>
          <w:rtl/>
        </w:rPr>
        <w:t>"</w:t>
      </w:r>
      <w:r w:rsidRPr="000E44E7">
        <w:rPr>
          <w:rFonts w:ascii="Times New Roman" w:eastAsia="Times New Roman" w:hAnsi="Times New Roman" w:cs="Times New Roman"/>
          <w:color w:val="000000"/>
          <w:sz w:val="29"/>
          <w:szCs w:val="29"/>
          <w:rtl/>
        </w:rPr>
        <w:br/>
        <w:t>4-</w:t>
      </w:r>
      <w:r w:rsidRPr="000E44E7">
        <w:rPr>
          <w:rFonts w:ascii="Times New Roman" w:eastAsia="Times New Roman" w:hAnsi="Times New Roman" w:cs="Times New Roman" w:hint="cs"/>
          <w:color w:val="000000"/>
          <w:sz w:val="29"/>
          <w:szCs w:val="29"/>
          <w:rtl/>
        </w:rPr>
        <w:t>اذا وجد نقص في هذا البحث يقوم بإضافة المعلومات حتى يكتمل هذا البحث و لتعم الفائدة</w:t>
      </w:r>
      <w:r w:rsidRPr="000E44E7">
        <w:rPr>
          <w:rFonts w:ascii="Times New Roman" w:eastAsia="Times New Roman" w:hAnsi="Times New Roman" w:cs="Times New Roman"/>
          <w:color w:val="000000"/>
          <w:sz w:val="29"/>
          <w:szCs w:val="29"/>
          <w:rtl/>
        </w:rPr>
        <w:br/>
        <w:t>5-</w:t>
      </w:r>
      <w:r w:rsidRPr="000E44E7">
        <w:rPr>
          <w:rFonts w:ascii="Times New Roman" w:eastAsia="Times New Roman" w:hAnsi="Times New Roman" w:cs="Times New Roman" w:hint="cs"/>
          <w:color w:val="000000"/>
          <w:sz w:val="29"/>
          <w:szCs w:val="29"/>
          <w:rtl/>
        </w:rPr>
        <w:t>اذا كان هناك تساؤل يطرحه في المنتدى و نحاول نحن بمشيئة الله أن نقوم بالرد</w:t>
      </w:r>
      <w:r w:rsidRPr="000E44E7">
        <w:rPr>
          <w:rFonts w:ascii="Times New Roman" w:eastAsia="Times New Roman" w:hAnsi="Times New Roman" w:cs="Times New Roman"/>
          <w:color w:val="000000"/>
          <w:sz w:val="29"/>
          <w:szCs w:val="29"/>
          <w:rtl/>
        </w:rPr>
        <w:br/>
      </w:r>
      <w:r w:rsidRPr="000E44E7">
        <w:rPr>
          <w:rFonts w:ascii="Times New Roman" w:eastAsia="Times New Roman" w:hAnsi="Times New Roman" w:cs="Times New Roman" w:hint="cs"/>
          <w:color w:val="000000"/>
          <w:sz w:val="29"/>
          <w:szCs w:val="29"/>
          <w:rtl/>
        </w:rPr>
        <w:t>و قبل البدء في موضوعات البحت أحب أن أدعو و أقول اللهم أجعل هذا البحث مفيدا لمن يقرأه و أن تكون المعلومات التي به معلومات صحيحة و مفيدة</w:t>
      </w:r>
      <w:r w:rsidRPr="000E44E7">
        <w:rPr>
          <w:rFonts w:ascii="Times New Roman" w:eastAsia="Times New Roman" w:hAnsi="Times New Roman" w:cs="Times New Roman"/>
          <w:color w:val="000000"/>
          <w:sz w:val="29"/>
          <w:szCs w:val="29"/>
          <w:rtl/>
        </w:rPr>
        <w:t>.</w:t>
      </w:r>
      <w:r w:rsidRPr="000E44E7">
        <w:rPr>
          <w:rFonts w:ascii="Times New Roman" w:eastAsia="Times New Roman" w:hAnsi="Times New Roman" w:cs="Times New Roman"/>
          <w:color w:val="000000"/>
          <w:sz w:val="25"/>
          <w:szCs w:val="25"/>
          <w:rtl/>
        </w:rPr>
        <w:br/>
      </w: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lastRenderedPageBreak/>
        <w:drawing>
          <wp:inline distT="0" distB="0" distL="0" distR="0" wp14:anchorId="5CA60C83" wp14:editId="693AD807">
            <wp:extent cx="3048000" cy="1797050"/>
            <wp:effectExtent l="0" t="0" r="0" b="0"/>
            <wp:docPr id="7" name="Picture 7" descr="http://3.bp.blogspot.com/--dv8-eXIh3c/T0bHWIU8R6I/AAAAAAAAAEE/pcdmY_QsMgM/s320/z.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3.bp.blogspot.com/--dv8-eXIh3c/T0bHWIU8R6I/AAAAAAAAAEE/pcdmY_QsMgM/s320/z.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1797050"/>
                    </a:xfrm>
                    <a:prstGeom prst="rect">
                      <a:avLst/>
                    </a:prstGeom>
                    <a:noFill/>
                    <a:ln>
                      <a:noFill/>
                    </a:ln>
                  </pic:spPr>
                </pic:pic>
              </a:graphicData>
            </a:graphic>
          </wp:inline>
        </w:drawing>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117E679A" wp14:editId="3959375E">
            <wp:extent cx="2858770" cy="2406650"/>
            <wp:effectExtent l="0" t="0" r="0" b="0"/>
            <wp:docPr id="6" name="Picture 6" descr="http://2.bp.blogspot.com/-IL4jrE8CLWE/T0bHXdbS7YI/AAAAAAAAAEM/WJwLhxZnCZY/s1600/zzz.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IL4jrE8CLWE/T0bHXdbS7YI/AAAAAAAAAEM/WJwLhxZnCZY/s1600/zzz.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8770" cy="2406650"/>
                    </a:xfrm>
                    <a:prstGeom prst="rect">
                      <a:avLst/>
                    </a:prstGeom>
                    <a:noFill/>
                    <a:ln>
                      <a:noFill/>
                    </a:ln>
                  </pic:spPr>
                </pic:pic>
              </a:graphicData>
            </a:graphic>
          </wp:inline>
        </w:drawing>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2EADE25F" wp14:editId="5FD22C74">
            <wp:extent cx="3048000" cy="1849755"/>
            <wp:effectExtent l="0" t="0" r="0" b="0"/>
            <wp:docPr id="5" name="Picture 5" descr="http://4.bp.blogspot.com/-enb36oyD2ik/T0bHx0zvsPI/AAAAAAAAAEU/JhrAZ1zribQ/s320/zz.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enb36oyD2ik/T0bHx0zvsPI/AAAAAAAAAEU/JhrAZ1zribQ/s320/zz.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0" cy="1849755"/>
                    </a:xfrm>
                    <a:prstGeom prst="rect">
                      <a:avLst/>
                    </a:prstGeom>
                    <a:noFill/>
                    <a:ln>
                      <a:noFill/>
                    </a:ln>
                  </pic:spPr>
                </pic:pic>
              </a:graphicData>
            </a:graphic>
          </wp:inline>
        </w:drawing>
      </w:r>
    </w:p>
    <w:p w:rsidR="000E44E7" w:rsidRPr="000E44E7" w:rsidRDefault="000E44E7" w:rsidP="00EE42F9">
      <w:pPr>
        <w:bidi/>
        <w:spacing w:line="240" w:lineRule="auto"/>
        <w:rPr>
          <w:rFonts w:ascii="Arial" w:eastAsia="Times New Roman" w:hAnsi="Arial" w:cs="Arial"/>
          <w:color w:val="4D4D4D"/>
          <w:sz w:val="23"/>
          <w:szCs w:val="23"/>
          <w:rtl/>
        </w:rPr>
      </w:pP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Times New Roman" w:eastAsia="Times New Roman" w:hAnsi="Times New Roman" w:cs="Times New Roman"/>
          <w:color w:val="000000"/>
          <w:sz w:val="29"/>
          <w:szCs w:val="29"/>
          <w:rtl/>
        </w:rPr>
        <w:t>فعرفنا مما سبق أن الارضيات المرتفعة هي بلاطات 60سم*60سم حملت على شاسيهات "حوامل" أربع و يكون نسبة ارتفاعها عن الارض الاصلية تتراوح بين 10سم : 90سم</w:t>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Times New Roman" w:eastAsia="Times New Roman" w:hAnsi="Times New Roman" w:cs="Times New Roman"/>
          <w:color w:val="000000"/>
          <w:sz w:val="29"/>
          <w:szCs w:val="29"/>
        </w:rPr>
        <w:br/>
      </w:r>
      <w:r w:rsidRPr="000E44E7">
        <w:rPr>
          <w:rFonts w:ascii="Arial" w:eastAsia="Times New Roman" w:hAnsi="Arial" w:cs="Arial"/>
          <w:color w:val="4D4D4D"/>
          <w:sz w:val="23"/>
          <w:szCs w:val="23"/>
          <w:rtl/>
        </w:rPr>
        <w:br/>
      </w:r>
      <w:r w:rsidRPr="000E44E7">
        <w:rPr>
          <w:rFonts w:ascii="Times New Roman" w:eastAsia="Times New Roman" w:hAnsi="Times New Roman" w:cs="Times New Roman"/>
          <w:color w:val="000000"/>
          <w:sz w:val="29"/>
          <w:szCs w:val="29"/>
        </w:rPr>
        <w:lastRenderedPageBreak/>
        <w:br/>
      </w:r>
      <w:r w:rsidRPr="000E44E7">
        <w:rPr>
          <w:rFonts w:ascii="Arial" w:eastAsia="Times New Roman" w:hAnsi="Arial" w:cs="Arial"/>
          <w:color w:val="4D4D4D"/>
          <w:sz w:val="23"/>
          <w:szCs w:val="23"/>
          <w:rtl/>
        </w:rPr>
        <w:br/>
      </w:r>
    </w:p>
    <w:p w:rsidR="000E44E7" w:rsidRPr="000E44E7" w:rsidRDefault="000E44E7" w:rsidP="00EE42F9">
      <w:pPr>
        <w:bidi/>
        <w:spacing w:line="240" w:lineRule="auto"/>
        <w:rPr>
          <w:rFonts w:ascii="Arial" w:eastAsia="Times New Roman" w:hAnsi="Arial" w:cs="Arial"/>
          <w:color w:val="4D4D4D"/>
          <w:sz w:val="23"/>
          <w:szCs w:val="23"/>
          <w:rtl/>
        </w:rPr>
      </w:pPr>
      <w:ins w:id="1" w:author="Unknown">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ins>
      <w:r w:rsidRPr="000E44E7">
        <w:rPr>
          <w:rFonts w:ascii="Times New Roman" w:eastAsia="Times New Roman" w:hAnsi="Times New Roman" w:cs="Times New Roman"/>
          <w:color w:val="000000"/>
          <w:sz w:val="29"/>
          <w:szCs w:val="29"/>
        </w:rPr>
        <w:br/>
      </w:r>
      <w:r w:rsidRPr="000E44E7">
        <w:rPr>
          <w:rFonts w:ascii="Arial" w:eastAsia="Times New Roman" w:hAnsi="Arial" w:cs="Arial"/>
          <w:color w:val="4D4D4D"/>
          <w:sz w:val="23"/>
          <w:szCs w:val="23"/>
          <w:rtl/>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Times New Roman" w:eastAsia="Times New Roman" w:hAnsi="Times New Roman" w:cs="Times New Roman"/>
          <w:color w:val="000000"/>
          <w:sz w:val="29"/>
          <w:szCs w:val="29"/>
          <w:rtl/>
        </w:rPr>
        <w:t>و يكون سمك البلاطات تقريبيا 25مم من الوسط و من الاطراف التي يثبت عليها الحوامل 40مم تقريبيا و يكون على حوزافها الاربع شرائط بلاستيكية</w:t>
      </w:r>
      <w:r w:rsidRPr="000E44E7">
        <w:rPr>
          <w:rFonts w:ascii="Arial" w:eastAsia="Times New Roman" w:hAnsi="Arial" w:cs="Arial"/>
          <w:color w:val="4D4D4D"/>
          <w:sz w:val="23"/>
          <w:szCs w:val="23"/>
          <w:rtl/>
        </w:rPr>
        <w:br/>
      </w:r>
      <w:ins w:id="2" w:author="Unknown">
        <w:r w:rsidRPr="000E44E7">
          <w:rPr>
            <w:rFonts w:ascii="Times New Roman" w:eastAsia="Times New Roman" w:hAnsi="Times New Roman" w:cs="Times New Roman"/>
            <w:color w:val="000000"/>
            <w:sz w:val="29"/>
            <w:szCs w:val="29"/>
          </w:rPr>
          <w:br/>
          <w:t xml:space="preserve">3- </w:t>
        </w:r>
        <w:r w:rsidRPr="000E44E7">
          <w:rPr>
            <w:rFonts w:ascii="Times New Roman" w:eastAsia="Times New Roman" w:hAnsi="Times New Roman" w:cs="Times New Roman"/>
            <w:color w:val="000000"/>
            <w:sz w:val="29"/>
            <w:szCs w:val="29"/>
            <w:rtl/>
          </w:rPr>
          <w:t>بلاطات</w:t>
        </w:r>
        <w:r w:rsidRPr="000E44E7">
          <w:rPr>
            <w:rFonts w:ascii="Times New Roman" w:eastAsia="Times New Roman" w:hAnsi="Times New Roman" w:cs="Times New Roman"/>
            <w:color w:val="000000"/>
            <w:sz w:val="29"/>
            <w:szCs w:val="29"/>
          </w:rPr>
          <w:t xml:space="preserve"> </w:t>
        </w:r>
        <w:proofErr w:type="spellStart"/>
        <w:r w:rsidRPr="000E44E7">
          <w:rPr>
            <w:rFonts w:ascii="Times New Roman" w:eastAsia="Times New Roman" w:hAnsi="Times New Roman" w:cs="Times New Roman"/>
            <w:color w:val="000000"/>
            <w:sz w:val="29"/>
            <w:szCs w:val="29"/>
          </w:rPr>
          <w:t>woodcor</w:t>
        </w:r>
        <w:proofErr w:type="spellEnd"/>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 هي عبارة عن بلاطات من الخشب تم ضغطه لزيادة المقدرة التحميلية عليه و يكون عليه طبقة من الصلب</w:t>
        </w:r>
        <w:r w:rsidRPr="000E44E7">
          <w:rPr>
            <w:rFonts w:ascii="Times New Roman" w:eastAsia="Times New Roman" w:hAnsi="Times New Roman" w:cs="Times New Roman"/>
            <w:color w:val="000000"/>
            <w:sz w:val="29"/>
            <w:szCs w:val="29"/>
          </w:rPr>
          <w:t xml:space="preserve"> steel </w:t>
        </w:r>
        <w:r w:rsidRPr="000E44E7">
          <w:rPr>
            <w:rFonts w:ascii="Times New Roman" w:eastAsia="Times New Roman" w:hAnsi="Times New Roman" w:cs="Times New Roman"/>
            <w:color w:val="000000"/>
            <w:sz w:val="29"/>
            <w:szCs w:val="29"/>
            <w:rtl/>
          </w:rPr>
          <w:t>أعلى و أسف البلاطة و يوضع علية من جهة و احده و هي جهة التشطيب طبقة من الفينيل</w:t>
        </w:r>
        <w:r w:rsidRPr="000E44E7">
          <w:rPr>
            <w:rFonts w:ascii="Times New Roman" w:eastAsia="Times New Roman" w:hAnsi="Times New Roman" w:cs="Times New Roman"/>
            <w:color w:val="000000"/>
            <w:sz w:val="29"/>
            <w:szCs w:val="29"/>
          </w:rPr>
          <w:t xml:space="preserve"> , HPL </w:t>
        </w:r>
        <w:r w:rsidRPr="000E44E7">
          <w:rPr>
            <w:rFonts w:ascii="Times New Roman" w:eastAsia="Times New Roman" w:hAnsi="Times New Roman" w:cs="Times New Roman"/>
            <w:color w:val="000000"/>
            <w:sz w:val="29"/>
            <w:szCs w:val="29"/>
            <w:rtl/>
          </w:rPr>
          <w:t>، المطاط , المشمع</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 يكون سمك البلاطة 40مم تقريبا و بها على حوافها الاربع شرائط بيلاستيكية</w:t>
        </w:r>
        <w:r w:rsidRPr="000E44E7">
          <w:rPr>
            <w:rFonts w:ascii="Times New Roman" w:eastAsia="Times New Roman" w:hAnsi="Times New Roman" w:cs="Times New Roman"/>
            <w:color w:val="000000"/>
            <w:sz w:val="29"/>
            <w:szCs w:val="29"/>
          </w:rPr>
          <w:br/>
          <w:t xml:space="preserve">4- </w:t>
        </w:r>
        <w:r w:rsidRPr="000E44E7">
          <w:rPr>
            <w:rFonts w:ascii="Times New Roman" w:eastAsia="Times New Roman" w:hAnsi="Times New Roman" w:cs="Times New Roman"/>
            <w:color w:val="000000"/>
            <w:sz w:val="29"/>
            <w:szCs w:val="29"/>
            <w:rtl/>
          </w:rPr>
          <w:t>بلاطات</w:t>
        </w:r>
        <w:r w:rsidRPr="000E44E7">
          <w:rPr>
            <w:rFonts w:ascii="Times New Roman" w:eastAsia="Times New Roman" w:hAnsi="Times New Roman" w:cs="Times New Roman"/>
            <w:color w:val="000000"/>
            <w:sz w:val="29"/>
            <w:szCs w:val="29"/>
          </w:rPr>
          <w:t xml:space="preserve"> </w:t>
        </w:r>
        <w:proofErr w:type="spellStart"/>
        <w:r w:rsidRPr="000E44E7">
          <w:rPr>
            <w:rFonts w:ascii="Times New Roman" w:eastAsia="Times New Roman" w:hAnsi="Times New Roman" w:cs="Times New Roman"/>
            <w:color w:val="000000"/>
            <w:sz w:val="29"/>
            <w:szCs w:val="29"/>
          </w:rPr>
          <w:t>Fibebcor</w:t>
        </w:r>
        <w:proofErr w:type="spellEnd"/>
        <w:r w:rsidRPr="000E44E7">
          <w:rPr>
            <w:rFonts w:ascii="Times New Roman" w:eastAsia="Times New Roman" w:hAnsi="Times New Roman" w:cs="Times New Roman"/>
            <w:color w:val="000000"/>
            <w:sz w:val="29"/>
            <w:szCs w:val="29"/>
          </w:rPr>
          <w:t xml:space="preserve"> </w:t>
        </w:r>
        <w:proofErr w:type="spellStart"/>
        <w:r w:rsidRPr="000E44E7">
          <w:rPr>
            <w:rFonts w:ascii="Times New Roman" w:eastAsia="Times New Roman" w:hAnsi="Times New Roman" w:cs="Times New Roman"/>
            <w:color w:val="000000"/>
            <w:sz w:val="29"/>
            <w:szCs w:val="29"/>
          </w:rPr>
          <w:t>calcum</w:t>
        </w:r>
        <w:proofErr w:type="spellEnd"/>
        <w:r w:rsidRPr="000E44E7">
          <w:rPr>
            <w:rFonts w:ascii="Times New Roman" w:eastAsia="Times New Roman" w:hAnsi="Times New Roman" w:cs="Times New Roman"/>
            <w:color w:val="000000"/>
            <w:sz w:val="29"/>
            <w:szCs w:val="29"/>
          </w:rPr>
          <w:t xml:space="preserve"> </w:t>
        </w:r>
        <w:proofErr w:type="spellStart"/>
        <w:r w:rsidRPr="000E44E7">
          <w:rPr>
            <w:rFonts w:ascii="Times New Roman" w:eastAsia="Times New Roman" w:hAnsi="Times New Roman" w:cs="Times New Roman"/>
            <w:color w:val="000000"/>
            <w:sz w:val="29"/>
            <w:szCs w:val="29"/>
          </w:rPr>
          <w:t>sulphate</w:t>
        </w:r>
        <w:proofErr w:type="spellEnd"/>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 هي بلاطات تكون خليط من الاسمنت مع الفايبر و عليها قطعتين من الصلب</w:t>
        </w:r>
        <w:r w:rsidRPr="000E44E7">
          <w:rPr>
            <w:rFonts w:ascii="Times New Roman" w:eastAsia="Times New Roman" w:hAnsi="Times New Roman" w:cs="Times New Roman"/>
            <w:color w:val="000000"/>
            <w:sz w:val="29"/>
            <w:szCs w:val="29"/>
          </w:rPr>
          <w:t xml:space="preserve"> steel </w:t>
        </w:r>
        <w:r w:rsidRPr="000E44E7">
          <w:rPr>
            <w:rFonts w:ascii="Times New Roman" w:eastAsia="Times New Roman" w:hAnsi="Times New Roman" w:cs="Times New Roman"/>
            <w:color w:val="000000"/>
            <w:sz w:val="29"/>
            <w:szCs w:val="29"/>
            <w:rtl/>
          </w:rPr>
          <w:t>على أعلى و أسفل البلاطة</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صور للبلاطات الفايبر</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 يكون سمك البلاطة التقريبي 35مم و عليها اربعة شرائط بيلاستيكية على حوافها الاربع</w:t>
        </w:r>
      </w:ins>
    </w:p>
    <w:p w:rsidR="000E44E7" w:rsidRPr="000E44E7" w:rsidRDefault="000E44E7" w:rsidP="00EE42F9">
      <w:pPr>
        <w:bidi/>
        <w:spacing w:line="240" w:lineRule="auto"/>
        <w:rPr>
          <w:rFonts w:ascii="Arial" w:eastAsia="Times New Roman" w:hAnsi="Arial" w:cs="Arial"/>
          <w:color w:val="4D4D4D"/>
          <w:sz w:val="23"/>
          <w:szCs w:val="23"/>
          <w:rtl/>
        </w:rPr>
      </w:pPr>
      <w:ins w:id="3" w:author="Unknown">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ins>
      <w:r w:rsidRPr="000E44E7">
        <w:rPr>
          <w:rFonts w:ascii="Times New Roman" w:eastAsia="Times New Roman" w:hAnsi="Times New Roman" w:cs="Times New Roman"/>
          <w:color w:val="000000"/>
          <w:sz w:val="29"/>
          <w:szCs w:val="29"/>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Times New Roman" w:eastAsia="Times New Roman" w:hAnsi="Times New Roman" w:cs="Times New Roman"/>
          <w:color w:val="000000"/>
          <w:sz w:val="29"/>
          <w:szCs w:val="29"/>
          <w:rtl/>
        </w:rPr>
        <w:t>رابعا : مميزات الارضيات المرتفعة</w:t>
      </w:r>
      <w:r w:rsidRPr="000E44E7">
        <w:rPr>
          <w:rFonts w:ascii="Arial" w:eastAsia="Times New Roman" w:hAnsi="Arial" w:cs="Arial"/>
          <w:color w:val="4D4D4D"/>
          <w:sz w:val="23"/>
          <w:szCs w:val="23"/>
          <w:rtl/>
        </w:rPr>
        <w:br/>
      </w:r>
      <w:ins w:id="4" w:author="Unknown">
        <w:r w:rsidRPr="000E44E7">
          <w:rPr>
            <w:rFonts w:ascii="Times New Roman" w:eastAsia="Times New Roman" w:hAnsi="Times New Roman" w:cs="Times New Roman"/>
            <w:color w:val="000000"/>
            <w:sz w:val="29"/>
            <w:szCs w:val="29"/>
          </w:rPr>
          <w:lastRenderedPageBreak/>
          <w:t>::</w:t>
        </w:r>
        <w:r w:rsidRPr="000E44E7">
          <w:rPr>
            <w:rFonts w:ascii="Times New Roman" w:eastAsia="Times New Roman" w:hAnsi="Times New Roman" w:cs="Times New Roman"/>
            <w:color w:val="000000"/>
            <w:sz w:val="29"/>
            <w:szCs w:val="29"/>
          </w:rPr>
          <w:br/>
          <w:t xml:space="preserve">1- </w:t>
        </w:r>
        <w:r w:rsidRPr="000E44E7">
          <w:rPr>
            <w:rFonts w:ascii="Times New Roman" w:eastAsia="Times New Roman" w:hAnsi="Times New Roman" w:cs="Times New Roman"/>
            <w:color w:val="000000"/>
            <w:sz w:val="29"/>
            <w:szCs w:val="29"/>
            <w:rtl/>
          </w:rPr>
          <w:t>مرونة التصميم و مرونة التعديل للأرضيات و إعادة استخدام الالواح</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مثاله مثال الشركة التي تم تركيب الارضيات المرتفعة عندها و بعد مرور عدة أعوام قرر مالك الشركة الانتقال الى مكان آخر فعندها يتم فك الارضيات المرتفعة و نقلها الى المكان الذي يتم النقل اليه و تركيبها هناك ولكن مع الاخذ في الاعتبار بعض التعديلات التي من الممكن ان تحدث نتيجة تغير أبعاد المكان وهذا النقل يستحيل مع الانواع الاخرى</w:t>
        </w:r>
        <w:r w:rsidRPr="000E44E7">
          <w:rPr>
            <w:rFonts w:ascii="Times New Roman" w:eastAsia="Times New Roman" w:hAnsi="Times New Roman" w:cs="Times New Roman"/>
            <w:color w:val="000000"/>
            <w:sz w:val="29"/>
            <w:szCs w:val="29"/>
          </w:rPr>
          <w:br/>
          <w:t xml:space="preserve">2- </w:t>
        </w:r>
        <w:r w:rsidRPr="000E44E7">
          <w:rPr>
            <w:rFonts w:ascii="Times New Roman" w:eastAsia="Times New Roman" w:hAnsi="Times New Roman" w:cs="Times New Roman"/>
            <w:color w:val="000000"/>
            <w:sz w:val="29"/>
            <w:szCs w:val="29"/>
            <w:rtl/>
          </w:rPr>
          <w:t>سرعة و سهولة التركيب</w:t>
        </w:r>
        <w:r w:rsidRPr="000E44E7">
          <w:rPr>
            <w:rFonts w:ascii="Times New Roman" w:eastAsia="Times New Roman" w:hAnsi="Times New Roman" w:cs="Times New Roman"/>
            <w:color w:val="000000"/>
            <w:sz w:val="29"/>
            <w:szCs w:val="29"/>
          </w:rPr>
          <w:br/>
          <w:t xml:space="preserve">3- </w:t>
        </w:r>
        <w:r w:rsidRPr="000E44E7">
          <w:rPr>
            <w:rFonts w:ascii="Times New Roman" w:eastAsia="Times New Roman" w:hAnsi="Times New Roman" w:cs="Times New Roman"/>
            <w:color w:val="000000"/>
            <w:sz w:val="29"/>
            <w:szCs w:val="29"/>
            <w:rtl/>
          </w:rPr>
          <w:t>التهوية الجيدة</w:t>
        </w:r>
        <w:r w:rsidRPr="000E44E7">
          <w:rPr>
            <w:rFonts w:ascii="Times New Roman" w:eastAsia="Times New Roman" w:hAnsi="Times New Roman" w:cs="Times New Roman"/>
            <w:color w:val="000000"/>
            <w:sz w:val="29"/>
            <w:szCs w:val="29"/>
          </w:rPr>
          <w:t xml:space="preserve"> :</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وذلك اذا تم وضع شبكة التهوية"التكييف" من اسفل و ليس من أعلى فإن تهوية المكان سوف تكون اسهل و اسرع و أكثر جودة و ذلك اذا نظرنا الى كثافة الهواء الساخن و البارد فالهواء الساخن يكون اقل كثافة من الهواء البارد فيصعد الى اعلى الحجرة و الهواء البارد يكون اسفل الحجرة فإذا كانت التهوية من أعلى فيقوم جهاز التكييف بضخ الهواء البارد الذي يقوم بدوره بالنزول لأسفل الحجرة و مع تتابع خروج الهواء البارد من المكيف يقوم بدفع الهواء الساخن لأعلى و تتكرر تلك العملية حتى تصل الحجرة الى درجة التهوية المطلوبة و هذا على العكس اذا كانت التهوية من اسفل فلا تحتاج الى نزول الهواء البارد اولا ثم القيام بعملية دفع الهواء الساخن و لكنها تقوم بدفع الهواء الساخن مباشرة لتحل محله و ليقوم بعملية الاختلاط و هنا نصل الى درجة تهوية الغرفة بسرعة اكبر مثاله اذا كانت التهوية تأخذ نصف ساعة فإنها تأخذ ربع ساعة إذا كانت التهوية من أسفل</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وهذه صورة توضيحية للتهوية من أسفل</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t xml:space="preserve">4- </w:t>
        </w:r>
        <w:r w:rsidRPr="000E44E7">
          <w:rPr>
            <w:rFonts w:ascii="Times New Roman" w:eastAsia="Times New Roman" w:hAnsi="Times New Roman" w:cs="Times New Roman"/>
            <w:color w:val="000000"/>
            <w:sz w:val="29"/>
            <w:szCs w:val="29"/>
            <w:rtl/>
          </w:rPr>
          <w:t>القضاء على مشكلة الكابلات و الاسلاك الخاصة بالكهرباء و الفاكس و التليفونات و أجهزة الحاسب الالي و اسلاك النت فمن السهولة بمكان أن نرفع بعض البلاطات من الارضيات المرتفعة و نقوم بتمرير الاسلاك من تحتها من الدخول في تكسير ثم البناء مرة أخرى</w:t>
        </w:r>
        <w:r w:rsidRPr="000E44E7">
          <w:rPr>
            <w:rFonts w:ascii="Times New Roman" w:eastAsia="Times New Roman" w:hAnsi="Times New Roman" w:cs="Times New Roman"/>
            <w:color w:val="000000"/>
            <w:sz w:val="29"/>
            <w:szCs w:val="29"/>
          </w:rPr>
          <w:br/>
          <w:t xml:space="preserve">5- </w:t>
        </w:r>
        <w:r w:rsidRPr="000E44E7">
          <w:rPr>
            <w:rFonts w:ascii="Times New Roman" w:eastAsia="Times New Roman" w:hAnsi="Times New Roman" w:cs="Times New Roman"/>
            <w:color w:val="000000"/>
            <w:sz w:val="29"/>
            <w:szCs w:val="29"/>
            <w:rtl/>
          </w:rPr>
          <w:t>له المقدرة على تحمل الحمولة اكثر</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t xml:space="preserve">6- </w:t>
        </w:r>
        <w:r w:rsidRPr="000E44E7">
          <w:rPr>
            <w:rFonts w:ascii="Times New Roman" w:eastAsia="Times New Roman" w:hAnsi="Times New Roman" w:cs="Times New Roman"/>
            <w:color w:val="000000"/>
            <w:sz w:val="29"/>
            <w:szCs w:val="29"/>
            <w:rtl/>
          </w:rPr>
          <w:t>مقاوم لأنتشار اللهب و الحريق بنسبة كبيرة</w:t>
        </w:r>
        <w:r w:rsidRPr="000E44E7">
          <w:rPr>
            <w:rFonts w:ascii="Times New Roman" w:eastAsia="Times New Roman" w:hAnsi="Times New Roman" w:cs="Times New Roman"/>
            <w:color w:val="000000"/>
            <w:sz w:val="29"/>
            <w:szCs w:val="29"/>
          </w:rPr>
          <w:br/>
          <w:t xml:space="preserve">8- </w:t>
        </w:r>
        <w:r w:rsidRPr="000E44E7">
          <w:rPr>
            <w:rFonts w:ascii="Times New Roman" w:eastAsia="Times New Roman" w:hAnsi="Times New Roman" w:cs="Times New Roman"/>
            <w:color w:val="000000"/>
            <w:sz w:val="29"/>
            <w:szCs w:val="29"/>
            <w:rtl/>
          </w:rPr>
          <w:t>يقوم بإمتصاص أو تسريب الكهرباء السالبة" الاستاتيكية" ....مثاله مثال اذا وقفت على البلاط ثم لمست جهاز الحاسب الالي و هو يعمل و بالاخص المعدن الذي فيه ففي بعض الاحيان تشعر بأن هناك تيار كهربائي يسري الى جسدك و الارضيات المرتفعه تقوم بإمتصاص تلك الشحنة الكهربائية</w:t>
        </w:r>
        <w:r w:rsidRPr="000E44E7">
          <w:rPr>
            <w:rFonts w:ascii="Times New Roman" w:eastAsia="Times New Roman" w:hAnsi="Times New Roman" w:cs="Times New Roman"/>
            <w:color w:val="000000"/>
            <w:sz w:val="29"/>
            <w:szCs w:val="29"/>
          </w:rPr>
          <w:br/>
          <w:t xml:space="preserve">9- </w:t>
        </w:r>
        <w:r w:rsidRPr="000E44E7">
          <w:rPr>
            <w:rFonts w:ascii="Times New Roman" w:eastAsia="Times New Roman" w:hAnsi="Times New Roman" w:cs="Times New Roman"/>
            <w:color w:val="000000"/>
            <w:sz w:val="29"/>
            <w:szCs w:val="29"/>
            <w:rtl/>
          </w:rPr>
          <w:t>ممتاز جدا في حجرات الحاسب الالي</w:t>
        </w:r>
        <w:r w:rsidRPr="000E44E7">
          <w:rPr>
            <w:rFonts w:ascii="Times New Roman" w:eastAsia="Times New Roman" w:hAnsi="Times New Roman" w:cs="Times New Roman"/>
            <w:color w:val="000000"/>
            <w:sz w:val="29"/>
            <w:szCs w:val="29"/>
          </w:rPr>
          <w:br/>
          <w:t xml:space="preserve">10- </w:t>
        </w:r>
        <w:r w:rsidRPr="000E44E7">
          <w:rPr>
            <w:rFonts w:ascii="Times New Roman" w:eastAsia="Times New Roman" w:hAnsi="Times New Roman" w:cs="Times New Roman"/>
            <w:color w:val="000000"/>
            <w:sz w:val="29"/>
            <w:szCs w:val="29"/>
            <w:rtl/>
          </w:rPr>
          <w:t>مقاوم للخدش</w:t>
        </w:r>
        <w:r w:rsidRPr="000E44E7">
          <w:rPr>
            <w:rFonts w:ascii="Times New Roman" w:eastAsia="Times New Roman" w:hAnsi="Times New Roman" w:cs="Times New Roman"/>
            <w:color w:val="000000"/>
            <w:sz w:val="29"/>
            <w:szCs w:val="29"/>
          </w:rPr>
          <w:br/>
          <w:t xml:space="preserve">11- </w:t>
        </w:r>
        <w:r w:rsidRPr="000E44E7">
          <w:rPr>
            <w:rFonts w:ascii="Times New Roman" w:eastAsia="Times New Roman" w:hAnsi="Times New Roman" w:cs="Times New Roman"/>
            <w:color w:val="000000"/>
            <w:sz w:val="29"/>
            <w:szCs w:val="29"/>
            <w:rtl/>
          </w:rPr>
          <w:t>مقاوم للرطوبة</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tl/>
          </w:rPr>
          <w:t>خامسا : عيوب الارضيات المرتفعة</w:t>
        </w:r>
        <w:r w:rsidRPr="000E44E7">
          <w:rPr>
            <w:rFonts w:ascii="Times New Roman" w:eastAsia="Times New Roman" w:hAnsi="Times New Roman" w:cs="Times New Roman"/>
            <w:color w:val="000000"/>
            <w:sz w:val="29"/>
            <w:szCs w:val="29"/>
          </w:rPr>
          <w:t>:</w:t>
        </w:r>
        <w:r w:rsidRPr="000E44E7">
          <w:rPr>
            <w:rFonts w:ascii="Times New Roman" w:eastAsia="Times New Roman" w:hAnsi="Times New Roman" w:cs="Times New Roman"/>
            <w:color w:val="000000"/>
            <w:sz w:val="29"/>
            <w:szCs w:val="29"/>
          </w:rPr>
          <w:br/>
          <w:t xml:space="preserve">1- </w:t>
        </w:r>
        <w:r w:rsidRPr="000E44E7">
          <w:rPr>
            <w:rFonts w:ascii="Times New Roman" w:eastAsia="Times New Roman" w:hAnsi="Times New Roman" w:cs="Times New Roman"/>
            <w:color w:val="000000"/>
            <w:sz w:val="29"/>
            <w:szCs w:val="29"/>
            <w:rtl/>
          </w:rPr>
          <w:t>تقلل الارتفاع الصافي للأدوار</w:t>
        </w:r>
        <w:r w:rsidRPr="000E44E7">
          <w:rPr>
            <w:rFonts w:ascii="Times New Roman" w:eastAsia="Times New Roman" w:hAnsi="Times New Roman" w:cs="Times New Roman"/>
            <w:color w:val="000000"/>
            <w:sz w:val="29"/>
            <w:szCs w:val="29"/>
          </w:rPr>
          <w:br/>
          <w:t xml:space="preserve">2- </w:t>
        </w:r>
        <w:r w:rsidRPr="000E44E7">
          <w:rPr>
            <w:rFonts w:ascii="Times New Roman" w:eastAsia="Times New Roman" w:hAnsi="Times New Roman" w:cs="Times New Roman"/>
            <w:color w:val="000000"/>
            <w:sz w:val="29"/>
            <w:szCs w:val="29"/>
            <w:rtl/>
          </w:rPr>
          <w:t>سهولة وجود قوارض و حشرات اسفل البلاطات</w:t>
        </w:r>
        <w:r w:rsidRPr="000E44E7">
          <w:rPr>
            <w:rFonts w:ascii="Times New Roman" w:eastAsia="Times New Roman" w:hAnsi="Times New Roman" w:cs="Times New Roman"/>
            <w:color w:val="000000"/>
            <w:sz w:val="29"/>
            <w:szCs w:val="29"/>
          </w:rPr>
          <w:br/>
          <w:t xml:space="preserve">3- </w:t>
        </w:r>
        <w:r w:rsidRPr="000E44E7">
          <w:rPr>
            <w:rFonts w:ascii="Times New Roman" w:eastAsia="Times New Roman" w:hAnsi="Times New Roman" w:cs="Times New Roman"/>
            <w:color w:val="000000"/>
            <w:sz w:val="29"/>
            <w:szCs w:val="29"/>
            <w:rtl/>
          </w:rPr>
          <w:t>التسريب القليل جدا للماء</w:t>
        </w:r>
        <w:r w:rsidRPr="000E44E7">
          <w:rPr>
            <w:rFonts w:ascii="Times New Roman" w:eastAsia="Times New Roman" w:hAnsi="Times New Roman" w:cs="Times New Roman"/>
            <w:color w:val="000000"/>
            <w:sz w:val="29"/>
            <w:szCs w:val="29"/>
          </w:rPr>
          <w:br/>
        </w:r>
        <w:r w:rsidRPr="000E44E7">
          <w:rPr>
            <w:rFonts w:ascii="Times New Roman" w:eastAsia="Times New Roman" w:hAnsi="Times New Roman" w:cs="Times New Roman"/>
            <w:color w:val="000000"/>
            <w:sz w:val="29"/>
            <w:szCs w:val="29"/>
          </w:rPr>
          <w:br/>
        </w:r>
      </w:ins>
    </w:p>
    <w:p w:rsidR="000E44E7" w:rsidRPr="000E44E7" w:rsidRDefault="000E44E7" w:rsidP="00EE42F9">
      <w:pPr>
        <w:bidi/>
        <w:spacing w:after="0" w:line="240" w:lineRule="auto"/>
        <w:rPr>
          <w:rFonts w:ascii="Arial" w:eastAsia="Times New Roman" w:hAnsi="Arial" w:cs="Arial"/>
          <w:color w:val="4D4D4D"/>
          <w:sz w:val="23"/>
          <w:szCs w:val="23"/>
          <w:rtl/>
        </w:rPr>
      </w:pPr>
      <w:r w:rsidRPr="000E44E7">
        <w:rPr>
          <w:rFonts w:ascii="Arial" w:eastAsia="Times New Roman" w:hAnsi="Arial" w:cs="Arial"/>
          <w:color w:val="4D4D4D"/>
          <w:sz w:val="23"/>
          <w:szCs w:val="23"/>
          <w:rtl/>
        </w:rPr>
        <w:lastRenderedPageBreak/>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b/>
          <w:bCs/>
          <w:color w:val="000000"/>
          <w:sz w:val="23"/>
          <w:szCs w:val="23"/>
          <w:rtl/>
        </w:rPr>
        <w:t>ليست عازلة تماما للصوت</w:t>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hint="cs"/>
          <w:b/>
          <w:bCs/>
          <w:color w:val="000000"/>
          <w:sz w:val="23"/>
          <w:szCs w:val="23"/>
          <w:rtl/>
        </w:rPr>
        <w:t>سادسا : مشاكل تركيب الارضيات المرتفعة</w:t>
      </w:r>
      <w:r w:rsidRPr="000E44E7">
        <w:rPr>
          <w:rFonts w:ascii="Arial" w:eastAsia="Times New Roman" w:hAnsi="Arial" w:cs="Arial"/>
          <w:b/>
          <w:bCs/>
          <w:color w:val="000000"/>
          <w:sz w:val="23"/>
          <w:szCs w:val="23"/>
          <w:rtl/>
        </w:rPr>
        <w:t>:</w:t>
      </w:r>
      <w:r w:rsidRPr="000E44E7">
        <w:rPr>
          <w:rFonts w:ascii="Arial" w:eastAsia="Times New Roman" w:hAnsi="Arial" w:cs="Arial"/>
          <w:b/>
          <w:bCs/>
          <w:color w:val="000000"/>
          <w:sz w:val="23"/>
          <w:szCs w:val="23"/>
          <w:rtl/>
        </w:rPr>
        <w:br/>
        <w:t xml:space="preserve">1- </w:t>
      </w:r>
      <w:r w:rsidRPr="000E44E7">
        <w:rPr>
          <w:rFonts w:ascii="Arial" w:eastAsia="Times New Roman" w:hAnsi="Arial" w:cs="Arial" w:hint="cs"/>
          <w:b/>
          <w:bCs/>
          <w:color w:val="000000"/>
          <w:sz w:val="23"/>
          <w:szCs w:val="23"/>
          <w:rtl/>
        </w:rPr>
        <w:t>عدم استواء السطح</w:t>
      </w:r>
      <w:r w:rsidRPr="000E44E7">
        <w:rPr>
          <w:rFonts w:ascii="Arial" w:eastAsia="Times New Roman" w:hAnsi="Arial" w:cs="Arial"/>
          <w:b/>
          <w:bCs/>
          <w:color w:val="000000"/>
          <w:sz w:val="23"/>
          <w:szCs w:val="23"/>
          <w:rtl/>
        </w:rPr>
        <w:br/>
        <w:t xml:space="preserve">2- </w:t>
      </w:r>
      <w:r w:rsidRPr="000E44E7">
        <w:rPr>
          <w:rFonts w:ascii="Arial" w:eastAsia="Times New Roman" w:hAnsi="Arial" w:cs="Arial" w:hint="cs"/>
          <w:b/>
          <w:bCs/>
          <w:color w:val="000000"/>
          <w:sz w:val="23"/>
          <w:szCs w:val="23"/>
          <w:rtl/>
        </w:rPr>
        <w:t>لابد من وضع الشاسيهات"الحوامل" في أماكنها الصحيحة بدقة متناهية</w:t>
      </w:r>
      <w:r w:rsidRPr="000E44E7">
        <w:rPr>
          <w:rFonts w:ascii="Arial" w:eastAsia="Times New Roman" w:hAnsi="Arial" w:cs="Arial"/>
          <w:b/>
          <w:bCs/>
          <w:color w:val="000000"/>
          <w:sz w:val="23"/>
          <w:szCs w:val="23"/>
          <w:rtl/>
        </w:rPr>
        <w:br/>
        <w:t xml:space="preserve">3- </w:t>
      </w:r>
      <w:r w:rsidRPr="000E44E7">
        <w:rPr>
          <w:rFonts w:ascii="Arial" w:eastAsia="Times New Roman" w:hAnsi="Arial" w:cs="Arial" w:hint="cs"/>
          <w:b/>
          <w:bCs/>
          <w:color w:val="000000"/>
          <w:sz w:val="23"/>
          <w:szCs w:val="23"/>
          <w:rtl/>
        </w:rPr>
        <w:t>وضع و تثبيت البلاطات داخل الشاسيه المعدني</w:t>
      </w:r>
      <w:r w:rsidRPr="000E44E7">
        <w:rPr>
          <w:rFonts w:ascii="Arial" w:eastAsia="Times New Roman" w:hAnsi="Arial" w:cs="Arial"/>
          <w:b/>
          <w:bCs/>
          <w:color w:val="000000"/>
          <w:sz w:val="23"/>
          <w:szCs w:val="23"/>
          <w:rtl/>
        </w:rPr>
        <w:br/>
        <w:t xml:space="preserve">4- </w:t>
      </w:r>
      <w:r w:rsidRPr="000E44E7">
        <w:rPr>
          <w:rFonts w:ascii="Arial" w:eastAsia="Times New Roman" w:hAnsi="Arial" w:cs="Arial" w:hint="cs"/>
          <w:b/>
          <w:bCs/>
          <w:color w:val="000000"/>
          <w:sz w:val="23"/>
          <w:szCs w:val="23"/>
          <w:rtl/>
        </w:rPr>
        <w:t>وضع علامات دالة على وجود الشاسيهات المعدنية قبل تركيب المواسير و الكابلات و الاسلاك و شبكة التهوية</w:t>
      </w:r>
      <w:r w:rsidRPr="000E44E7">
        <w:rPr>
          <w:rFonts w:ascii="Arial" w:eastAsia="Times New Roman" w:hAnsi="Arial" w:cs="Arial"/>
          <w:b/>
          <w:bCs/>
          <w:color w:val="000000"/>
          <w:sz w:val="23"/>
          <w:szCs w:val="23"/>
          <w:rtl/>
        </w:rPr>
        <w:br/>
      </w:r>
      <w:r w:rsidRPr="000E44E7">
        <w:rPr>
          <w:rFonts w:ascii="Arial" w:eastAsia="Times New Roman" w:hAnsi="Arial" w:cs="Arial" w:hint="cs"/>
          <w:b/>
          <w:bCs/>
          <w:color w:val="000000"/>
          <w:sz w:val="23"/>
          <w:szCs w:val="23"/>
          <w:rtl/>
        </w:rPr>
        <w:t>سابعا : أماكن استخدام الارضيات المرتفعة الاكثر شيوعا</w:t>
      </w:r>
      <w:r w:rsidRPr="000E44E7">
        <w:rPr>
          <w:rFonts w:ascii="Arial" w:eastAsia="Times New Roman" w:hAnsi="Arial" w:cs="Arial"/>
          <w:b/>
          <w:bCs/>
          <w:color w:val="000000"/>
          <w:sz w:val="23"/>
          <w:szCs w:val="23"/>
          <w:rtl/>
        </w:rPr>
        <w:t>:</w:t>
      </w:r>
      <w:r w:rsidRPr="000E44E7">
        <w:rPr>
          <w:rFonts w:ascii="Arial" w:eastAsia="Times New Roman" w:hAnsi="Arial" w:cs="Arial"/>
          <w:b/>
          <w:bCs/>
          <w:color w:val="000000"/>
          <w:sz w:val="23"/>
          <w:szCs w:val="23"/>
          <w:rtl/>
        </w:rPr>
        <w:br/>
        <w:t xml:space="preserve">1- </w:t>
      </w:r>
      <w:r w:rsidRPr="000E44E7">
        <w:rPr>
          <w:rFonts w:ascii="Arial" w:eastAsia="Times New Roman" w:hAnsi="Arial" w:cs="Arial" w:hint="cs"/>
          <w:b/>
          <w:bCs/>
          <w:color w:val="000000"/>
          <w:sz w:val="23"/>
          <w:szCs w:val="23"/>
          <w:rtl/>
        </w:rPr>
        <w:t>غرفة الحاسب الآلي الكبيرة و المتوسطة</w:t>
      </w:r>
      <w:r w:rsidRPr="000E44E7">
        <w:rPr>
          <w:rFonts w:ascii="Arial" w:eastAsia="Times New Roman" w:hAnsi="Arial" w:cs="Arial"/>
          <w:b/>
          <w:bCs/>
          <w:color w:val="000000"/>
          <w:sz w:val="23"/>
          <w:szCs w:val="23"/>
          <w:rtl/>
        </w:rPr>
        <w:br/>
        <w:t xml:space="preserve">2- </w:t>
      </w:r>
      <w:r w:rsidRPr="000E44E7">
        <w:rPr>
          <w:rFonts w:ascii="Arial" w:eastAsia="Times New Roman" w:hAnsi="Arial" w:cs="Arial" w:hint="cs"/>
          <w:b/>
          <w:bCs/>
          <w:color w:val="000000"/>
          <w:sz w:val="23"/>
          <w:szCs w:val="23"/>
          <w:rtl/>
        </w:rPr>
        <w:t>غرف المستشفيات و العمليات</w:t>
      </w:r>
      <w:r w:rsidRPr="000E44E7">
        <w:rPr>
          <w:rFonts w:ascii="Arial" w:eastAsia="Times New Roman" w:hAnsi="Arial" w:cs="Arial"/>
          <w:b/>
          <w:bCs/>
          <w:color w:val="000000"/>
          <w:sz w:val="23"/>
          <w:szCs w:val="23"/>
          <w:rtl/>
        </w:rPr>
        <w:br/>
        <w:t xml:space="preserve">3- </w:t>
      </w:r>
      <w:r w:rsidRPr="000E44E7">
        <w:rPr>
          <w:rFonts w:ascii="Arial" w:eastAsia="Times New Roman" w:hAnsi="Arial" w:cs="Arial" w:hint="cs"/>
          <w:b/>
          <w:bCs/>
          <w:color w:val="000000"/>
          <w:sz w:val="23"/>
          <w:szCs w:val="23"/>
          <w:rtl/>
        </w:rPr>
        <w:t>غرف التحكم الكهربائي</w:t>
      </w:r>
      <w:r w:rsidRPr="000E44E7">
        <w:rPr>
          <w:rFonts w:ascii="Arial" w:eastAsia="Times New Roman" w:hAnsi="Arial" w:cs="Arial"/>
          <w:b/>
          <w:bCs/>
          <w:color w:val="000000"/>
          <w:sz w:val="23"/>
          <w:szCs w:val="23"/>
          <w:rtl/>
        </w:rPr>
        <w:br/>
        <w:t xml:space="preserve">4- </w:t>
      </w:r>
      <w:r w:rsidRPr="000E44E7">
        <w:rPr>
          <w:rFonts w:ascii="Arial" w:eastAsia="Times New Roman" w:hAnsi="Arial" w:cs="Arial" w:hint="cs"/>
          <w:b/>
          <w:bCs/>
          <w:color w:val="000000"/>
          <w:sz w:val="23"/>
          <w:szCs w:val="23"/>
          <w:rtl/>
        </w:rPr>
        <w:t>غرف البريد</w:t>
      </w:r>
      <w:r w:rsidRPr="000E44E7">
        <w:rPr>
          <w:rFonts w:ascii="Arial" w:eastAsia="Times New Roman" w:hAnsi="Arial" w:cs="Arial"/>
          <w:b/>
          <w:bCs/>
          <w:color w:val="000000"/>
          <w:sz w:val="23"/>
          <w:szCs w:val="23"/>
          <w:rtl/>
        </w:rPr>
        <w:br/>
        <w:t xml:space="preserve">5- </w:t>
      </w:r>
      <w:r w:rsidRPr="000E44E7">
        <w:rPr>
          <w:rFonts w:ascii="Arial" w:eastAsia="Times New Roman" w:hAnsi="Arial" w:cs="Arial" w:hint="cs"/>
          <w:b/>
          <w:bCs/>
          <w:color w:val="000000"/>
          <w:sz w:val="23"/>
          <w:szCs w:val="23"/>
          <w:rtl/>
        </w:rPr>
        <w:t>غرف الاتصالات</w:t>
      </w:r>
      <w:r w:rsidRPr="000E44E7">
        <w:rPr>
          <w:rFonts w:ascii="Arial" w:eastAsia="Times New Roman" w:hAnsi="Arial" w:cs="Arial"/>
          <w:b/>
          <w:bCs/>
          <w:color w:val="000000"/>
          <w:sz w:val="23"/>
          <w:szCs w:val="23"/>
          <w:rtl/>
        </w:rPr>
        <w:br/>
        <w:t xml:space="preserve">6- </w:t>
      </w:r>
      <w:r w:rsidRPr="000E44E7">
        <w:rPr>
          <w:rFonts w:ascii="Arial" w:eastAsia="Times New Roman" w:hAnsi="Arial" w:cs="Arial" w:hint="cs"/>
          <w:b/>
          <w:bCs/>
          <w:color w:val="000000"/>
          <w:sz w:val="23"/>
          <w:szCs w:val="23"/>
          <w:rtl/>
        </w:rPr>
        <w:t>غرف التحكم الشاملة</w:t>
      </w:r>
      <w:r w:rsidRPr="000E44E7">
        <w:rPr>
          <w:rFonts w:ascii="Arial" w:eastAsia="Times New Roman" w:hAnsi="Arial" w:cs="Arial"/>
          <w:b/>
          <w:bCs/>
          <w:color w:val="000000"/>
          <w:sz w:val="23"/>
          <w:szCs w:val="23"/>
          <w:rtl/>
        </w:rPr>
        <w:br/>
        <w:t xml:space="preserve">7- </w:t>
      </w:r>
      <w:r w:rsidRPr="000E44E7">
        <w:rPr>
          <w:rFonts w:ascii="Arial" w:eastAsia="Times New Roman" w:hAnsi="Arial" w:cs="Arial" w:hint="cs"/>
          <w:b/>
          <w:bCs/>
          <w:color w:val="000000"/>
          <w:sz w:val="23"/>
          <w:szCs w:val="23"/>
          <w:rtl/>
        </w:rPr>
        <w:t>في المباني الادارية</w:t>
      </w:r>
      <w:r w:rsidRPr="000E44E7">
        <w:rPr>
          <w:rFonts w:ascii="Arial" w:eastAsia="Times New Roman" w:hAnsi="Arial" w:cs="Arial"/>
          <w:b/>
          <w:bCs/>
          <w:color w:val="000000"/>
          <w:sz w:val="23"/>
          <w:szCs w:val="23"/>
          <w:rtl/>
        </w:rPr>
        <w:br/>
        <w:t xml:space="preserve">........ </w:t>
      </w:r>
      <w:r w:rsidRPr="000E44E7">
        <w:rPr>
          <w:rFonts w:ascii="Arial" w:eastAsia="Times New Roman" w:hAnsi="Arial" w:cs="Arial" w:hint="cs"/>
          <w:b/>
          <w:bCs/>
          <w:color w:val="000000"/>
          <w:sz w:val="23"/>
          <w:szCs w:val="23"/>
          <w:rtl/>
        </w:rPr>
        <w:t>الغرف المزودة بخطوط و معدات اتصالات و غرف مراكز المراقبة و الادارة المركزية للمعلومات ..... وهكذا</w:t>
      </w:r>
    </w:p>
    <w:p w:rsidR="000E44E7" w:rsidRPr="000E44E7" w:rsidRDefault="000E44E7" w:rsidP="00EE42F9">
      <w:pPr>
        <w:bidi/>
        <w:spacing w:after="240" w:line="240" w:lineRule="auto"/>
        <w:rPr>
          <w:rFonts w:ascii="Arial" w:eastAsia="Times New Roman" w:hAnsi="Arial" w:cs="Arial"/>
          <w:color w:val="4D4D4D"/>
          <w:sz w:val="23"/>
          <w:szCs w:val="23"/>
          <w:rtl/>
        </w:rPr>
      </w:pP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p>
    <w:p w:rsidR="000E44E7" w:rsidRPr="000E44E7" w:rsidRDefault="000E44E7" w:rsidP="00EE42F9">
      <w:pPr>
        <w:bidi/>
        <w:spacing w:after="240" w:line="240" w:lineRule="auto"/>
        <w:rPr>
          <w:rFonts w:ascii="Arial" w:eastAsia="Times New Roman" w:hAnsi="Arial" w:cs="Arial"/>
          <w:color w:val="4D4D4D"/>
          <w:sz w:val="23"/>
          <w:szCs w:val="23"/>
          <w:rtl/>
        </w:rPr>
      </w:pP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1D004518" wp14:editId="2E67733A">
            <wp:extent cx="3048000" cy="2112645"/>
            <wp:effectExtent l="0" t="0" r="0" b="1905"/>
            <wp:docPr id="4" name="Picture 4" descr="http://3.bp.blogspot.com/-vtWMhM8EkPI/T0bM-2aHJNI/AAAAAAAAAEs/JR0jgU84y04/s320/x.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3.bp.blogspot.com/-vtWMhM8EkPI/T0bM-2aHJNI/AAAAAAAAAEs/JR0jgU84y04/s320/x.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0" cy="2112645"/>
                    </a:xfrm>
                    <a:prstGeom prst="rect">
                      <a:avLst/>
                    </a:prstGeom>
                    <a:noFill/>
                    <a:ln>
                      <a:noFill/>
                    </a:ln>
                  </pic:spPr>
                </pic:pic>
              </a:graphicData>
            </a:graphic>
          </wp:inline>
        </w:drawing>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lastRenderedPageBreak/>
        <w:drawing>
          <wp:inline distT="0" distB="0" distL="0" distR="0" wp14:anchorId="51BC32D0" wp14:editId="3BF63EFD">
            <wp:extent cx="3037205" cy="3048000"/>
            <wp:effectExtent l="0" t="0" r="0" b="0"/>
            <wp:docPr id="3" name="Picture 3" descr="http://1.bp.blogspot.com/-a-gbKgIH5qM/T0bNQTiuiSI/AAAAAAAAAE0/8AtPMXEgIfY/s320/xx.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1.bp.blogspot.com/-a-gbKgIH5qM/T0bNQTiuiSI/AAAAAAAAAE0/8AtPMXEgIfY/s320/xx.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37205" cy="3048000"/>
                    </a:xfrm>
                    <a:prstGeom prst="rect">
                      <a:avLst/>
                    </a:prstGeom>
                    <a:noFill/>
                    <a:ln>
                      <a:noFill/>
                    </a:ln>
                  </pic:spPr>
                </pic:pic>
              </a:graphicData>
            </a:graphic>
          </wp:inline>
        </w:drawing>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70DB3930" wp14:editId="252DD901">
            <wp:extent cx="2858770" cy="2122805"/>
            <wp:effectExtent l="0" t="0" r="0" b="0"/>
            <wp:docPr id="2" name="Picture 2" descr="http://2.bp.blogspot.com/-1lJa5Rt8OqM/T0bNSmfpnoI/AAAAAAAAAE8/x_vzR1cCIlY/s1600/xxx.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2.bp.blogspot.com/-1lJa5Rt8OqM/T0bNSmfpnoI/AAAAAAAAAE8/x_vzR1cCIlY/s1600/xxx.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8770" cy="2122805"/>
                    </a:xfrm>
                    <a:prstGeom prst="rect">
                      <a:avLst/>
                    </a:prstGeom>
                    <a:noFill/>
                    <a:ln>
                      <a:noFill/>
                    </a:ln>
                  </pic:spPr>
                </pic:pic>
              </a:graphicData>
            </a:graphic>
          </wp:inline>
        </w:drawing>
      </w:r>
    </w:p>
    <w:p w:rsidR="000E44E7" w:rsidRPr="000E44E7" w:rsidRDefault="000E44E7" w:rsidP="00EE42F9">
      <w:pPr>
        <w:bidi/>
        <w:spacing w:after="0" w:line="240" w:lineRule="auto"/>
        <w:rPr>
          <w:rFonts w:ascii="Arial" w:eastAsia="Times New Roman" w:hAnsi="Arial" w:cs="Arial"/>
          <w:color w:val="4D4D4D"/>
          <w:sz w:val="23"/>
          <w:szCs w:val="23"/>
          <w:rtl/>
        </w:rPr>
      </w:pPr>
    </w:p>
    <w:p w:rsidR="000E44E7" w:rsidRPr="000E44E7" w:rsidRDefault="000E44E7" w:rsidP="00EE42F9">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6AEACADC" wp14:editId="4C754F69">
            <wp:extent cx="3048000" cy="2196465"/>
            <wp:effectExtent l="0" t="0" r="0" b="0"/>
            <wp:docPr id="1" name="Picture 1" descr="http://3.bp.blogspot.com/-2fv9s1RiVp4/T0bNUxo0A6I/AAAAAAAAAFE/8uWbqUFq488/s320/xxxx.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3.bp.blogspot.com/-2fv9s1RiVp4/T0bNUxo0A6I/AAAAAAAAAFE/8uWbqUFq488/s320/xxxx.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0" cy="2196465"/>
                    </a:xfrm>
                    <a:prstGeom prst="rect">
                      <a:avLst/>
                    </a:prstGeom>
                    <a:noFill/>
                    <a:ln>
                      <a:noFill/>
                    </a:ln>
                  </pic:spPr>
                </pic:pic>
              </a:graphicData>
            </a:graphic>
          </wp:inline>
        </w:drawing>
      </w:r>
    </w:p>
    <w:p w:rsidR="00891CDA" w:rsidRPr="00816CED" w:rsidRDefault="000E44E7" w:rsidP="00EE42F9">
      <w:pPr>
        <w:bidi/>
        <w:spacing w:line="240" w:lineRule="auto"/>
        <w:rPr>
          <w:rFonts w:ascii="Arial" w:eastAsia="Times New Roman" w:hAnsi="Arial" w:cs="Arial"/>
          <w:color w:val="4D4D4D"/>
          <w:sz w:val="23"/>
          <w:szCs w:val="23"/>
        </w:rPr>
      </w:pPr>
      <w:r w:rsidRPr="000E44E7">
        <w:rPr>
          <w:rFonts w:ascii="Arial" w:eastAsia="Times New Roman" w:hAnsi="Arial" w:cs="Arial"/>
          <w:color w:val="4D4D4D"/>
          <w:sz w:val="23"/>
          <w:szCs w:val="23"/>
          <w:rtl/>
        </w:rPr>
        <w:br/>
      </w:r>
      <w:r w:rsidRPr="000E44E7">
        <w:rPr>
          <w:rFonts w:ascii="Arial" w:eastAsia="Times New Roman" w:hAnsi="Arial" w:cs="Arial"/>
          <w:color w:val="4D4D4D"/>
          <w:sz w:val="23"/>
          <w:szCs w:val="23"/>
          <w:rtl/>
        </w:rPr>
        <w:br/>
      </w:r>
      <w:bookmarkEnd w:id="0"/>
    </w:p>
    <w:sectPr w:rsidR="00891CDA" w:rsidRPr="00816C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341"/>
    <w:rsid w:val="000E44E7"/>
    <w:rsid w:val="00816CED"/>
    <w:rsid w:val="00891CDA"/>
    <w:rsid w:val="00EC0341"/>
    <w:rsid w:val="00EE42F9"/>
    <w:rsid w:val="00FC46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E44E7"/>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44E7"/>
    <w:rPr>
      <w:rFonts w:ascii="Times New Roman" w:eastAsia="Times New Roman" w:hAnsi="Times New Roman" w:cs="Times New Roman"/>
      <w:b/>
      <w:bCs/>
      <w:sz w:val="27"/>
      <w:szCs w:val="27"/>
    </w:rPr>
  </w:style>
  <w:style w:type="character" w:customStyle="1" w:styleId="apple-style-span">
    <w:name w:val="apple-style-span"/>
    <w:basedOn w:val="DefaultParagraphFont"/>
    <w:rsid w:val="000E44E7"/>
  </w:style>
  <w:style w:type="character" w:customStyle="1" w:styleId="apple-converted-space">
    <w:name w:val="apple-converted-space"/>
    <w:basedOn w:val="DefaultParagraphFont"/>
    <w:rsid w:val="000E44E7"/>
  </w:style>
  <w:style w:type="character" w:customStyle="1" w:styleId="msoins0">
    <w:name w:val="msoins"/>
    <w:basedOn w:val="DefaultParagraphFont"/>
    <w:rsid w:val="000E44E7"/>
  </w:style>
  <w:style w:type="character" w:styleId="Strong">
    <w:name w:val="Strong"/>
    <w:basedOn w:val="DefaultParagraphFont"/>
    <w:uiPriority w:val="22"/>
    <w:qFormat/>
    <w:rsid w:val="000E44E7"/>
    <w:rPr>
      <w:b/>
      <w:bCs/>
    </w:rPr>
  </w:style>
  <w:style w:type="paragraph" w:styleId="BalloonText">
    <w:name w:val="Balloon Text"/>
    <w:basedOn w:val="Normal"/>
    <w:link w:val="BalloonTextChar"/>
    <w:uiPriority w:val="99"/>
    <w:semiHidden/>
    <w:unhideWhenUsed/>
    <w:rsid w:val="000E4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4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E44E7"/>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E44E7"/>
    <w:rPr>
      <w:rFonts w:ascii="Times New Roman" w:eastAsia="Times New Roman" w:hAnsi="Times New Roman" w:cs="Times New Roman"/>
      <w:b/>
      <w:bCs/>
      <w:sz w:val="27"/>
      <w:szCs w:val="27"/>
    </w:rPr>
  </w:style>
  <w:style w:type="character" w:customStyle="1" w:styleId="apple-style-span">
    <w:name w:val="apple-style-span"/>
    <w:basedOn w:val="DefaultParagraphFont"/>
    <w:rsid w:val="000E44E7"/>
  </w:style>
  <w:style w:type="character" w:customStyle="1" w:styleId="apple-converted-space">
    <w:name w:val="apple-converted-space"/>
    <w:basedOn w:val="DefaultParagraphFont"/>
    <w:rsid w:val="000E44E7"/>
  </w:style>
  <w:style w:type="character" w:customStyle="1" w:styleId="msoins0">
    <w:name w:val="msoins"/>
    <w:basedOn w:val="DefaultParagraphFont"/>
    <w:rsid w:val="000E44E7"/>
  </w:style>
  <w:style w:type="character" w:styleId="Strong">
    <w:name w:val="Strong"/>
    <w:basedOn w:val="DefaultParagraphFont"/>
    <w:uiPriority w:val="22"/>
    <w:qFormat/>
    <w:rsid w:val="000E44E7"/>
    <w:rPr>
      <w:b/>
      <w:bCs/>
    </w:rPr>
  </w:style>
  <w:style w:type="paragraph" w:styleId="BalloonText">
    <w:name w:val="Balloon Text"/>
    <w:basedOn w:val="Normal"/>
    <w:link w:val="BalloonTextChar"/>
    <w:uiPriority w:val="99"/>
    <w:semiHidden/>
    <w:unhideWhenUsed/>
    <w:rsid w:val="000E44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4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195308">
      <w:bodyDiv w:val="1"/>
      <w:marLeft w:val="0"/>
      <w:marRight w:val="0"/>
      <w:marTop w:val="0"/>
      <w:marBottom w:val="0"/>
      <w:divBdr>
        <w:top w:val="none" w:sz="0" w:space="0" w:color="auto"/>
        <w:left w:val="none" w:sz="0" w:space="0" w:color="auto"/>
        <w:bottom w:val="none" w:sz="0" w:space="0" w:color="auto"/>
        <w:right w:val="none" w:sz="0" w:space="0" w:color="auto"/>
      </w:divBdr>
      <w:divsChild>
        <w:div w:id="373506861">
          <w:marLeft w:val="0"/>
          <w:marRight w:val="0"/>
          <w:marTop w:val="0"/>
          <w:marBottom w:val="0"/>
          <w:divBdr>
            <w:top w:val="none" w:sz="0" w:space="0" w:color="auto"/>
            <w:left w:val="none" w:sz="0" w:space="0" w:color="auto"/>
            <w:bottom w:val="none" w:sz="0" w:space="0" w:color="auto"/>
            <w:right w:val="none" w:sz="0" w:space="0" w:color="auto"/>
          </w:divBdr>
          <w:divsChild>
            <w:div w:id="886792906">
              <w:marLeft w:val="0"/>
              <w:marRight w:val="0"/>
              <w:marTop w:val="450"/>
              <w:marBottom w:val="450"/>
              <w:divBdr>
                <w:top w:val="none" w:sz="0" w:space="0" w:color="auto"/>
                <w:left w:val="none" w:sz="0" w:space="0" w:color="auto"/>
                <w:bottom w:val="none" w:sz="0" w:space="0" w:color="auto"/>
                <w:right w:val="none" w:sz="0" w:space="0" w:color="auto"/>
              </w:divBdr>
              <w:divsChild>
                <w:div w:id="1029990816">
                  <w:marLeft w:val="0"/>
                  <w:marRight w:val="0"/>
                  <w:marTop w:val="0"/>
                  <w:marBottom w:val="0"/>
                  <w:divBdr>
                    <w:top w:val="none" w:sz="0" w:space="0" w:color="auto"/>
                    <w:left w:val="none" w:sz="0" w:space="0" w:color="auto"/>
                    <w:bottom w:val="none" w:sz="0" w:space="0" w:color="auto"/>
                    <w:right w:val="none" w:sz="0" w:space="0" w:color="auto"/>
                  </w:divBdr>
                  <w:divsChild>
                    <w:div w:id="202411">
                      <w:marLeft w:val="0"/>
                      <w:marRight w:val="0"/>
                      <w:marTop w:val="0"/>
                      <w:marBottom w:val="0"/>
                      <w:divBdr>
                        <w:top w:val="none" w:sz="0" w:space="0" w:color="auto"/>
                        <w:left w:val="none" w:sz="0" w:space="0" w:color="auto"/>
                        <w:bottom w:val="none" w:sz="0" w:space="0" w:color="auto"/>
                        <w:right w:val="none" w:sz="0" w:space="0" w:color="auto"/>
                      </w:divBdr>
                      <w:divsChild>
                        <w:div w:id="1363747042">
                          <w:marLeft w:val="0"/>
                          <w:marRight w:val="0"/>
                          <w:marTop w:val="0"/>
                          <w:marBottom w:val="0"/>
                          <w:divBdr>
                            <w:top w:val="none" w:sz="0" w:space="0" w:color="auto"/>
                            <w:left w:val="none" w:sz="0" w:space="0" w:color="auto"/>
                            <w:bottom w:val="none" w:sz="0" w:space="0" w:color="auto"/>
                            <w:right w:val="none" w:sz="0" w:space="0" w:color="auto"/>
                          </w:divBdr>
                          <w:divsChild>
                            <w:div w:id="1410469507">
                              <w:marLeft w:val="0"/>
                              <w:marRight w:val="0"/>
                              <w:marTop w:val="0"/>
                              <w:marBottom w:val="0"/>
                              <w:divBdr>
                                <w:top w:val="none" w:sz="0" w:space="0" w:color="auto"/>
                                <w:left w:val="none" w:sz="0" w:space="0" w:color="auto"/>
                                <w:bottom w:val="none" w:sz="0" w:space="0" w:color="auto"/>
                                <w:right w:val="none" w:sz="0" w:space="0" w:color="auto"/>
                              </w:divBdr>
                              <w:divsChild>
                                <w:div w:id="544753347">
                                  <w:marLeft w:val="0"/>
                                  <w:marRight w:val="0"/>
                                  <w:marTop w:val="0"/>
                                  <w:marBottom w:val="0"/>
                                  <w:divBdr>
                                    <w:top w:val="none" w:sz="0" w:space="0" w:color="auto"/>
                                    <w:left w:val="none" w:sz="0" w:space="0" w:color="auto"/>
                                    <w:bottom w:val="none" w:sz="0" w:space="0" w:color="auto"/>
                                    <w:right w:val="none" w:sz="0" w:space="0" w:color="auto"/>
                                  </w:divBdr>
                                  <w:divsChild>
                                    <w:div w:id="670137267">
                                      <w:marLeft w:val="0"/>
                                      <w:marRight w:val="0"/>
                                      <w:marTop w:val="0"/>
                                      <w:marBottom w:val="0"/>
                                      <w:divBdr>
                                        <w:top w:val="none" w:sz="0" w:space="0" w:color="auto"/>
                                        <w:left w:val="none" w:sz="0" w:space="0" w:color="auto"/>
                                        <w:bottom w:val="none" w:sz="0" w:space="0" w:color="auto"/>
                                        <w:right w:val="none" w:sz="0" w:space="0" w:color="auto"/>
                                      </w:divBdr>
                                      <w:divsChild>
                                        <w:div w:id="875191333">
                                          <w:marLeft w:val="0"/>
                                          <w:marRight w:val="0"/>
                                          <w:marTop w:val="0"/>
                                          <w:marBottom w:val="0"/>
                                          <w:divBdr>
                                            <w:top w:val="none" w:sz="0" w:space="0" w:color="auto"/>
                                            <w:left w:val="none" w:sz="0" w:space="0" w:color="auto"/>
                                            <w:bottom w:val="none" w:sz="0" w:space="0" w:color="auto"/>
                                            <w:right w:val="none" w:sz="0" w:space="0" w:color="auto"/>
                                          </w:divBdr>
                                          <w:divsChild>
                                            <w:div w:id="963118362">
                                              <w:marLeft w:val="0"/>
                                              <w:marRight w:val="0"/>
                                              <w:marTop w:val="0"/>
                                              <w:marBottom w:val="0"/>
                                              <w:divBdr>
                                                <w:top w:val="none" w:sz="0" w:space="0" w:color="auto"/>
                                                <w:left w:val="none" w:sz="0" w:space="0" w:color="auto"/>
                                                <w:bottom w:val="none" w:sz="0" w:space="0" w:color="auto"/>
                                                <w:right w:val="none" w:sz="0" w:space="0" w:color="auto"/>
                                              </w:divBdr>
                                              <w:divsChild>
                                                <w:div w:id="805243536">
                                                  <w:marLeft w:val="0"/>
                                                  <w:marRight w:val="0"/>
                                                  <w:marTop w:val="0"/>
                                                  <w:marBottom w:val="0"/>
                                                  <w:divBdr>
                                                    <w:top w:val="none" w:sz="0" w:space="0" w:color="auto"/>
                                                    <w:left w:val="none" w:sz="0" w:space="0" w:color="auto"/>
                                                    <w:bottom w:val="none" w:sz="0" w:space="0" w:color="auto"/>
                                                    <w:right w:val="none" w:sz="0" w:space="0" w:color="auto"/>
                                                  </w:divBdr>
                                                  <w:divsChild>
                                                    <w:div w:id="1122186922">
                                                      <w:marLeft w:val="0"/>
                                                      <w:marRight w:val="0"/>
                                                      <w:marTop w:val="0"/>
                                                      <w:marBottom w:val="0"/>
                                                      <w:divBdr>
                                                        <w:top w:val="none" w:sz="0" w:space="0" w:color="auto"/>
                                                        <w:left w:val="none" w:sz="0" w:space="0" w:color="auto"/>
                                                        <w:bottom w:val="none" w:sz="0" w:space="0" w:color="auto"/>
                                                        <w:right w:val="none" w:sz="0" w:space="0" w:color="auto"/>
                                                      </w:divBdr>
                                                      <w:divsChild>
                                                        <w:div w:id="2011785909">
                                                          <w:marLeft w:val="0"/>
                                                          <w:marRight w:val="0"/>
                                                          <w:marTop w:val="0"/>
                                                          <w:marBottom w:val="0"/>
                                                          <w:divBdr>
                                                            <w:top w:val="none" w:sz="0" w:space="0" w:color="auto"/>
                                                            <w:left w:val="none" w:sz="0" w:space="0" w:color="auto"/>
                                                            <w:bottom w:val="none" w:sz="0" w:space="0" w:color="auto"/>
                                                            <w:right w:val="none" w:sz="0" w:space="0" w:color="auto"/>
                                                          </w:divBdr>
                                                          <w:divsChild>
                                                            <w:div w:id="1281256332">
                                                              <w:marLeft w:val="0"/>
                                                              <w:marRight w:val="0"/>
                                                              <w:marTop w:val="0"/>
                                                              <w:marBottom w:val="0"/>
                                                              <w:divBdr>
                                                                <w:top w:val="none" w:sz="0" w:space="0" w:color="auto"/>
                                                                <w:left w:val="none" w:sz="0" w:space="0" w:color="auto"/>
                                                                <w:bottom w:val="none" w:sz="0" w:space="0" w:color="auto"/>
                                                                <w:right w:val="none" w:sz="0" w:space="0" w:color="auto"/>
                                                              </w:divBdr>
                                                              <w:divsChild>
                                                                <w:div w:id="662394534">
                                                                  <w:marLeft w:val="0"/>
                                                                  <w:marRight w:val="0"/>
                                                                  <w:marTop w:val="450"/>
                                                                  <w:marBottom w:val="450"/>
                                                                  <w:divBdr>
                                                                    <w:top w:val="none" w:sz="0" w:space="0" w:color="auto"/>
                                                                    <w:left w:val="none" w:sz="0" w:space="0" w:color="auto"/>
                                                                    <w:bottom w:val="none" w:sz="0" w:space="0" w:color="auto"/>
                                                                    <w:right w:val="none" w:sz="0" w:space="0" w:color="auto"/>
                                                                  </w:divBdr>
                                                                  <w:divsChild>
                                                                    <w:div w:id="1701589567">
                                                                      <w:marLeft w:val="0"/>
                                                                      <w:marRight w:val="0"/>
                                                                      <w:marTop w:val="0"/>
                                                                      <w:marBottom w:val="0"/>
                                                                      <w:divBdr>
                                                                        <w:top w:val="none" w:sz="0" w:space="0" w:color="auto"/>
                                                                        <w:left w:val="none" w:sz="0" w:space="0" w:color="auto"/>
                                                                        <w:bottom w:val="none" w:sz="0" w:space="0" w:color="auto"/>
                                                                        <w:right w:val="none" w:sz="0" w:space="0" w:color="auto"/>
                                                                      </w:divBdr>
                                                                      <w:divsChild>
                                                                        <w:div w:id="1346058346">
                                                                          <w:marLeft w:val="0"/>
                                                                          <w:marRight w:val="0"/>
                                                                          <w:marTop w:val="0"/>
                                                                          <w:marBottom w:val="0"/>
                                                                          <w:divBdr>
                                                                            <w:top w:val="none" w:sz="0" w:space="0" w:color="auto"/>
                                                                            <w:left w:val="none" w:sz="0" w:space="0" w:color="auto"/>
                                                                            <w:bottom w:val="none" w:sz="0" w:space="0" w:color="auto"/>
                                                                            <w:right w:val="none" w:sz="0" w:space="0" w:color="auto"/>
                                                                          </w:divBdr>
                                                                          <w:divsChild>
                                                                            <w:div w:id="1639606735">
                                                                              <w:marLeft w:val="0"/>
                                                                              <w:marRight w:val="0"/>
                                                                              <w:marTop w:val="0"/>
                                                                              <w:marBottom w:val="0"/>
                                                                              <w:divBdr>
                                                                                <w:top w:val="none" w:sz="0" w:space="0" w:color="auto"/>
                                                                                <w:left w:val="none" w:sz="0" w:space="0" w:color="auto"/>
                                                                                <w:bottom w:val="none" w:sz="0" w:space="0" w:color="auto"/>
                                                                                <w:right w:val="none" w:sz="0" w:space="0" w:color="auto"/>
                                                                              </w:divBdr>
                                                                              <w:divsChild>
                                                                                <w:div w:id="1580092697">
                                                                                  <w:marLeft w:val="-300"/>
                                                                                  <w:marRight w:val="-300"/>
                                                                                  <w:marTop w:val="0"/>
                                                                                  <w:marBottom w:val="300"/>
                                                                                  <w:divBdr>
                                                                                    <w:top w:val="none" w:sz="0" w:space="0" w:color="auto"/>
                                                                                    <w:left w:val="none" w:sz="0" w:space="0" w:color="auto"/>
                                                                                    <w:bottom w:val="none" w:sz="0" w:space="0" w:color="auto"/>
                                                                                    <w:right w:val="none" w:sz="0" w:space="0" w:color="auto"/>
                                                                                  </w:divBdr>
                                                                                  <w:divsChild>
                                                                                    <w:div w:id="553926619">
                                                                                      <w:marLeft w:val="-300"/>
                                                                                      <w:marRight w:val="-300"/>
                                                                                      <w:marTop w:val="0"/>
                                                                                      <w:marBottom w:val="0"/>
                                                                                      <w:divBdr>
                                                                                        <w:top w:val="none" w:sz="0" w:space="0" w:color="auto"/>
                                                                                        <w:left w:val="none" w:sz="0" w:space="0" w:color="auto"/>
                                                                                        <w:bottom w:val="none" w:sz="0" w:space="0" w:color="auto"/>
                                                                                        <w:right w:val="none" w:sz="0" w:space="0" w:color="auto"/>
                                                                                      </w:divBdr>
                                                                                      <w:divsChild>
                                                                                        <w:div w:id="485247466">
                                                                                          <w:marLeft w:val="0"/>
                                                                                          <w:marRight w:val="0"/>
                                                                                          <w:marTop w:val="0"/>
                                                                                          <w:marBottom w:val="0"/>
                                                                                          <w:divBdr>
                                                                                            <w:top w:val="none" w:sz="0" w:space="0" w:color="auto"/>
                                                                                            <w:left w:val="none" w:sz="0" w:space="0" w:color="auto"/>
                                                                                            <w:bottom w:val="none" w:sz="0" w:space="0" w:color="auto"/>
                                                                                            <w:right w:val="none" w:sz="0" w:space="0" w:color="auto"/>
                                                                                          </w:divBdr>
                                                                                          <w:divsChild>
                                                                                            <w:div w:id="1876693908">
                                                                                              <w:marLeft w:val="0"/>
                                                                                              <w:marRight w:val="0"/>
                                                                                              <w:marTop w:val="0"/>
                                                                                              <w:marBottom w:val="0"/>
                                                                                              <w:divBdr>
                                                                                                <w:top w:val="none" w:sz="0" w:space="0" w:color="auto"/>
                                                                                                <w:left w:val="none" w:sz="0" w:space="0" w:color="auto"/>
                                                                                                <w:bottom w:val="none" w:sz="0" w:space="0" w:color="auto"/>
                                                                                                <w:right w:val="none" w:sz="0" w:space="0" w:color="auto"/>
                                                                                              </w:divBdr>
                                                                                              <w:divsChild>
                                                                                                <w:div w:id="1154905943">
                                                                                                  <w:marLeft w:val="0"/>
                                                                                                  <w:marRight w:val="0"/>
                                                                                                  <w:marTop w:val="0"/>
                                                                                                  <w:marBottom w:val="0"/>
                                                                                                  <w:divBdr>
                                                                                                    <w:top w:val="none" w:sz="0" w:space="0" w:color="auto"/>
                                                                                                    <w:left w:val="none" w:sz="0" w:space="0" w:color="auto"/>
                                                                                                    <w:bottom w:val="none" w:sz="0" w:space="0" w:color="auto"/>
                                                                                                    <w:right w:val="none" w:sz="0" w:space="0" w:color="auto"/>
                                                                                                  </w:divBdr>
                                                                                                  <w:divsChild>
                                                                                                    <w:div w:id="1703437863">
                                                                                                      <w:marLeft w:val="0"/>
                                                                                                      <w:marRight w:val="0"/>
                                                                                                      <w:marTop w:val="0"/>
                                                                                                      <w:marBottom w:val="200"/>
                                                                                                      <w:divBdr>
                                                                                                        <w:top w:val="none" w:sz="0" w:space="0" w:color="auto"/>
                                                                                                        <w:left w:val="none" w:sz="0" w:space="0" w:color="auto"/>
                                                                                                        <w:bottom w:val="none" w:sz="0" w:space="0" w:color="auto"/>
                                                                                                        <w:right w:val="none" w:sz="0" w:space="0" w:color="auto"/>
                                                                                                      </w:divBdr>
                                                                                                    </w:div>
                                                                                                    <w:div w:id="267591139">
                                                                                                      <w:marLeft w:val="0"/>
                                                                                                      <w:marRight w:val="0"/>
                                                                                                      <w:marTop w:val="0"/>
                                                                                                      <w:marBottom w:val="200"/>
                                                                                                      <w:divBdr>
                                                                                                        <w:top w:val="none" w:sz="0" w:space="0" w:color="auto"/>
                                                                                                        <w:left w:val="none" w:sz="0" w:space="0" w:color="auto"/>
                                                                                                        <w:bottom w:val="none" w:sz="0" w:space="0" w:color="auto"/>
                                                                                                        <w:right w:val="none" w:sz="0" w:space="0" w:color="auto"/>
                                                                                                      </w:divBdr>
                                                                                                    </w:div>
                                                                                                    <w:div w:id="322397807">
                                                                                                      <w:marLeft w:val="0"/>
                                                                                                      <w:marRight w:val="0"/>
                                                                                                      <w:marTop w:val="0"/>
                                                                                                      <w:marBottom w:val="200"/>
                                                                                                      <w:divBdr>
                                                                                                        <w:top w:val="none" w:sz="0" w:space="0" w:color="auto"/>
                                                                                                        <w:left w:val="none" w:sz="0" w:space="0" w:color="auto"/>
                                                                                                        <w:bottom w:val="none" w:sz="0" w:space="0" w:color="auto"/>
                                                                                                        <w:right w:val="none" w:sz="0" w:space="0" w:color="auto"/>
                                                                                                      </w:divBdr>
                                                                                                    </w:div>
                                                                                                    <w:div w:id="1739135708">
                                                                                                      <w:marLeft w:val="0"/>
                                                                                                      <w:marRight w:val="0"/>
                                                                                                      <w:marTop w:val="0"/>
                                                                                                      <w:marBottom w:val="200"/>
                                                                                                      <w:divBdr>
                                                                                                        <w:top w:val="none" w:sz="0" w:space="0" w:color="auto"/>
                                                                                                        <w:left w:val="none" w:sz="0" w:space="0" w:color="auto"/>
                                                                                                        <w:bottom w:val="none" w:sz="0" w:space="0" w:color="auto"/>
                                                                                                        <w:right w:val="none" w:sz="0" w:space="0" w:color="auto"/>
                                                                                                      </w:divBdr>
                                                                                                    </w:div>
                                                                                                    <w:div w:id="1901209035">
                                                                                                      <w:marLeft w:val="0"/>
                                                                                                      <w:marRight w:val="0"/>
                                                                                                      <w:marTop w:val="0"/>
                                                                                                      <w:marBottom w:val="200"/>
                                                                                                      <w:divBdr>
                                                                                                        <w:top w:val="none" w:sz="0" w:space="0" w:color="auto"/>
                                                                                                        <w:left w:val="none" w:sz="0" w:space="0" w:color="auto"/>
                                                                                                        <w:bottom w:val="none" w:sz="0" w:space="0" w:color="auto"/>
                                                                                                        <w:right w:val="none" w:sz="0" w:space="0" w:color="auto"/>
                                                                                                      </w:divBdr>
                                                                                                    </w:div>
                                                                                                    <w:div w:id="28339528">
                                                                                                      <w:marLeft w:val="0"/>
                                                                                                      <w:marRight w:val="0"/>
                                                                                                      <w:marTop w:val="0"/>
                                                                                                      <w:marBottom w:val="200"/>
                                                                                                      <w:divBdr>
                                                                                                        <w:top w:val="none" w:sz="0" w:space="0" w:color="auto"/>
                                                                                                        <w:left w:val="none" w:sz="0" w:space="0" w:color="auto"/>
                                                                                                        <w:bottom w:val="none" w:sz="0" w:space="0" w:color="auto"/>
                                                                                                        <w:right w:val="none" w:sz="0" w:space="0" w:color="auto"/>
                                                                                                      </w:divBdr>
                                                                                                    </w:div>
                                                                                                    <w:div w:id="410546532">
                                                                                                      <w:marLeft w:val="0"/>
                                                                                                      <w:marRight w:val="0"/>
                                                                                                      <w:marTop w:val="0"/>
                                                                                                      <w:marBottom w:val="200"/>
                                                                                                      <w:divBdr>
                                                                                                        <w:top w:val="none" w:sz="0" w:space="0" w:color="auto"/>
                                                                                                        <w:left w:val="none" w:sz="0" w:space="0" w:color="auto"/>
                                                                                                        <w:bottom w:val="none" w:sz="0" w:space="0" w:color="auto"/>
                                                                                                        <w:right w:val="none" w:sz="0" w:space="0" w:color="auto"/>
                                                                                                      </w:divBdr>
                                                                                                    </w:div>
                                                                                                    <w:div w:id="786001749">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4.bp.blogspot.com/-enb36oyD2ik/T0bHx0zvsPI/AAAAAAAAAEU/JhrAZ1zribQ/s1600/zz.jpg"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hyperlink" Target="http://3.bp.blogspot.com/-2fv9s1RiVp4/T0bNUxo0A6I/AAAAAAAAAFE/8uWbqUFq488/s1600/xxxx.jpg" TargetMode="External"/><Relationship Id="rId7" Type="http://schemas.openxmlformats.org/officeDocument/2006/relationships/hyperlink" Target="http://2.bp.blogspot.com/-v50SubRJevg/T0bC0hqq_VI/AAAAAAAAADs/Qlzsjm3Et_0/s1600/4a4948fbdd7f2e2e1c2c3835d54e88d4.jpg" TargetMode="External"/><Relationship Id="rId12" Type="http://schemas.openxmlformats.org/officeDocument/2006/relationships/image" Target="media/image4.jpeg"/><Relationship Id="rId17" Type="http://schemas.openxmlformats.org/officeDocument/2006/relationships/hyperlink" Target="http://1.bp.blogspot.com/-a-gbKgIH5qM/T0bNQTiuiSI/AAAAAAAAAE0/8AtPMXEgIfY/s1600/xx.jpg"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2.bp.blogspot.com/-IL4jrE8CLWE/T0bHXdbS7YI/AAAAAAAAAEM/WJwLhxZnCZY/s1600/zzz.jpg" TargetMode="External"/><Relationship Id="rId24" Type="http://schemas.openxmlformats.org/officeDocument/2006/relationships/theme" Target="theme/theme1.xml"/><Relationship Id="rId5" Type="http://schemas.openxmlformats.org/officeDocument/2006/relationships/hyperlink" Target="http://3.bp.blogspot.com/-VyUgBIHqlhc/T000QZBk98I/AAAAAAAAAQI/MkuxpsegBNs/s1600/shopping_mall_photo.jpg" TargetMode="External"/><Relationship Id="rId15" Type="http://schemas.openxmlformats.org/officeDocument/2006/relationships/hyperlink" Target="http://3.bp.blogspot.com/-vtWMhM8EkPI/T0bM-2aHJNI/AAAAAAAAAEs/JR0jgU84y04/s1600/x.jpg"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2.bp.blogspot.com/-1lJa5Rt8OqM/T0bNSmfpnoI/AAAAAAAAAE8/x_vzR1cCIlY/s1600/xxx.jpg" TargetMode="External"/><Relationship Id="rId4" Type="http://schemas.openxmlformats.org/officeDocument/2006/relationships/webSettings" Target="webSettings.xml"/><Relationship Id="rId9" Type="http://schemas.openxmlformats.org/officeDocument/2006/relationships/hyperlink" Target="http://3.bp.blogspot.com/--dv8-eXIh3c/T0bHWIU8R6I/AAAAAAAAAEE/pcdmY_QsMgM/s1600/z.jpg" TargetMode="External"/><Relationship Id="rId14" Type="http://schemas.openxmlformats.org/officeDocument/2006/relationships/image" Target="media/image5.jpeg"/><Relationship Id="rId22"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2047</Words>
  <Characters>11668</Characters>
  <Application>Microsoft Office Word</Application>
  <DocSecurity>0</DocSecurity>
  <Lines>97</Lines>
  <Paragraphs>27</Paragraphs>
  <ScaleCrop>false</ScaleCrop>
  <Company>Mohamed Khaled Ibrahim</Company>
  <LinksUpToDate>false</LinksUpToDate>
  <CharactersWithSpaces>13688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 mohamed Ibrhim</dc:creator>
  <cp:keywords/>
  <dc:description/>
  <cp:lastModifiedBy>Hany mohamed Ibrhim</cp:lastModifiedBy>
  <cp:revision>5</cp:revision>
  <dcterms:created xsi:type="dcterms:W3CDTF">2012-06-06T09:31:00Z</dcterms:created>
  <dcterms:modified xsi:type="dcterms:W3CDTF">2012-06-06T09:32:00Z</dcterms:modified>
</cp:coreProperties>
</file>